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A67" w:rsidRPr="0061782A" w:rsidRDefault="00FD4A67" w:rsidP="00CE75A0">
      <w:pPr>
        <w:pageBreakBefore/>
        <w:ind w:firstLine="709"/>
        <w:jc w:val="both"/>
        <w:rPr>
          <w:rFonts w:ascii="Times New Roman" w:hAnsi="Times New Roman"/>
          <w:b/>
          <w:sz w:val="24"/>
          <w:szCs w:val="24"/>
        </w:rPr>
      </w:pPr>
      <w:r w:rsidRPr="0061782A">
        <w:rPr>
          <w:rFonts w:ascii="Times New Roman" w:hAnsi="Times New Roman"/>
          <w:b/>
          <w:sz w:val="24"/>
          <w:szCs w:val="24"/>
        </w:rPr>
        <w:t>Состав</w:t>
      </w:r>
      <w:r w:rsidR="007950DB" w:rsidRPr="0061782A">
        <w:rPr>
          <w:rFonts w:ascii="Times New Roman" w:hAnsi="Times New Roman"/>
          <w:b/>
          <w:sz w:val="24"/>
          <w:szCs w:val="24"/>
        </w:rPr>
        <w:t xml:space="preserve"> правил землепользования и застройки </w:t>
      </w:r>
      <w:proofErr w:type="gramStart"/>
      <w:r w:rsidR="007950DB" w:rsidRPr="0061782A">
        <w:rPr>
          <w:rFonts w:ascii="Times New Roman" w:hAnsi="Times New Roman"/>
          <w:b/>
          <w:sz w:val="24"/>
          <w:szCs w:val="24"/>
        </w:rPr>
        <w:t>г</w:t>
      </w:r>
      <w:proofErr w:type="gramEnd"/>
      <w:r w:rsidR="007950DB" w:rsidRPr="0061782A">
        <w:rPr>
          <w:rFonts w:ascii="Times New Roman" w:hAnsi="Times New Roman"/>
          <w:b/>
          <w:sz w:val="24"/>
          <w:szCs w:val="24"/>
        </w:rPr>
        <w:t>. Владикавказ.</w:t>
      </w:r>
    </w:p>
    <w:p w:rsidR="00FD4A67" w:rsidRPr="0061782A" w:rsidRDefault="00FD4A67" w:rsidP="00CE75A0">
      <w:pPr>
        <w:jc w:val="both"/>
        <w:rPr>
          <w:rFonts w:ascii="Times New Roman" w:hAnsi="Times New Roman"/>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8186"/>
      </w:tblGrid>
      <w:tr w:rsidR="00596F74" w:rsidRPr="0061782A" w:rsidTr="00596F74">
        <w:tc>
          <w:tcPr>
            <w:tcW w:w="9571" w:type="dxa"/>
            <w:gridSpan w:val="2"/>
          </w:tcPr>
          <w:p w:rsidR="00596F74" w:rsidRPr="0061782A" w:rsidRDefault="00596F74" w:rsidP="00CE75A0">
            <w:pPr>
              <w:ind w:firstLine="709"/>
              <w:rPr>
                <w:rFonts w:ascii="Times New Roman" w:eastAsiaTheme="minorHAnsi" w:hAnsi="Times New Roman"/>
                <w:b/>
                <w:sz w:val="24"/>
                <w:szCs w:val="24"/>
              </w:rPr>
            </w:pPr>
            <w:r w:rsidRPr="0061782A">
              <w:rPr>
                <w:rFonts w:ascii="Times New Roman" w:hAnsi="Times New Roman"/>
                <w:b/>
                <w:sz w:val="24"/>
                <w:szCs w:val="24"/>
              </w:rPr>
              <w:t xml:space="preserve">А. </w:t>
            </w:r>
            <w:r w:rsidRPr="0061782A">
              <w:rPr>
                <w:rFonts w:ascii="Times New Roman" w:eastAsiaTheme="minorHAnsi" w:hAnsi="Times New Roman"/>
                <w:b/>
                <w:sz w:val="24"/>
                <w:szCs w:val="24"/>
              </w:rPr>
              <w:t>Текстовая часть</w:t>
            </w:r>
            <w:r w:rsidR="003B0DC7" w:rsidRPr="0061782A">
              <w:rPr>
                <w:rFonts w:ascii="Times New Roman" w:eastAsiaTheme="minorHAnsi" w:hAnsi="Times New Roman"/>
                <w:b/>
                <w:sz w:val="24"/>
                <w:szCs w:val="24"/>
              </w:rPr>
              <w:t>:</w:t>
            </w:r>
          </w:p>
          <w:p w:rsidR="00596F74" w:rsidRPr="0061782A" w:rsidRDefault="00596F74" w:rsidP="00CE75A0">
            <w:pPr>
              <w:rPr>
                <w:rFonts w:ascii="Times New Roman" w:eastAsiaTheme="minorHAnsi" w:hAnsi="Times New Roman"/>
                <w:b/>
                <w:sz w:val="24"/>
                <w:szCs w:val="24"/>
              </w:rPr>
            </w:pPr>
          </w:p>
        </w:tc>
      </w:tr>
      <w:tr w:rsidR="00596F74" w:rsidRPr="0061782A" w:rsidTr="00596F74">
        <w:tc>
          <w:tcPr>
            <w:tcW w:w="1384" w:type="dxa"/>
          </w:tcPr>
          <w:p w:rsidR="00596F74" w:rsidRPr="0061782A" w:rsidRDefault="00596F74" w:rsidP="00CE75A0">
            <w:pPr>
              <w:rPr>
                <w:rFonts w:ascii="Times New Roman" w:hAnsi="Times New Roman"/>
                <w:b/>
                <w:sz w:val="24"/>
                <w:szCs w:val="24"/>
              </w:rPr>
            </w:pPr>
            <w:r w:rsidRPr="0061782A">
              <w:rPr>
                <w:rFonts w:ascii="Times New Roman" w:hAnsi="Times New Roman"/>
                <w:b/>
                <w:sz w:val="24"/>
                <w:szCs w:val="24"/>
              </w:rPr>
              <w:t xml:space="preserve">Раздел </w:t>
            </w:r>
            <w:r w:rsidRPr="0061782A">
              <w:rPr>
                <w:rFonts w:ascii="Times New Roman" w:hAnsi="Times New Roman"/>
                <w:b/>
                <w:sz w:val="24"/>
                <w:szCs w:val="24"/>
                <w:lang w:val="en-US"/>
              </w:rPr>
              <w:t>I</w:t>
            </w:r>
            <w:r w:rsidRPr="0061782A">
              <w:rPr>
                <w:rFonts w:ascii="Times New Roman" w:hAnsi="Times New Roman"/>
                <w:b/>
                <w:sz w:val="24"/>
                <w:szCs w:val="24"/>
              </w:rPr>
              <w:t>.</w:t>
            </w:r>
          </w:p>
        </w:tc>
        <w:tc>
          <w:tcPr>
            <w:tcW w:w="8187" w:type="dxa"/>
          </w:tcPr>
          <w:p w:rsidR="00596F74" w:rsidRPr="0061782A" w:rsidRDefault="00596F74" w:rsidP="00CE75A0">
            <w:pPr>
              <w:autoSpaceDE w:val="0"/>
              <w:autoSpaceDN w:val="0"/>
              <w:adjustRightInd w:val="0"/>
              <w:rPr>
                <w:rFonts w:ascii="Times New Roman" w:eastAsiaTheme="minorHAnsi" w:hAnsi="Times New Roman"/>
                <w:sz w:val="24"/>
                <w:szCs w:val="24"/>
              </w:rPr>
            </w:pPr>
            <w:r w:rsidRPr="0061782A">
              <w:rPr>
                <w:rFonts w:ascii="Times New Roman" w:eastAsiaTheme="minorHAnsi" w:hAnsi="Times New Roman"/>
                <w:sz w:val="24"/>
                <w:szCs w:val="24"/>
              </w:rPr>
              <w:t xml:space="preserve">Порядок применения </w:t>
            </w:r>
            <w:r w:rsidR="00FB3363" w:rsidRPr="0061782A">
              <w:rPr>
                <w:rFonts w:ascii="Times New Roman" w:eastAsiaTheme="minorHAnsi" w:hAnsi="Times New Roman"/>
                <w:sz w:val="24"/>
                <w:szCs w:val="24"/>
              </w:rPr>
              <w:t xml:space="preserve">правил землепользования и застройки </w:t>
            </w:r>
            <w:proofErr w:type="gramStart"/>
            <w:r w:rsidR="00FB3363" w:rsidRPr="0061782A">
              <w:rPr>
                <w:rFonts w:ascii="Times New Roman" w:eastAsiaTheme="minorHAnsi" w:hAnsi="Times New Roman"/>
                <w:sz w:val="24"/>
                <w:szCs w:val="24"/>
              </w:rPr>
              <w:t>г</w:t>
            </w:r>
            <w:proofErr w:type="gramEnd"/>
            <w:r w:rsidR="00FB3363" w:rsidRPr="0061782A">
              <w:rPr>
                <w:rFonts w:ascii="Times New Roman" w:eastAsiaTheme="minorHAnsi" w:hAnsi="Times New Roman"/>
                <w:sz w:val="24"/>
                <w:szCs w:val="24"/>
              </w:rPr>
              <w:t xml:space="preserve">. Владикавказ </w:t>
            </w:r>
            <w:r w:rsidRPr="0061782A">
              <w:rPr>
                <w:rFonts w:ascii="Times New Roman" w:eastAsiaTheme="minorHAnsi" w:hAnsi="Times New Roman"/>
                <w:sz w:val="24"/>
                <w:szCs w:val="24"/>
              </w:rPr>
              <w:t xml:space="preserve">и внесения в </w:t>
            </w:r>
            <w:r w:rsidR="00FB3363" w:rsidRPr="0061782A">
              <w:rPr>
                <w:rFonts w:ascii="Times New Roman" w:eastAsiaTheme="minorHAnsi" w:hAnsi="Times New Roman"/>
                <w:sz w:val="24"/>
                <w:szCs w:val="24"/>
              </w:rPr>
              <w:t>них изменений</w:t>
            </w:r>
            <w:r w:rsidRPr="0061782A">
              <w:rPr>
                <w:rFonts w:ascii="Times New Roman" w:eastAsiaTheme="minorHAnsi" w:hAnsi="Times New Roman"/>
                <w:sz w:val="24"/>
                <w:szCs w:val="24"/>
              </w:rPr>
              <w:t>.</w:t>
            </w:r>
          </w:p>
        </w:tc>
      </w:tr>
      <w:tr w:rsidR="00596F74" w:rsidRPr="0061782A" w:rsidTr="00596F74">
        <w:tc>
          <w:tcPr>
            <w:tcW w:w="1384" w:type="dxa"/>
          </w:tcPr>
          <w:p w:rsidR="00596F74" w:rsidRPr="0061782A" w:rsidRDefault="00596F74" w:rsidP="00CE75A0">
            <w:pPr>
              <w:rPr>
                <w:rFonts w:ascii="Times New Roman" w:hAnsi="Times New Roman"/>
                <w:sz w:val="24"/>
                <w:szCs w:val="24"/>
              </w:rPr>
            </w:pPr>
            <w:r w:rsidRPr="0061782A">
              <w:rPr>
                <w:rFonts w:ascii="Times New Roman" w:hAnsi="Times New Roman"/>
                <w:b/>
                <w:sz w:val="24"/>
                <w:szCs w:val="24"/>
              </w:rPr>
              <w:t xml:space="preserve">Раздел </w:t>
            </w:r>
            <w:r w:rsidRPr="0061782A">
              <w:rPr>
                <w:rFonts w:ascii="Times New Roman" w:hAnsi="Times New Roman"/>
                <w:b/>
                <w:sz w:val="24"/>
                <w:szCs w:val="24"/>
                <w:lang w:val="en-US"/>
              </w:rPr>
              <w:t>II</w:t>
            </w:r>
            <w:r w:rsidRPr="0061782A">
              <w:rPr>
                <w:rFonts w:ascii="Times New Roman" w:hAnsi="Times New Roman"/>
                <w:b/>
                <w:sz w:val="24"/>
                <w:szCs w:val="24"/>
              </w:rPr>
              <w:t>.</w:t>
            </w:r>
          </w:p>
        </w:tc>
        <w:tc>
          <w:tcPr>
            <w:tcW w:w="8187" w:type="dxa"/>
          </w:tcPr>
          <w:p w:rsidR="00596F74" w:rsidRPr="0061782A" w:rsidRDefault="00596F74" w:rsidP="00CE75A0">
            <w:pPr>
              <w:rPr>
                <w:rFonts w:ascii="Times New Roman" w:hAnsi="Times New Roman"/>
                <w:b/>
                <w:sz w:val="24"/>
                <w:szCs w:val="24"/>
              </w:rPr>
            </w:pPr>
            <w:r w:rsidRPr="0061782A">
              <w:rPr>
                <w:rFonts w:ascii="Times New Roman" w:eastAsiaTheme="minorHAnsi" w:hAnsi="Times New Roman"/>
                <w:sz w:val="24"/>
                <w:szCs w:val="24"/>
              </w:rPr>
              <w:t>Карта градостроительного зонирования.</w:t>
            </w:r>
          </w:p>
        </w:tc>
      </w:tr>
      <w:tr w:rsidR="00596F74" w:rsidRPr="0061782A" w:rsidTr="00596F74">
        <w:tc>
          <w:tcPr>
            <w:tcW w:w="1384" w:type="dxa"/>
          </w:tcPr>
          <w:p w:rsidR="00596F74" w:rsidRPr="0061782A" w:rsidRDefault="00596F74" w:rsidP="00CE75A0">
            <w:pPr>
              <w:rPr>
                <w:rFonts w:ascii="Times New Roman" w:hAnsi="Times New Roman"/>
                <w:sz w:val="24"/>
                <w:szCs w:val="24"/>
              </w:rPr>
            </w:pPr>
            <w:r w:rsidRPr="0061782A">
              <w:rPr>
                <w:rFonts w:ascii="Times New Roman" w:hAnsi="Times New Roman"/>
                <w:b/>
                <w:sz w:val="24"/>
                <w:szCs w:val="24"/>
              </w:rPr>
              <w:t xml:space="preserve">Раздел </w:t>
            </w:r>
            <w:r w:rsidRPr="0061782A">
              <w:rPr>
                <w:rFonts w:ascii="Times New Roman" w:hAnsi="Times New Roman"/>
                <w:b/>
                <w:sz w:val="24"/>
                <w:szCs w:val="24"/>
                <w:lang w:val="en-US"/>
              </w:rPr>
              <w:t>III</w:t>
            </w:r>
            <w:r w:rsidRPr="0061782A">
              <w:rPr>
                <w:rFonts w:ascii="Times New Roman" w:hAnsi="Times New Roman"/>
                <w:b/>
                <w:sz w:val="24"/>
                <w:szCs w:val="24"/>
              </w:rPr>
              <w:t>.</w:t>
            </w:r>
          </w:p>
        </w:tc>
        <w:tc>
          <w:tcPr>
            <w:tcW w:w="8187" w:type="dxa"/>
          </w:tcPr>
          <w:p w:rsidR="00596F74" w:rsidRPr="0061782A" w:rsidRDefault="00596F74" w:rsidP="00CE75A0">
            <w:pPr>
              <w:rPr>
                <w:rFonts w:ascii="Times New Roman" w:hAnsi="Times New Roman"/>
                <w:b/>
                <w:sz w:val="24"/>
                <w:szCs w:val="24"/>
              </w:rPr>
            </w:pPr>
            <w:r w:rsidRPr="0061782A">
              <w:rPr>
                <w:rFonts w:ascii="Times New Roman" w:eastAsiaTheme="minorHAnsi" w:hAnsi="Times New Roman"/>
                <w:sz w:val="24"/>
                <w:szCs w:val="24"/>
              </w:rPr>
              <w:t>Градостроительные регламенты.</w:t>
            </w:r>
          </w:p>
        </w:tc>
      </w:tr>
    </w:tbl>
    <w:p w:rsidR="00FD4A67" w:rsidRPr="0061782A" w:rsidRDefault="00FD4A67" w:rsidP="00CE75A0">
      <w:pPr>
        <w:jc w:val="both"/>
        <w:rPr>
          <w:rFonts w:ascii="Times New Roman" w:hAnsi="Times New Roman"/>
          <w:sz w:val="24"/>
          <w:szCs w:val="24"/>
          <w:lang w:eastAsia="ru-RU"/>
        </w:rPr>
      </w:pPr>
    </w:p>
    <w:p w:rsidR="00596F74" w:rsidRPr="0061782A" w:rsidRDefault="00596F74" w:rsidP="00CE75A0">
      <w:pPr>
        <w:jc w:val="both"/>
        <w:rPr>
          <w:rFonts w:ascii="Times New Roman" w:hAnsi="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8186"/>
      </w:tblGrid>
      <w:tr w:rsidR="00596F74" w:rsidRPr="0061782A" w:rsidTr="00596F74">
        <w:tc>
          <w:tcPr>
            <w:tcW w:w="9571" w:type="dxa"/>
            <w:gridSpan w:val="2"/>
          </w:tcPr>
          <w:p w:rsidR="00596F74" w:rsidRPr="0061782A" w:rsidRDefault="00596F74" w:rsidP="00CE75A0">
            <w:pPr>
              <w:ind w:firstLine="709"/>
              <w:rPr>
                <w:rFonts w:ascii="Times New Roman" w:hAnsi="Times New Roman"/>
                <w:b/>
                <w:sz w:val="24"/>
                <w:szCs w:val="24"/>
              </w:rPr>
            </w:pPr>
            <w:r w:rsidRPr="0061782A">
              <w:rPr>
                <w:rFonts w:ascii="Times New Roman" w:hAnsi="Times New Roman"/>
                <w:b/>
                <w:sz w:val="24"/>
                <w:szCs w:val="24"/>
              </w:rPr>
              <w:t>Б. Графические материалы</w:t>
            </w:r>
            <w:r w:rsidR="003B0DC7" w:rsidRPr="0061782A">
              <w:rPr>
                <w:rFonts w:ascii="Times New Roman" w:hAnsi="Times New Roman"/>
                <w:b/>
                <w:sz w:val="24"/>
                <w:szCs w:val="24"/>
              </w:rPr>
              <w:t>:</w:t>
            </w:r>
          </w:p>
          <w:p w:rsidR="00596F74" w:rsidRPr="0061782A" w:rsidRDefault="00596F74" w:rsidP="00CE75A0">
            <w:pPr>
              <w:rPr>
                <w:rFonts w:ascii="Times New Roman" w:hAnsi="Times New Roman"/>
                <w:b/>
                <w:sz w:val="24"/>
                <w:szCs w:val="24"/>
              </w:rPr>
            </w:pPr>
          </w:p>
        </w:tc>
      </w:tr>
      <w:tr w:rsidR="00596F74" w:rsidRPr="0061782A" w:rsidTr="00596F74">
        <w:tc>
          <w:tcPr>
            <w:tcW w:w="1384" w:type="dxa"/>
          </w:tcPr>
          <w:p w:rsidR="00596F74" w:rsidRPr="0061782A" w:rsidRDefault="00596F74" w:rsidP="00CE75A0">
            <w:pPr>
              <w:rPr>
                <w:rFonts w:ascii="Times New Roman" w:hAnsi="Times New Roman"/>
                <w:b/>
                <w:sz w:val="24"/>
                <w:szCs w:val="24"/>
              </w:rPr>
            </w:pPr>
            <w:r w:rsidRPr="0061782A">
              <w:rPr>
                <w:rFonts w:ascii="Times New Roman" w:hAnsi="Times New Roman"/>
                <w:b/>
                <w:sz w:val="24"/>
                <w:szCs w:val="24"/>
              </w:rPr>
              <w:t>1.</w:t>
            </w:r>
          </w:p>
        </w:tc>
        <w:tc>
          <w:tcPr>
            <w:tcW w:w="8187" w:type="dxa"/>
          </w:tcPr>
          <w:p w:rsidR="00596F74" w:rsidRPr="0061782A" w:rsidRDefault="00F913BF" w:rsidP="00F105C6">
            <w:pPr>
              <w:pStyle w:val="af5"/>
              <w:spacing w:before="0"/>
              <w:ind w:firstLine="0"/>
              <w:rPr>
                <w:rFonts w:ascii="Times New Roman" w:hAnsi="Times New Roman" w:cs="Times New Roman"/>
              </w:rPr>
            </w:pPr>
            <w:r w:rsidRPr="0061782A">
              <w:rPr>
                <w:rFonts w:ascii="Times New Roman" w:hAnsi="Times New Roman" w:cs="Times New Roman"/>
              </w:rPr>
              <w:t xml:space="preserve">Карта границ территориальных зон. </w:t>
            </w:r>
            <w:r w:rsidR="00596F74" w:rsidRPr="0061782A">
              <w:rPr>
                <w:rFonts w:ascii="Times New Roman" w:hAnsi="Times New Roman" w:cs="Times New Roman"/>
              </w:rPr>
              <w:t>М 1:20 000</w:t>
            </w:r>
          </w:p>
        </w:tc>
      </w:tr>
      <w:tr w:rsidR="00596F74" w:rsidRPr="0061782A" w:rsidTr="00596F74">
        <w:tc>
          <w:tcPr>
            <w:tcW w:w="1384" w:type="dxa"/>
          </w:tcPr>
          <w:p w:rsidR="00596F74" w:rsidRPr="0061782A" w:rsidRDefault="00596F74" w:rsidP="00CE75A0">
            <w:pPr>
              <w:rPr>
                <w:rFonts w:ascii="Times New Roman" w:hAnsi="Times New Roman"/>
                <w:sz w:val="24"/>
                <w:szCs w:val="24"/>
              </w:rPr>
            </w:pPr>
            <w:r w:rsidRPr="0061782A">
              <w:rPr>
                <w:rFonts w:ascii="Times New Roman" w:hAnsi="Times New Roman"/>
                <w:b/>
                <w:sz w:val="24"/>
                <w:szCs w:val="24"/>
              </w:rPr>
              <w:t>2.</w:t>
            </w:r>
          </w:p>
        </w:tc>
        <w:tc>
          <w:tcPr>
            <w:tcW w:w="8187" w:type="dxa"/>
          </w:tcPr>
          <w:p w:rsidR="00596F74" w:rsidRPr="0061782A" w:rsidRDefault="00F913BF" w:rsidP="00F105C6">
            <w:pPr>
              <w:rPr>
                <w:rFonts w:ascii="Times New Roman" w:hAnsi="Times New Roman"/>
                <w:b/>
                <w:sz w:val="24"/>
                <w:szCs w:val="24"/>
              </w:rPr>
            </w:pPr>
            <w:r w:rsidRPr="0061782A">
              <w:rPr>
                <w:rFonts w:ascii="Times New Roman" w:hAnsi="Times New Roman"/>
                <w:sz w:val="24"/>
                <w:szCs w:val="24"/>
              </w:rPr>
              <w:t xml:space="preserve">Карта границ территориальных зон. </w:t>
            </w:r>
            <w:r w:rsidR="00596F74" w:rsidRPr="0061782A">
              <w:rPr>
                <w:rFonts w:ascii="Times New Roman" w:hAnsi="Times New Roman"/>
                <w:sz w:val="24"/>
                <w:szCs w:val="24"/>
              </w:rPr>
              <w:t>М 1:10 000</w:t>
            </w:r>
          </w:p>
        </w:tc>
      </w:tr>
      <w:tr w:rsidR="00596F74" w:rsidRPr="0061782A" w:rsidTr="00596F74">
        <w:tc>
          <w:tcPr>
            <w:tcW w:w="1384" w:type="dxa"/>
          </w:tcPr>
          <w:p w:rsidR="00596F74" w:rsidRPr="0061782A" w:rsidRDefault="00596F74" w:rsidP="00CE75A0">
            <w:pPr>
              <w:rPr>
                <w:rFonts w:ascii="Times New Roman" w:hAnsi="Times New Roman"/>
                <w:sz w:val="24"/>
                <w:szCs w:val="24"/>
              </w:rPr>
            </w:pPr>
            <w:r w:rsidRPr="0061782A">
              <w:rPr>
                <w:rFonts w:ascii="Times New Roman" w:hAnsi="Times New Roman"/>
                <w:b/>
                <w:sz w:val="24"/>
                <w:szCs w:val="24"/>
              </w:rPr>
              <w:t>3.</w:t>
            </w:r>
          </w:p>
        </w:tc>
        <w:tc>
          <w:tcPr>
            <w:tcW w:w="8187" w:type="dxa"/>
          </w:tcPr>
          <w:p w:rsidR="00596F74" w:rsidRPr="0061782A" w:rsidRDefault="00596F74" w:rsidP="00F105C6">
            <w:pPr>
              <w:rPr>
                <w:rFonts w:ascii="Times New Roman" w:hAnsi="Times New Roman"/>
                <w:sz w:val="24"/>
                <w:szCs w:val="24"/>
              </w:rPr>
            </w:pPr>
            <w:r w:rsidRPr="0061782A">
              <w:rPr>
                <w:rFonts w:ascii="Times New Roman" w:hAnsi="Times New Roman"/>
                <w:sz w:val="24"/>
                <w:szCs w:val="24"/>
              </w:rPr>
              <w:t xml:space="preserve">Карта </w:t>
            </w:r>
            <w:r w:rsidR="00F913BF" w:rsidRPr="0061782A">
              <w:rPr>
                <w:rFonts w:ascii="Times New Roman" w:hAnsi="Times New Roman"/>
                <w:sz w:val="24"/>
                <w:szCs w:val="24"/>
              </w:rPr>
              <w:t xml:space="preserve">границ </w:t>
            </w:r>
            <w:r w:rsidR="00F105C6" w:rsidRPr="0061782A">
              <w:rPr>
                <w:rFonts w:ascii="Times New Roman" w:hAnsi="Times New Roman"/>
                <w:sz w:val="24"/>
                <w:szCs w:val="24"/>
              </w:rPr>
              <w:t xml:space="preserve">населенного пункта "Город Владикавказ", зон </w:t>
            </w:r>
            <w:r w:rsidR="00F913BF" w:rsidRPr="0061782A">
              <w:rPr>
                <w:rFonts w:ascii="Times New Roman" w:hAnsi="Times New Roman"/>
                <w:sz w:val="24"/>
                <w:szCs w:val="24"/>
              </w:rPr>
              <w:t xml:space="preserve">с особыми условиями использования территорий, </w:t>
            </w:r>
            <w:r w:rsidR="00F913BF" w:rsidRPr="0061782A">
              <w:rPr>
                <w:rFonts w:ascii="Times New Roman" w:eastAsiaTheme="minorHAnsi" w:hAnsi="Times New Roman"/>
                <w:sz w:val="24"/>
                <w:szCs w:val="24"/>
              </w:rPr>
              <w:t>территорий объектов культурного наследия</w:t>
            </w:r>
            <w:r w:rsidR="00F105C6" w:rsidRPr="0061782A">
              <w:rPr>
                <w:rFonts w:ascii="Times New Roman" w:hAnsi="Times New Roman"/>
                <w:sz w:val="24"/>
                <w:szCs w:val="24"/>
              </w:rPr>
              <w:t xml:space="preserve">. </w:t>
            </w:r>
            <w:r w:rsidRPr="0061782A">
              <w:rPr>
                <w:rFonts w:ascii="Times New Roman" w:hAnsi="Times New Roman"/>
                <w:sz w:val="24"/>
                <w:szCs w:val="24"/>
              </w:rPr>
              <w:t>М 1:20 000</w:t>
            </w:r>
          </w:p>
        </w:tc>
      </w:tr>
      <w:tr w:rsidR="00596F74" w:rsidRPr="0061782A" w:rsidTr="00F105C6">
        <w:trPr>
          <w:trHeight w:val="80"/>
        </w:trPr>
        <w:tc>
          <w:tcPr>
            <w:tcW w:w="1384" w:type="dxa"/>
          </w:tcPr>
          <w:p w:rsidR="00596F74" w:rsidRPr="0061782A" w:rsidRDefault="00596F74" w:rsidP="00CE75A0">
            <w:pPr>
              <w:rPr>
                <w:rFonts w:ascii="Times New Roman" w:hAnsi="Times New Roman"/>
                <w:b/>
                <w:sz w:val="24"/>
                <w:szCs w:val="24"/>
              </w:rPr>
            </w:pPr>
          </w:p>
        </w:tc>
        <w:tc>
          <w:tcPr>
            <w:tcW w:w="8187" w:type="dxa"/>
          </w:tcPr>
          <w:p w:rsidR="00596F74" w:rsidRPr="0061782A" w:rsidRDefault="00596F74" w:rsidP="00CE75A0">
            <w:pPr>
              <w:rPr>
                <w:rFonts w:ascii="Times New Roman" w:hAnsi="Times New Roman"/>
                <w:sz w:val="24"/>
                <w:szCs w:val="24"/>
              </w:rPr>
            </w:pPr>
          </w:p>
        </w:tc>
      </w:tr>
    </w:tbl>
    <w:p w:rsidR="005320BF" w:rsidRPr="0061782A" w:rsidRDefault="005320BF" w:rsidP="00CE75A0">
      <w:pPr>
        <w:pageBreakBefore/>
        <w:ind w:firstLine="709"/>
        <w:jc w:val="both"/>
        <w:rPr>
          <w:rFonts w:ascii="Times New Roman" w:hAnsi="Times New Roman"/>
          <w:b/>
          <w:sz w:val="24"/>
          <w:szCs w:val="24"/>
        </w:rPr>
      </w:pPr>
      <w:r w:rsidRPr="0061782A">
        <w:rPr>
          <w:rFonts w:ascii="Times New Roman" w:hAnsi="Times New Roman"/>
          <w:b/>
          <w:sz w:val="24"/>
          <w:szCs w:val="24"/>
        </w:rPr>
        <w:lastRenderedPageBreak/>
        <w:t>Оглавление</w:t>
      </w:r>
    </w:p>
    <w:p w:rsidR="005320BF" w:rsidRPr="0061782A" w:rsidRDefault="005320BF" w:rsidP="00CE75A0">
      <w:pPr>
        <w:jc w:val="both"/>
        <w:rPr>
          <w:rFonts w:ascii="Times New Roman" w:hAnsi="Times New Roman"/>
          <w:b/>
          <w:sz w:val="24"/>
          <w:szCs w:val="24"/>
        </w:rPr>
      </w:pPr>
    </w:p>
    <w:p w:rsidR="006F4457" w:rsidRPr="0061782A" w:rsidRDefault="006F4457" w:rsidP="00CE75A0">
      <w:pPr>
        <w:jc w:val="both"/>
        <w:rPr>
          <w:rFonts w:ascii="Times New Roman" w:hAnsi="Times New Roman"/>
          <w:b/>
          <w:sz w:val="24"/>
          <w:szCs w:val="24"/>
        </w:rPr>
      </w:pPr>
    </w:p>
    <w:tbl>
      <w:tblPr>
        <w:tblStyle w:val="a8"/>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68"/>
        <w:gridCol w:w="7229"/>
        <w:gridCol w:w="709"/>
      </w:tblGrid>
      <w:tr w:rsidR="008311B8" w:rsidRPr="0061782A" w:rsidTr="008311B8">
        <w:trPr>
          <w:trHeight w:val="567"/>
        </w:trPr>
        <w:tc>
          <w:tcPr>
            <w:tcW w:w="1668" w:type="dxa"/>
          </w:tcPr>
          <w:p w:rsidR="008311B8" w:rsidRPr="0061782A" w:rsidRDefault="008311B8" w:rsidP="00CE75A0">
            <w:pPr>
              <w:jc w:val="left"/>
              <w:rPr>
                <w:rFonts w:ascii="Times New Roman" w:hAnsi="Times New Roman"/>
                <w:b/>
                <w:sz w:val="24"/>
                <w:szCs w:val="24"/>
                <w:u w:val="single"/>
                <w:lang w:eastAsia="ru-RU"/>
              </w:rPr>
            </w:pPr>
            <w:r w:rsidRPr="0061782A">
              <w:rPr>
                <w:rFonts w:ascii="Times New Roman" w:eastAsiaTheme="minorHAnsi" w:hAnsi="Times New Roman"/>
                <w:b/>
                <w:sz w:val="24"/>
                <w:szCs w:val="24"/>
                <w:u w:val="single"/>
              </w:rPr>
              <w:t>РАЗДЕЛ I.</w:t>
            </w:r>
          </w:p>
        </w:tc>
        <w:tc>
          <w:tcPr>
            <w:tcW w:w="7229" w:type="dxa"/>
          </w:tcPr>
          <w:p w:rsidR="008311B8" w:rsidRPr="0061782A" w:rsidRDefault="008311B8" w:rsidP="00CE75A0">
            <w:pPr>
              <w:pageBreakBefore/>
              <w:jc w:val="left"/>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t xml:space="preserve">ПОРЯДОК ПРИМЕНЕНИЯ ПРАВИЛ ЗЕМЛЕПОЛЬЗОВАНИЯ И ЗАСТРОЙКИ Г. ВЛАДИКАВКАЗ И ВНЕСЕНИЯ В НИХ ИЗМЕНЕНИЙ </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ГЛАВА 1.</w:t>
            </w:r>
          </w:p>
        </w:tc>
        <w:tc>
          <w:tcPr>
            <w:tcW w:w="7229" w:type="dxa"/>
          </w:tcPr>
          <w:p w:rsidR="008311B8" w:rsidRPr="0061782A" w:rsidRDefault="008311B8" w:rsidP="00CE75A0">
            <w:pPr>
              <w:jc w:val="left"/>
              <w:rPr>
                <w:rFonts w:ascii="Times New Roman" w:eastAsiaTheme="minorHAnsi" w:hAnsi="Times New Roman"/>
                <w:b/>
                <w:sz w:val="24"/>
                <w:szCs w:val="24"/>
              </w:rPr>
            </w:pPr>
            <w:r w:rsidRPr="0061782A">
              <w:rPr>
                <w:rFonts w:ascii="Times New Roman" w:eastAsiaTheme="minorHAnsi" w:hAnsi="Times New Roman"/>
                <w:b/>
                <w:sz w:val="24"/>
                <w:szCs w:val="24"/>
              </w:rPr>
              <w:t>РЕГУЛИРОВАНИЕ ЗЕМЛЕПОЛЬЗОВАНИЯ И ЗАСТРОЙКИ ОРГАНАМИ МЕСТНОГО САМОУПРАВЛЕНИЯ</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8311B8" w:rsidP="00CE75A0">
            <w:pPr>
              <w:rPr>
                <w:rFonts w:ascii="Times New Roman" w:hAnsi="Times New Roman"/>
                <w:sz w:val="24"/>
                <w:szCs w:val="24"/>
                <w:lang w:eastAsia="ru-RU"/>
              </w:rPr>
            </w:pPr>
          </w:p>
          <w:p w:rsidR="008311B8" w:rsidRPr="0061782A" w:rsidRDefault="008311B8" w:rsidP="00CE75A0">
            <w:pPr>
              <w:rPr>
                <w:rFonts w:ascii="Times New Roman" w:hAnsi="Times New Roman"/>
                <w:sz w:val="24"/>
                <w:szCs w:val="24"/>
                <w:lang w:eastAsia="ru-RU"/>
              </w:rPr>
            </w:pPr>
          </w:p>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1.</w:t>
            </w:r>
          </w:p>
        </w:tc>
        <w:tc>
          <w:tcPr>
            <w:tcW w:w="7229"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sz w:val="24"/>
                <w:szCs w:val="24"/>
                <w:lang w:eastAsia="ru-RU"/>
              </w:rPr>
              <w:t xml:space="preserve">Общие положения. </w:t>
            </w:r>
          </w:p>
        </w:tc>
        <w:tc>
          <w:tcPr>
            <w:tcW w:w="709" w:type="dxa"/>
          </w:tcPr>
          <w:p w:rsidR="008311B8" w:rsidRPr="0061782A" w:rsidRDefault="008311B8" w:rsidP="00CE75A0">
            <w:pPr>
              <w:rPr>
                <w:rFonts w:ascii="Times New Roman" w:hAnsi="Times New Roman"/>
                <w:sz w:val="24"/>
                <w:szCs w:val="24"/>
                <w:lang w:eastAsia="ru-RU"/>
              </w:rPr>
            </w:pPr>
            <w:r w:rsidRPr="0061782A">
              <w:rPr>
                <w:rFonts w:ascii="Times New Roman" w:hAnsi="Times New Roman"/>
                <w:sz w:val="24"/>
                <w:szCs w:val="24"/>
                <w:lang w:eastAsia="ru-RU"/>
              </w:rPr>
              <w:t>7</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2.</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Термины и определения.</w:t>
            </w:r>
          </w:p>
        </w:tc>
        <w:tc>
          <w:tcPr>
            <w:tcW w:w="709" w:type="dxa"/>
          </w:tcPr>
          <w:p w:rsidR="008311B8" w:rsidRPr="0061782A" w:rsidRDefault="008311B8" w:rsidP="00CE75A0">
            <w:pPr>
              <w:rPr>
                <w:rFonts w:ascii="Times New Roman" w:hAnsi="Times New Roman"/>
                <w:sz w:val="24"/>
                <w:szCs w:val="24"/>
                <w:lang w:eastAsia="ru-RU"/>
              </w:rPr>
            </w:pPr>
            <w:r w:rsidRPr="0061782A">
              <w:rPr>
                <w:rFonts w:ascii="Times New Roman" w:hAnsi="Times New Roman"/>
                <w:sz w:val="24"/>
                <w:szCs w:val="24"/>
                <w:lang w:eastAsia="ru-RU"/>
              </w:rPr>
              <w:t>7</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3.</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Полном</w:t>
            </w:r>
            <w:r w:rsidR="003F47B0" w:rsidRPr="0061782A">
              <w:rPr>
                <w:rFonts w:ascii="Times New Roman" w:hAnsi="Times New Roman"/>
                <w:sz w:val="24"/>
                <w:szCs w:val="24"/>
                <w:lang w:eastAsia="ru-RU"/>
              </w:rPr>
              <w:t xml:space="preserve">очия Собрания представителей </w:t>
            </w:r>
            <w:proofErr w:type="gramStart"/>
            <w:r w:rsidR="003F47B0" w:rsidRPr="0061782A">
              <w:rPr>
                <w:rFonts w:ascii="Times New Roman" w:hAnsi="Times New Roman"/>
                <w:sz w:val="24"/>
                <w:szCs w:val="24"/>
                <w:lang w:eastAsia="ru-RU"/>
              </w:rPr>
              <w:t>г</w:t>
            </w:r>
            <w:proofErr w:type="gramEnd"/>
            <w:r w:rsidR="003F47B0" w:rsidRPr="0061782A">
              <w:rPr>
                <w:rFonts w:ascii="Times New Roman" w:hAnsi="Times New Roman"/>
                <w:sz w:val="24"/>
                <w:szCs w:val="24"/>
                <w:lang w:eastAsia="ru-RU"/>
              </w:rPr>
              <w:t>. </w:t>
            </w:r>
            <w:r w:rsidRPr="0061782A">
              <w:rPr>
                <w:rFonts w:ascii="Times New Roman" w:hAnsi="Times New Roman"/>
                <w:sz w:val="24"/>
                <w:szCs w:val="24"/>
                <w:lang w:eastAsia="ru-RU"/>
              </w:rPr>
              <w:t>Владикавказа в области регулирования отношений по вопросам землепользования и застройки.</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F913BF" w:rsidP="00CE75A0">
            <w:pPr>
              <w:rPr>
                <w:rFonts w:ascii="Times New Roman" w:hAnsi="Times New Roman"/>
                <w:sz w:val="24"/>
                <w:szCs w:val="24"/>
                <w:lang w:eastAsia="ru-RU"/>
              </w:rPr>
            </w:pPr>
            <w:r w:rsidRPr="0061782A">
              <w:rPr>
                <w:rFonts w:ascii="Times New Roman" w:hAnsi="Times New Roman"/>
                <w:sz w:val="24"/>
                <w:szCs w:val="24"/>
                <w:lang w:eastAsia="ru-RU"/>
              </w:rPr>
              <w:t>1</w:t>
            </w:r>
            <w:r w:rsidR="00D26A8C" w:rsidRPr="0061782A">
              <w:rPr>
                <w:rFonts w:ascii="Times New Roman" w:hAnsi="Times New Roman"/>
                <w:sz w:val="24"/>
                <w:szCs w:val="24"/>
                <w:lang w:eastAsia="ru-RU"/>
              </w:rPr>
              <w:t>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4.</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 xml:space="preserve">Полномочия Администрации местного самоуправления </w:t>
            </w:r>
            <w:proofErr w:type="gramStart"/>
            <w:r w:rsidR="003F47B0" w:rsidRPr="0061782A">
              <w:rPr>
                <w:rFonts w:ascii="Times New Roman" w:hAnsi="Times New Roman"/>
                <w:sz w:val="24"/>
                <w:szCs w:val="24"/>
                <w:lang w:eastAsia="ru-RU"/>
              </w:rPr>
              <w:t>г</w:t>
            </w:r>
            <w:proofErr w:type="gramEnd"/>
            <w:r w:rsidR="003F47B0" w:rsidRPr="0061782A">
              <w:rPr>
                <w:rFonts w:ascii="Times New Roman" w:hAnsi="Times New Roman"/>
                <w:sz w:val="24"/>
                <w:szCs w:val="24"/>
                <w:lang w:eastAsia="ru-RU"/>
              </w:rPr>
              <w:t>. </w:t>
            </w:r>
            <w:r w:rsidR="00B20908" w:rsidRPr="0061782A">
              <w:rPr>
                <w:rFonts w:ascii="Times New Roman" w:hAnsi="Times New Roman"/>
                <w:sz w:val="24"/>
                <w:szCs w:val="24"/>
                <w:lang w:eastAsia="ru-RU"/>
              </w:rPr>
              <w:t>Владикавказа</w:t>
            </w:r>
            <w:r w:rsidRPr="0061782A">
              <w:rPr>
                <w:rFonts w:ascii="Times New Roman" w:hAnsi="Times New Roman"/>
                <w:sz w:val="24"/>
                <w:szCs w:val="24"/>
                <w:lang w:eastAsia="ru-RU"/>
              </w:rPr>
              <w:t xml:space="preserve"> в области регулирования отношений по вопросам землепользования и застройки.</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3F47B0" w:rsidP="00CE75A0">
            <w:pPr>
              <w:rPr>
                <w:rFonts w:ascii="Times New Roman" w:hAnsi="Times New Roman"/>
                <w:sz w:val="24"/>
                <w:szCs w:val="24"/>
                <w:lang w:eastAsia="ru-RU"/>
              </w:rPr>
            </w:pPr>
            <w:r w:rsidRPr="0061782A">
              <w:rPr>
                <w:rFonts w:ascii="Times New Roman" w:hAnsi="Times New Roman"/>
                <w:sz w:val="24"/>
                <w:szCs w:val="24"/>
                <w:lang w:eastAsia="ru-RU"/>
              </w:rPr>
              <w:t>11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5.</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Комиссия  по подготовке Правил землепользования и застройки.</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3F47B0" w:rsidP="00CE75A0">
            <w:pPr>
              <w:rPr>
                <w:rFonts w:ascii="Times New Roman" w:hAnsi="Times New Roman"/>
                <w:sz w:val="24"/>
                <w:szCs w:val="24"/>
                <w:lang w:eastAsia="ru-RU"/>
              </w:rPr>
            </w:pPr>
            <w:r w:rsidRPr="0061782A">
              <w:rPr>
                <w:rFonts w:ascii="Times New Roman" w:hAnsi="Times New Roman"/>
                <w:sz w:val="24"/>
                <w:szCs w:val="24"/>
                <w:lang w:eastAsia="ru-RU"/>
              </w:rPr>
              <w:t>11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6.</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 xml:space="preserve">Открытость и доступность информации о землепользовании и застройке. </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3F47B0" w:rsidP="00CE75A0">
            <w:pPr>
              <w:rPr>
                <w:rFonts w:ascii="Times New Roman" w:hAnsi="Times New Roman"/>
                <w:sz w:val="24"/>
                <w:szCs w:val="24"/>
                <w:lang w:eastAsia="ru-RU"/>
              </w:rPr>
            </w:pPr>
            <w:r w:rsidRPr="0061782A">
              <w:rPr>
                <w:rFonts w:ascii="Times New Roman" w:hAnsi="Times New Roman"/>
                <w:sz w:val="24"/>
                <w:szCs w:val="24"/>
                <w:lang w:eastAsia="ru-RU"/>
              </w:rPr>
              <w:t>12</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ГЛАВА 2.</w:t>
            </w:r>
          </w:p>
        </w:tc>
        <w:tc>
          <w:tcPr>
            <w:tcW w:w="7229" w:type="dxa"/>
          </w:tcPr>
          <w:p w:rsidR="008311B8" w:rsidRPr="0061782A" w:rsidRDefault="008311B8" w:rsidP="00CE75A0">
            <w:pPr>
              <w:jc w:val="left"/>
              <w:rPr>
                <w:rFonts w:ascii="Times New Roman" w:eastAsiaTheme="minorHAnsi" w:hAnsi="Times New Roman"/>
                <w:b/>
                <w:sz w:val="24"/>
                <w:szCs w:val="24"/>
              </w:rPr>
            </w:pPr>
            <w:r w:rsidRPr="0061782A">
              <w:rPr>
                <w:rFonts w:ascii="Times New Roman" w:eastAsiaTheme="minorHAnsi" w:hAnsi="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8311B8" w:rsidRPr="0061782A" w:rsidRDefault="008311B8" w:rsidP="00CE75A0">
            <w:pPr>
              <w:autoSpaceDE w:val="0"/>
              <w:autoSpaceDN w:val="0"/>
              <w:adjustRightInd w:val="0"/>
              <w:jc w:val="left"/>
              <w:outlineLvl w:val="0"/>
              <w:rPr>
                <w:rFonts w:ascii="Times New Roman" w:hAnsi="Times New Roman"/>
                <w:b/>
                <w:sz w:val="24"/>
                <w:szCs w:val="24"/>
                <w:lang w:eastAsia="ru-RU"/>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eastAsiaTheme="minorHAnsi" w:hAnsi="Times New Roman"/>
                <w:b/>
                <w:bCs/>
                <w:sz w:val="24"/>
                <w:szCs w:val="24"/>
              </w:rPr>
              <w:t>Статья 7.</w:t>
            </w:r>
          </w:p>
        </w:tc>
        <w:tc>
          <w:tcPr>
            <w:tcW w:w="7229" w:type="dxa"/>
          </w:tcPr>
          <w:p w:rsidR="008311B8" w:rsidRPr="0061782A" w:rsidRDefault="008311B8" w:rsidP="00CE75A0">
            <w:pPr>
              <w:autoSpaceDE w:val="0"/>
              <w:autoSpaceDN w:val="0"/>
              <w:adjustRightInd w:val="0"/>
              <w:jc w:val="left"/>
              <w:outlineLvl w:val="0"/>
              <w:rPr>
                <w:rFonts w:ascii="Times New Roman" w:eastAsiaTheme="minorHAnsi" w:hAnsi="Times New Roman"/>
                <w:b/>
                <w:bCs/>
                <w:sz w:val="24"/>
                <w:szCs w:val="24"/>
              </w:rPr>
            </w:pPr>
            <w:r w:rsidRPr="0061782A">
              <w:rPr>
                <w:rFonts w:ascii="Times New Roman" w:eastAsiaTheme="minorHAnsi" w:hAnsi="Times New Roman"/>
                <w:bCs/>
                <w:sz w:val="24"/>
                <w:szCs w:val="24"/>
              </w:rPr>
              <w:t>Общие положения об изменении видов разрешенного использования земельных участков и объектов капитального строительства</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F74E31" w:rsidP="00CE75A0">
            <w:pPr>
              <w:rPr>
                <w:rFonts w:ascii="Times New Roman" w:hAnsi="Times New Roman"/>
                <w:sz w:val="24"/>
                <w:szCs w:val="24"/>
                <w:lang w:eastAsia="ru-RU"/>
              </w:rPr>
            </w:pPr>
            <w:r w:rsidRPr="0061782A">
              <w:rPr>
                <w:rFonts w:ascii="Times New Roman" w:hAnsi="Times New Roman"/>
                <w:sz w:val="24"/>
                <w:szCs w:val="24"/>
                <w:lang w:eastAsia="ru-RU"/>
              </w:rPr>
              <w:t>12</w:t>
            </w:r>
          </w:p>
        </w:tc>
      </w:tr>
      <w:tr w:rsidR="008311B8" w:rsidRPr="0061782A" w:rsidTr="002516CF">
        <w:trPr>
          <w:trHeight w:val="567"/>
        </w:trPr>
        <w:tc>
          <w:tcPr>
            <w:tcW w:w="1668" w:type="dxa"/>
          </w:tcPr>
          <w:p w:rsidR="008311B8" w:rsidRPr="0061782A" w:rsidRDefault="008311B8" w:rsidP="00CE75A0">
            <w:pPr>
              <w:jc w:val="left"/>
              <w:rPr>
                <w:rFonts w:ascii="Times New Roman" w:eastAsiaTheme="minorHAnsi" w:hAnsi="Times New Roman"/>
                <w:b/>
                <w:bCs/>
                <w:sz w:val="24"/>
                <w:szCs w:val="24"/>
              </w:rPr>
            </w:pPr>
            <w:r w:rsidRPr="0061782A">
              <w:rPr>
                <w:rFonts w:ascii="Times New Roman" w:eastAsiaTheme="minorHAnsi" w:hAnsi="Times New Roman"/>
                <w:b/>
                <w:bCs/>
                <w:sz w:val="24"/>
                <w:szCs w:val="24"/>
              </w:rPr>
              <w:t>Статья 8.</w:t>
            </w:r>
          </w:p>
        </w:tc>
        <w:tc>
          <w:tcPr>
            <w:tcW w:w="7229" w:type="dxa"/>
          </w:tcPr>
          <w:p w:rsidR="008311B8" w:rsidRPr="0061782A" w:rsidRDefault="008311B8" w:rsidP="00CE75A0">
            <w:pPr>
              <w:autoSpaceDE w:val="0"/>
              <w:autoSpaceDN w:val="0"/>
              <w:adjustRightInd w:val="0"/>
              <w:jc w:val="left"/>
              <w:outlineLvl w:val="0"/>
              <w:rPr>
                <w:rFonts w:ascii="Times New Roman" w:eastAsiaTheme="minorHAnsi" w:hAnsi="Times New Roman"/>
                <w:bCs/>
                <w:sz w:val="24"/>
                <w:szCs w:val="24"/>
              </w:rPr>
            </w:pPr>
            <w:r w:rsidRPr="0061782A">
              <w:rPr>
                <w:rFonts w:ascii="Times New Roman" w:eastAsiaTheme="minorHAnsi" w:hAnsi="Times New Roman"/>
                <w:bCs/>
                <w:sz w:val="24"/>
                <w:szCs w:val="24"/>
              </w:rPr>
              <w:t>Предоставление разрешения на условно разрешенный вид использования</w:t>
            </w:r>
          </w:p>
          <w:p w:rsidR="008311B8" w:rsidRPr="0061782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61782A" w:rsidRDefault="00F74E31" w:rsidP="00CE75A0">
            <w:pPr>
              <w:rPr>
                <w:rFonts w:ascii="Times New Roman" w:hAnsi="Times New Roman"/>
                <w:sz w:val="24"/>
                <w:szCs w:val="24"/>
                <w:lang w:eastAsia="ru-RU"/>
              </w:rPr>
            </w:pPr>
            <w:r w:rsidRPr="0061782A">
              <w:rPr>
                <w:rFonts w:ascii="Times New Roman" w:hAnsi="Times New Roman"/>
                <w:sz w:val="24"/>
                <w:szCs w:val="24"/>
                <w:lang w:eastAsia="ru-RU"/>
              </w:rPr>
              <w:t>1</w:t>
            </w:r>
            <w:r w:rsidR="00ED0A0A" w:rsidRPr="0061782A">
              <w:rPr>
                <w:rFonts w:ascii="Times New Roman" w:hAnsi="Times New Roman"/>
                <w:sz w:val="24"/>
                <w:szCs w:val="24"/>
                <w:lang w:eastAsia="ru-RU"/>
              </w:rPr>
              <w:t>2</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ГЛАВА 3.</w:t>
            </w:r>
          </w:p>
        </w:tc>
        <w:tc>
          <w:tcPr>
            <w:tcW w:w="7229" w:type="dxa"/>
          </w:tcPr>
          <w:p w:rsidR="008311B8" w:rsidRPr="0061782A" w:rsidRDefault="008311B8" w:rsidP="00CE75A0">
            <w:pPr>
              <w:jc w:val="left"/>
              <w:rPr>
                <w:rFonts w:ascii="Times New Roman" w:eastAsiaTheme="minorHAnsi" w:hAnsi="Times New Roman"/>
                <w:b/>
                <w:sz w:val="24"/>
                <w:szCs w:val="24"/>
              </w:rPr>
            </w:pPr>
            <w:r w:rsidRPr="0061782A">
              <w:rPr>
                <w:rFonts w:ascii="Times New Roman" w:eastAsiaTheme="minorHAnsi" w:hAnsi="Times New Roman"/>
                <w:b/>
                <w:sz w:val="24"/>
                <w:szCs w:val="24"/>
              </w:rPr>
              <w:t xml:space="preserve">ПОДГОТОВКА ДОКУМЕНТАЦИИ ПО ПЛАНИРОВКЕ ТЕРРИТОРИИ ОРГАНАМИ МЕСТНОГО САМОУПРАВЛЕНИЯ </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9.</w:t>
            </w:r>
          </w:p>
        </w:tc>
        <w:tc>
          <w:tcPr>
            <w:tcW w:w="7229"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sz w:val="24"/>
                <w:szCs w:val="24"/>
                <w:lang w:eastAsia="ru-RU"/>
              </w:rPr>
              <w:t>Общие положения о планировке территории.</w:t>
            </w:r>
          </w:p>
        </w:tc>
        <w:tc>
          <w:tcPr>
            <w:tcW w:w="709" w:type="dxa"/>
          </w:tcPr>
          <w:p w:rsidR="008311B8" w:rsidRPr="0061782A" w:rsidRDefault="00D26A8C" w:rsidP="00CE75A0">
            <w:pPr>
              <w:rPr>
                <w:rFonts w:ascii="Times New Roman" w:hAnsi="Times New Roman"/>
                <w:sz w:val="24"/>
                <w:szCs w:val="24"/>
                <w:lang w:eastAsia="ru-RU"/>
              </w:rPr>
            </w:pPr>
            <w:r w:rsidRPr="0061782A">
              <w:rPr>
                <w:rFonts w:ascii="Times New Roman" w:hAnsi="Times New Roman"/>
                <w:sz w:val="24"/>
                <w:szCs w:val="24"/>
                <w:lang w:eastAsia="ru-RU"/>
              </w:rPr>
              <w:t>13</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10.</w:t>
            </w:r>
          </w:p>
        </w:tc>
        <w:tc>
          <w:tcPr>
            <w:tcW w:w="7229"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sz w:val="24"/>
                <w:szCs w:val="24"/>
                <w:lang w:eastAsia="ru-RU"/>
              </w:rPr>
              <w:t>Подготовка проектов планировки территории.</w:t>
            </w:r>
          </w:p>
        </w:tc>
        <w:tc>
          <w:tcPr>
            <w:tcW w:w="709" w:type="dxa"/>
          </w:tcPr>
          <w:p w:rsidR="008311B8" w:rsidRPr="0061782A" w:rsidRDefault="00D26A8C" w:rsidP="00CE75A0">
            <w:pPr>
              <w:rPr>
                <w:rFonts w:ascii="Times New Roman" w:hAnsi="Times New Roman"/>
                <w:sz w:val="24"/>
                <w:szCs w:val="24"/>
                <w:lang w:eastAsia="ru-RU"/>
              </w:rPr>
            </w:pPr>
            <w:r w:rsidRPr="0061782A">
              <w:rPr>
                <w:rFonts w:ascii="Times New Roman" w:hAnsi="Times New Roman"/>
                <w:sz w:val="24"/>
                <w:szCs w:val="24"/>
                <w:lang w:eastAsia="ru-RU"/>
              </w:rPr>
              <w:t>14</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11.</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Подготовка проектов межевания территории.</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D26A8C" w:rsidP="00CE75A0">
            <w:pPr>
              <w:rPr>
                <w:rFonts w:ascii="Times New Roman" w:hAnsi="Times New Roman"/>
                <w:sz w:val="24"/>
                <w:szCs w:val="24"/>
                <w:lang w:eastAsia="ru-RU"/>
              </w:rPr>
            </w:pPr>
            <w:r w:rsidRPr="0061782A">
              <w:rPr>
                <w:rFonts w:ascii="Times New Roman" w:hAnsi="Times New Roman"/>
                <w:sz w:val="24"/>
                <w:szCs w:val="24"/>
                <w:lang w:eastAsia="ru-RU"/>
              </w:rPr>
              <w:t>1</w:t>
            </w:r>
            <w:r w:rsidR="00ED0A0A" w:rsidRPr="0061782A">
              <w:rPr>
                <w:rFonts w:ascii="Times New Roman" w:hAnsi="Times New Roman"/>
                <w:sz w:val="24"/>
                <w:szCs w:val="24"/>
                <w:lang w:eastAsia="ru-RU"/>
              </w:rPr>
              <w:t>4</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ГЛАВА 4.</w:t>
            </w:r>
          </w:p>
        </w:tc>
        <w:tc>
          <w:tcPr>
            <w:tcW w:w="7229" w:type="dxa"/>
          </w:tcPr>
          <w:p w:rsidR="008311B8" w:rsidRPr="0061782A" w:rsidRDefault="008311B8" w:rsidP="00CE75A0">
            <w:pPr>
              <w:jc w:val="left"/>
              <w:rPr>
                <w:rFonts w:ascii="Times New Roman" w:hAnsi="Times New Roman"/>
                <w:b/>
                <w:sz w:val="24"/>
                <w:szCs w:val="24"/>
                <w:lang w:eastAsia="ru-RU"/>
              </w:rPr>
            </w:pPr>
            <w:r w:rsidRPr="0061782A">
              <w:rPr>
                <w:rFonts w:ascii="Times New Roman" w:eastAsiaTheme="minorHAnsi" w:hAnsi="Times New Roman"/>
                <w:b/>
                <w:sz w:val="24"/>
                <w:szCs w:val="24"/>
              </w:rPr>
              <w:t>ПРОВЕДЕНИЕ ПУБЛИЧНЫХ СЛУШАНИЙ ПО ВОПРОСАМ ЗЕМЛЕПОЛЬЗОВАНИЯ И ЗАСТРОЙКИ</w:t>
            </w: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lastRenderedPageBreak/>
              <w:t>Статья 12.</w:t>
            </w:r>
          </w:p>
        </w:tc>
        <w:tc>
          <w:tcPr>
            <w:tcW w:w="7229" w:type="dxa"/>
          </w:tcPr>
          <w:p w:rsidR="008311B8" w:rsidRPr="0061782A" w:rsidRDefault="008311B8" w:rsidP="00CE75A0">
            <w:pPr>
              <w:autoSpaceDE w:val="0"/>
              <w:autoSpaceDN w:val="0"/>
              <w:adjustRightInd w:val="0"/>
              <w:jc w:val="left"/>
              <w:outlineLvl w:val="0"/>
              <w:rPr>
                <w:rFonts w:ascii="Times New Roman" w:eastAsiaTheme="minorHAnsi" w:hAnsi="Times New Roman"/>
                <w:bCs/>
                <w:sz w:val="24"/>
                <w:szCs w:val="24"/>
              </w:rPr>
            </w:pPr>
            <w:r w:rsidRPr="0061782A">
              <w:rPr>
                <w:rFonts w:ascii="Times New Roman" w:eastAsiaTheme="minorHAnsi" w:hAnsi="Times New Roman"/>
                <w:bCs/>
                <w:sz w:val="24"/>
                <w:szCs w:val="24"/>
              </w:rPr>
              <w:t>Общие положения о проведении публичных слушаний по вопросам землепользования и застройки.</w:t>
            </w:r>
          </w:p>
          <w:p w:rsidR="008311B8" w:rsidRPr="0061782A" w:rsidRDefault="008311B8" w:rsidP="00CE75A0">
            <w:pPr>
              <w:jc w:val="left"/>
              <w:rPr>
                <w:rFonts w:ascii="Times New Roman" w:eastAsiaTheme="minorHAnsi" w:hAnsi="Times New Roman"/>
                <w:b/>
                <w:sz w:val="24"/>
                <w:szCs w:val="24"/>
              </w:rPr>
            </w:pPr>
          </w:p>
        </w:tc>
        <w:tc>
          <w:tcPr>
            <w:tcW w:w="709" w:type="dxa"/>
          </w:tcPr>
          <w:p w:rsidR="008311B8" w:rsidRPr="0061782A" w:rsidRDefault="00D26A8C" w:rsidP="00CE75A0">
            <w:pPr>
              <w:rPr>
                <w:rFonts w:ascii="Times New Roman" w:hAnsi="Times New Roman"/>
                <w:sz w:val="24"/>
                <w:szCs w:val="24"/>
                <w:lang w:eastAsia="ru-RU"/>
              </w:rPr>
            </w:pPr>
            <w:r w:rsidRPr="0061782A">
              <w:rPr>
                <w:rFonts w:ascii="Times New Roman" w:hAnsi="Times New Roman"/>
                <w:sz w:val="24"/>
                <w:szCs w:val="24"/>
                <w:lang w:eastAsia="ru-RU"/>
              </w:rPr>
              <w:t>15</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ГЛАВА 5.</w:t>
            </w:r>
          </w:p>
        </w:tc>
        <w:tc>
          <w:tcPr>
            <w:tcW w:w="7229" w:type="dxa"/>
          </w:tcPr>
          <w:p w:rsidR="008311B8" w:rsidRPr="0061782A" w:rsidRDefault="008311B8" w:rsidP="00CE75A0">
            <w:pPr>
              <w:autoSpaceDE w:val="0"/>
              <w:autoSpaceDN w:val="0"/>
              <w:adjustRightInd w:val="0"/>
              <w:jc w:val="left"/>
              <w:outlineLvl w:val="0"/>
              <w:rPr>
                <w:rFonts w:ascii="Times New Roman" w:eastAsiaTheme="minorHAnsi" w:hAnsi="Times New Roman"/>
                <w:b/>
                <w:sz w:val="24"/>
                <w:szCs w:val="24"/>
              </w:rPr>
            </w:pPr>
            <w:r w:rsidRPr="0061782A">
              <w:rPr>
                <w:rFonts w:ascii="Times New Roman" w:eastAsiaTheme="minorHAnsi" w:hAnsi="Times New Roman"/>
                <w:b/>
                <w:sz w:val="24"/>
                <w:szCs w:val="24"/>
              </w:rPr>
              <w:t>ВНЕСЕНИЕ ИЗМЕНЕНИЙ В ПРАВИЛА ЗЕМЛЕПОЛЬЗОВАНИЯ И ЗАСТРОЙКИ ГОРОДА.</w:t>
            </w:r>
          </w:p>
          <w:p w:rsidR="008311B8" w:rsidRPr="0061782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rPr>
            </w:pPr>
            <w:r w:rsidRPr="0061782A">
              <w:rPr>
                <w:rFonts w:ascii="Times New Roman" w:hAnsi="Times New Roman"/>
                <w:b/>
                <w:sz w:val="24"/>
                <w:szCs w:val="24"/>
              </w:rPr>
              <w:t>Статья 13.</w:t>
            </w:r>
          </w:p>
        </w:tc>
        <w:tc>
          <w:tcPr>
            <w:tcW w:w="7229" w:type="dxa"/>
          </w:tcPr>
          <w:p w:rsidR="008311B8" w:rsidRPr="0061782A" w:rsidRDefault="008311B8" w:rsidP="00CE75A0">
            <w:pPr>
              <w:pStyle w:val="312"/>
              <w:tabs>
                <w:tab w:val="clear" w:pos="0"/>
                <w:tab w:val="clear" w:pos="2340"/>
                <w:tab w:val="left" w:pos="2268"/>
              </w:tabs>
              <w:spacing w:before="0" w:after="0"/>
              <w:ind w:firstLine="0"/>
              <w:rPr>
                <w:b w:val="0"/>
                <w:szCs w:val="24"/>
              </w:rPr>
            </w:pPr>
            <w:r w:rsidRPr="0061782A">
              <w:rPr>
                <w:b w:val="0"/>
                <w:szCs w:val="24"/>
              </w:rPr>
              <w:t xml:space="preserve">Действия правил землепользования и </w:t>
            </w:r>
            <w:proofErr w:type="gramStart"/>
            <w:r w:rsidRPr="0061782A">
              <w:rPr>
                <w:b w:val="0"/>
                <w:szCs w:val="24"/>
              </w:rPr>
              <w:t>застройки города</w:t>
            </w:r>
            <w:proofErr w:type="gramEnd"/>
            <w:r w:rsidRPr="0061782A">
              <w:rPr>
                <w:b w:val="0"/>
                <w:szCs w:val="24"/>
              </w:rPr>
              <w:t xml:space="preserve"> по отношению к правам, возникшим до их введения.</w:t>
            </w:r>
          </w:p>
          <w:p w:rsidR="008311B8" w:rsidRPr="0061782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61782A" w:rsidRDefault="00D26A8C" w:rsidP="00CE75A0">
            <w:pPr>
              <w:rPr>
                <w:rFonts w:ascii="Times New Roman" w:hAnsi="Times New Roman"/>
                <w:sz w:val="24"/>
                <w:szCs w:val="24"/>
                <w:lang w:eastAsia="ru-RU"/>
              </w:rPr>
            </w:pPr>
            <w:r w:rsidRPr="0061782A">
              <w:rPr>
                <w:rFonts w:ascii="Times New Roman" w:hAnsi="Times New Roman"/>
                <w:sz w:val="24"/>
                <w:szCs w:val="24"/>
                <w:lang w:eastAsia="ru-RU"/>
              </w:rPr>
              <w:t>16</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rPr>
            </w:pPr>
            <w:r w:rsidRPr="0061782A">
              <w:rPr>
                <w:rFonts w:ascii="Times New Roman" w:hAnsi="Times New Roman"/>
                <w:b/>
                <w:sz w:val="24"/>
                <w:szCs w:val="24"/>
              </w:rPr>
              <w:t>Статья 14.</w:t>
            </w:r>
          </w:p>
        </w:tc>
        <w:tc>
          <w:tcPr>
            <w:tcW w:w="7229" w:type="dxa"/>
          </w:tcPr>
          <w:p w:rsidR="008311B8" w:rsidRPr="0061782A" w:rsidRDefault="008311B8" w:rsidP="00CE75A0">
            <w:pPr>
              <w:pStyle w:val="312"/>
              <w:tabs>
                <w:tab w:val="clear" w:pos="2340"/>
                <w:tab w:val="left" w:pos="2268"/>
              </w:tabs>
              <w:spacing w:before="0" w:after="0"/>
              <w:ind w:firstLine="0"/>
              <w:rPr>
                <w:b w:val="0"/>
                <w:szCs w:val="24"/>
              </w:rPr>
            </w:pPr>
            <w:r w:rsidRPr="0061782A">
              <w:rPr>
                <w:b w:val="0"/>
                <w:szCs w:val="24"/>
              </w:rPr>
              <w:t>Внесение изменений в правила землепользования и застройки города.</w:t>
            </w:r>
          </w:p>
          <w:p w:rsidR="008311B8" w:rsidRPr="0061782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61782A" w:rsidRDefault="002777E6" w:rsidP="00CE75A0">
            <w:pPr>
              <w:rPr>
                <w:rFonts w:ascii="Times New Roman" w:hAnsi="Times New Roman"/>
                <w:sz w:val="24"/>
                <w:szCs w:val="24"/>
                <w:lang w:eastAsia="ru-RU"/>
              </w:rPr>
            </w:pPr>
            <w:r w:rsidRPr="0061782A">
              <w:rPr>
                <w:rFonts w:ascii="Times New Roman" w:hAnsi="Times New Roman"/>
                <w:sz w:val="24"/>
                <w:szCs w:val="24"/>
                <w:lang w:eastAsia="ru-RU"/>
              </w:rPr>
              <w:t>17</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rPr>
            </w:pPr>
            <w:r w:rsidRPr="0061782A">
              <w:rPr>
                <w:rFonts w:ascii="Times New Roman" w:hAnsi="Times New Roman"/>
                <w:b/>
                <w:sz w:val="24"/>
                <w:szCs w:val="24"/>
                <w:lang w:eastAsia="ru-RU"/>
              </w:rPr>
              <w:t>Статья 15.</w:t>
            </w:r>
          </w:p>
        </w:tc>
        <w:tc>
          <w:tcPr>
            <w:tcW w:w="7229" w:type="dxa"/>
          </w:tcPr>
          <w:p w:rsidR="008311B8" w:rsidRPr="0061782A" w:rsidRDefault="008311B8" w:rsidP="00CE75A0">
            <w:pPr>
              <w:pStyle w:val="312"/>
              <w:tabs>
                <w:tab w:val="clear" w:pos="2340"/>
                <w:tab w:val="left" w:pos="2268"/>
              </w:tabs>
              <w:spacing w:before="0" w:after="0"/>
              <w:ind w:firstLine="0"/>
              <w:rPr>
                <w:b w:val="0"/>
                <w:szCs w:val="24"/>
              </w:rPr>
            </w:pPr>
            <w:r w:rsidRPr="0061782A">
              <w:rPr>
                <w:b w:val="0"/>
                <w:szCs w:val="24"/>
                <w:lang w:eastAsia="ru-RU"/>
              </w:rPr>
              <w:t>В</w:t>
            </w:r>
            <w:r w:rsidRPr="0061782A">
              <w:rPr>
                <w:b w:val="0"/>
                <w:szCs w:val="24"/>
              </w:rPr>
              <w:t>несение изменений в границы зон с особыми условиями использования территорий</w:t>
            </w:r>
          </w:p>
          <w:p w:rsidR="008311B8" w:rsidRPr="0061782A" w:rsidRDefault="008311B8" w:rsidP="00CE75A0">
            <w:pPr>
              <w:pStyle w:val="312"/>
              <w:tabs>
                <w:tab w:val="clear" w:pos="2340"/>
                <w:tab w:val="left" w:pos="2268"/>
              </w:tabs>
              <w:spacing w:before="0" w:after="0"/>
              <w:ind w:firstLine="0"/>
              <w:rPr>
                <w:b w:val="0"/>
                <w:szCs w:val="24"/>
              </w:rPr>
            </w:pPr>
          </w:p>
        </w:tc>
        <w:tc>
          <w:tcPr>
            <w:tcW w:w="709" w:type="dxa"/>
          </w:tcPr>
          <w:p w:rsidR="008311B8" w:rsidRPr="0061782A" w:rsidRDefault="002777E6" w:rsidP="00CE75A0">
            <w:pPr>
              <w:rPr>
                <w:rFonts w:ascii="Times New Roman" w:hAnsi="Times New Roman"/>
                <w:sz w:val="24"/>
                <w:szCs w:val="24"/>
                <w:lang w:eastAsia="ru-RU"/>
              </w:rPr>
            </w:pPr>
            <w:r w:rsidRPr="0061782A">
              <w:rPr>
                <w:rFonts w:ascii="Times New Roman" w:hAnsi="Times New Roman"/>
                <w:sz w:val="24"/>
                <w:szCs w:val="24"/>
                <w:lang w:eastAsia="ru-RU"/>
              </w:rPr>
              <w:t>17</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ГЛАВА 6.</w:t>
            </w:r>
          </w:p>
        </w:tc>
        <w:tc>
          <w:tcPr>
            <w:tcW w:w="7229" w:type="dxa"/>
          </w:tcPr>
          <w:p w:rsidR="008311B8" w:rsidRPr="0061782A" w:rsidRDefault="008311B8" w:rsidP="00CE75A0">
            <w:pPr>
              <w:autoSpaceDE w:val="0"/>
              <w:autoSpaceDN w:val="0"/>
              <w:adjustRightInd w:val="0"/>
              <w:jc w:val="left"/>
              <w:outlineLvl w:val="0"/>
              <w:rPr>
                <w:rFonts w:ascii="Times New Roman" w:eastAsiaTheme="minorHAnsi" w:hAnsi="Times New Roman"/>
                <w:b/>
                <w:sz w:val="24"/>
                <w:szCs w:val="24"/>
              </w:rPr>
            </w:pPr>
            <w:r w:rsidRPr="0061782A">
              <w:rPr>
                <w:rFonts w:ascii="Times New Roman" w:eastAsiaTheme="minorHAnsi" w:hAnsi="Times New Roman"/>
                <w:b/>
                <w:sz w:val="24"/>
                <w:szCs w:val="24"/>
              </w:rPr>
              <w:t>РЕГУЛИРОВАНИЕ ИНЫХ ВОПРОСОВ ЗЕМЛЕПОЛЬЗОВАНИЯ И ЗАСТРОЙКИ</w:t>
            </w:r>
          </w:p>
          <w:p w:rsidR="008311B8" w:rsidRPr="0061782A" w:rsidRDefault="008311B8" w:rsidP="00CE75A0">
            <w:pPr>
              <w:autoSpaceDE w:val="0"/>
              <w:autoSpaceDN w:val="0"/>
              <w:adjustRightInd w:val="0"/>
              <w:jc w:val="left"/>
              <w:outlineLvl w:val="0"/>
              <w:rPr>
                <w:rFonts w:ascii="Times New Roman" w:eastAsiaTheme="minorHAnsi" w:hAnsi="Times New Roman"/>
                <w:b/>
                <w:sz w:val="24"/>
                <w:szCs w:val="24"/>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16.</w:t>
            </w:r>
          </w:p>
        </w:tc>
        <w:tc>
          <w:tcPr>
            <w:tcW w:w="7229" w:type="dxa"/>
          </w:tcPr>
          <w:p w:rsidR="008311B8" w:rsidRPr="0061782A" w:rsidRDefault="008311B8" w:rsidP="00CE75A0">
            <w:pPr>
              <w:autoSpaceDE w:val="0"/>
              <w:autoSpaceDN w:val="0"/>
              <w:adjustRightInd w:val="0"/>
              <w:jc w:val="left"/>
              <w:outlineLvl w:val="0"/>
              <w:rPr>
                <w:rFonts w:ascii="Times New Roman" w:eastAsiaTheme="minorHAnsi" w:hAnsi="Times New Roman"/>
                <w:b/>
                <w:sz w:val="24"/>
                <w:szCs w:val="24"/>
              </w:rPr>
            </w:pPr>
            <w:r w:rsidRPr="0061782A">
              <w:rPr>
                <w:rFonts w:ascii="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w:t>
            </w:r>
            <w:r w:rsidRPr="0061782A">
              <w:rPr>
                <w:rFonts w:ascii="Times New Roman" w:eastAsiaTheme="minorHAnsi" w:hAnsi="Times New Roman"/>
                <w:b/>
                <w:sz w:val="24"/>
                <w:szCs w:val="24"/>
              </w:rPr>
              <w:t>.</w:t>
            </w:r>
          </w:p>
          <w:p w:rsidR="008311B8" w:rsidRPr="0061782A" w:rsidRDefault="008311B8" w:rsidP="00CE75A0">
            <w:pPr>
              <w:autoSpaceDE w:val="0"/>
              <w:autoSpaceDN w:val="0"/>
              <w:adjustRightInd w:val="0"/>
              <w:jc w:val="left"/>
              <w:outlineLvl w:val="0"/>
              <w:rPr>
                <w:rFonts w:ascii="Times New Roman" w:eastAsiaTheme="minorHAnsi" w:hAnsi="Times New Roman"/>
                <w:b/>
                <w:sz w:val="24"/>
                <w:szCs w:val="24"/>
              </w:rPr>
            </w:pP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1</w:t>
            </w:r>
            <w:r w:rsidR="00FC6A6D" w:rsidRPr="0061782A">
              <w:rPr>
                <w:rFonts w:ascii="Times New Roman" w:hAnsi="Times New Roman"/>
                <w:sz w:val="24"/>
                <w:szCs w:val="24"/>
                <w:lang w:eastAsia="ru-RU"/>
              </w:rPr>
              <w:t>8</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rPr>
            </w:pPr>
            <w:r w:rsidRPr="0061782A">
              <w:rPr>
                <w:rFonts w:ascii="Times New Roman" w:hAnsi="Times New Roman"/>
                <w:b/>
                <w:sz w:val="24"/>
                <w:szCs w:val="24"/>
              </w:rPr>
              <w:t>Статья 17.</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Контроль над  использованием объектов капитального строительства и земельных участков.</w:t>
            </w:r>
          </w:p>
          <w:p w:rsidR="008311B8" w:rsidRPr="0061782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1</w:t>
            </w:r>
            <w:r w:rsidR="00FC6A6D" w:rsidRPr="0061782A">
              <w:rPr>
                <w:rFonts w:ascii="Times New Roman" w:hAnsi="Times New Roman"/>
                <w:sz w:val="24"/>
                <w:szCs w:val="24"/>
                <w:lang w:eastAsia="ru-RU"/>
              </w:rPr>
              <w:t>8</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18.</w:t>
            </w:r>
          </w:p>
        </w:tc>
        <w:tc>
          <w:tcPr>
            <w:tcW w:w="7229" w:type="dxa"/>
          </w:tcPr>
          <w:p w:rsidR="008311B8" w:rsidRPr="0061782A" w:rsidRDefault="008311B8" w:rsidP="00CE75A0">
            <w:pPr>
              <w:pStyle w:val="312"/>
              <w:tabs>
                <w:tab w:val="clear" w:pos="2340"/>
                <w:tab w:val="left" w:pos="2268"/>
              </w:tabs>
              <w:spacing w:before="0" w:after="0"/>
              <w:ind w:firstLine="0"/>
              <w:rPr>
                <w:b w:val="0"/>
                <w:szCs w:val="24"/>
              </w:rPr>
            </w:pPr>
            <w:r w:rsidRPr="0061782A">
              <w:rPr>
                <w:b w:val="0"/>
                <w:szCs w:val="24"/>
              </w:rPr>
              <w:t>Порядок устройства ограждений земельных участков.</w:t>
            </w:r>
          </w:p>
          <w:p w:rsidR="008311B8" w:rsidRPr="0061782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1</w:t>
            </w:r>
            <w:r w:rsidR="00FC6A6D" w:rsidRPr="0061782A">
              <w:rPr>
                <w:rFonts w:ascii="Times New Roman" w:hAnsi="Times New Roman"/>
                <w:sz w:val="24"/>
                <w:szCs w:val="24"/>
                <w:lang w:eastAsia="ru-RU"/>
              </w:rPr>
              <w:t>9</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19.</w:t>
            </w:r>
          </w:p>
        </w:tc>
        <w:tc>
          <w:tcPr>
            <w:tcW w:w="7229" w:type="dxa"/>
          </w:tcPr>
          <w:p w:rsidR="008311B8" w:rsidRPr="0061782A" w:rsidRDefault="008311B8" w:rsidP="00CE75A0">
            <w:pPr>
              <w:pStyle w:val="312"/>
              <w:tabs>
                <w:tab w:val="clear" w:pos="2340"/>
                <w:tab w:val="left" w:pos="2268"/>
              </w:tabs>
              <w:spacing w:before="0" w:after="0"/>
              <w:ind w:firstLine="0"/>
              <w:rPr>
                <w:b w:val="0"/>
                <w:szCs w:val="24"/>
              </w:rPr>
            </w:pPr>
            <w:r w:rsidRPr="0061782A">
              <w:rPr>
                <w:b w:val="0"/>
                <w:szCs w:val="24"/>
              </w:rPr>
              <w:t>Ответственность за нарушение Правил.</w:t>
            </w:r>
          </w:p>
          <w:p w:rsidR="008311B8" w:rsidRPr="0061782A" w:rsidRDefault="008311B8" w:rsidP="00CE75A0">
            <w:pPr>
              <w:jc w:val="left"/>
              <w:rPr>
                <w:rFonts w:ascii="Times New Roman" w:hAnsi="Times New Roman"/>
                <w:sz w:val="24"/>
                <w:szCs w:val="24"/>
                <w:lang w:eastAsia="ru-RU"/>
              </w:rPr>
            </w:pPr>
          </w:p>
        </w:tc>
        <w:tc>
          <w:tcPr>
            <w:tcW w:w="709" w:type="dxa"/>
          </w:tcPr>
          <w:p w:rsidR="008311B8" w:rsidRPr="0061782A" w:rsidRDefault="00FC6A6D" w:rsidP="00CE75A0">
            <w:pPr>
              <w:rPr>
                <w:rFonts w:ascii="Times New Roman" w:hAnsi="Times New Roman"/>
                <w:sz w:val="24"/>
                <w:szCs w:val="24"/>
                <w:lang w:eastAsia="ru-RU"/>
              </w:rPr>
            </w:pPr>
            <w:r w:rsidRPr="0061782A">
              <w:rPr>
                <w:rFonts w:ascii="Times New Roman" w:hAnsi="Times New Roman"/>
                <w:sz w:val="24"/>
                <w:szCs w:val="24"/>
                <w:lang w:eastAsia="ru-RU"/>
              </w:rPr>
              <w:t>20</w:t>
            </w:r>
          </w:p>
        </w:tc>
      </w:tr>
      <w:tr w:rsidR="008311B8" w:rsidRPr="0061782A" w:rsidTr="002516CF">
        <w:trPr>
          <w:trHeight w:val="567"/>
        </w:trPr>
        <w:tc>
          <w:tcPr>
            <w:tcW w:w="1668" w:type="dxa"/>
          </w:tcPr>
          <w:p w:rsidR="008311B8" w:rsidRPr="0061782A" w:rsidRDefault="008311B8" w:rsidP="00CE75A0">
            <w:pPr>
              <w:jc w:val="left"/>
              <w:rPr>
                <w:rFonts w:ascii="Times New Roman" w:eastAsiaTheme="minorHAnsi" w:hAnsi="Times New Roman"/>
                <w:b/>
                <w:sz w:val="24"/>
                <w:szCs w:val="24"/>
                <w:u w:val="single"/>
              </w:rPr>
            </w:pPr>
          </w:p>
          <w:p w:rsidR="008311B8" w:rsidRPr="0061782A" w:rsidRDefault="008311B8" w:rsidP="00CE75A0">
            <w:pPr>
              <w:jc w:val="left"/>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t>РАЗДЕЛ I</w:t>
            </w:r>
            <w:proofErr w:type="spellStart"/>
            <w:r w:rsidRPr="0061782A">
              <w:rPr>
                <w:rFonts w:ascii="Times New Roman" w:eastAsiaTheme="minorHAnsi" w:hAnsi="Times New Roman"/>
                <w:b/>
                <w:sz w:val="24"/>
                <w:szCs w:val="24"/>
                <w:u w:val="single"/>
                <w:lang w:val="en-US"/>
              </w:rPr>
              <w:t>I</w:t>
            </w:r>
            <w:proofErr w:type="spellEnd"/>
            <w:r w:rsidRPr="0061782A">
              <w:rPr>
                <w:rFonts w:ascii="Times New Roman" w:eastAsiaTheme="minorHAnsi" w:hAnsi="Times New Roman"/>
                <w:b/>
                <w:sz w:val="24"/>
                <w:szCs w:val="24"/>
                <w:u w:val="single"/>
              </w:rPr>
              <w:t>.</w:t>
            </w:r>
          </w:p>
          <w:p w:rsidR="008311B8" w:rsidRPr="0061782A" w:rsidRDefault="008311B8" w:rsidP="00CE75A0">
            <w:pPr>
              <w:jc w:val="left"/>
              <w:rPr>
                <w:rFonts w:ascii="Times New Roman" w:hAnsi="Times New Roman"/>
                <w:b/>
                <w:sz w:val="24"/>
                <w:szCs w:val="24"/>
                <w:u w:val="single"/>
                <w:lang w:eastAsia="ru-RU"/>
              </w:rPr>
            </w:pPr>
          </w:p>
        </w:tc>
        <w:tc>
          <w:tcPr>
            <w:tcW w:w="7229" w:type="dxa"/>
          </w:tcPr>
          <w:p w:rsidR="008311B8" w:rsidRPr="0061782A" w:rsidRDefault="008311B8" w:rsidP="00CE75A0">
            <w:pPr>
              <w:jc w:val="left"/>
              <w:rPr>
                <w:rFonts w:ascii="Times New Roman" w:eastAsiaTheme="minorHAnsi" w:hAnsi="Times New Roman"/>
                <w:b/>
                <w:sz w:val="24"/>
                <w:szCs w:val="24"/>
                <w:u w:val="single"/>
              </w:rPr>
            </w:pPr>
          </w:p>
          <w:p w:rsidR="008311B8" w:rsidRPr="0061782A" w:rsidRDefault="008311B8" w:rsidP="00CE75A0">
            <w:pPr>
              <w:jc w:val="left"/>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t xml:space="preserve">КАРТА ГРАДОСТРОИТЕЛЬНОГО ЗОНИРОВАНИЯ </w:t>
            </w:r>
          </w:p>
          <w:p w:rsidR="008311B8" w:rsidRPr="0061782A" w:rsidRDefault="008311B8" w:rsidP="00CE75A0">
            <w:pPr>
              <w:jc w:val="left"/>
              <w:rPr>
                <w:rFonts w:ascii="Times New Roman" w:hAnsi="Times New Roman"/>
                <w:b/>
                <w:sz w:val="24"/>
                <w:szCs w:val="24"/>
                <w:u w:val="single"/>
                <w:lang w:eastAsia="ru-RU"/>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rPr>
            </w:pPr>
            <w:r w:rsidRPr="0061782A">
              <w:rPr>
                <w:rFonts w:ascii="Times New Roman" w:eastAsiaTheme="minorHAnsi" w:hAnsi="Times New Roman"/>
                <w:b/>
                <w:sz w:val="24"/>
                <w:szCs w:val="24"/>
              </w:rPr>
              <w:t>ГЛАВА 7.</w:t>
            </w:r>
          </w:p>
        </w:tc>
        <w:tc>
          <w:tcPr>
            <w:tcW w:w="7229" w:type="dxa"/>
          </w:tcPr>
          <w:p w:rsidR="008311B8" w:rsidRPr="0061782A" w:rsidRDefault="008311B8" w:rsidP="00CE75A0">
            <w:pPr>
              <w:pStyle w:val="312"/>
              <w:tabs>
                <w:tab w:val="clear" w:pos="0"/>
                <w:tab w:val="clear" w:pos="2340"/>
                <w:tab w:val="left" w:pos="2268"/>
              </w:tabs>
              <w:spacing w:before="0" w:after="0"/>
              <w:ind w:firstLine="0"/>
              <w:rPr>
                <w:rFonts w:eastAsiaTheme="minorHAnsi"/>
                <w:szCs w:val="24"/>
              </w:rPr>
            </w:pPr>
            <w:r w:rsidRPr="0061782A">
              <w:rPr>
                <w:rFonts w:eastAsiaTheme="minorHAnsi"/>
                <w:szCs w:val="24"/>
              </w:rPr>
              <w:t>ПРИМЕНЕНИЕ КАРТЫ ГРАДОСТРОИТЕЛЬНОГО ЗОНИРОВАНИЯ</w:t>
            </w:r>
          </w:p>
          <w:p w:rsidR="008311B8" w:rsidRPr="0061782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61782A" w:rsidRDefault="008311B8" w:rsidP="00CE75A0">
            <w:pPr>
              <w:rPr>
                <w:rFonts w:ascii="Times New Roman" w:hAnsi="Times New Roman"/>
                <w:sz w:val="24"/>
                <w:szCs w:val="24"/>
                <w:lang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20.</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Состав и содержание карты градостроительного зонирования.</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21.</w:t>
            </w:r>
          </w:p>
        </w:tc>
        <w:tc>
          <w:tcPr>
            <w:tcW w:w="7229"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sz w:val="24"/>
                <w:szCs w:val="24"/>
                <w:lang w:eastAsia="ru-RU"/>
              </w:rPr>
              <w:t>Карта границ территориальных зон.</w:t>
            </w: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22.</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Карта границ зон с особыми условиями использования территорий.</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23.</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Территориальные зоны, установленные для города Владикавказа.</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4A5A1E"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1</w:t>
            </w: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t>Статья 24.</w:t>
            </w:r>
          </w:p>
        </w:tc>
        <w:tc>
          <w:tcPr>
            <w:tcW w:w="7229" w:type="dxa"/>
          </w:tcPr>
          <w:p w:rsidR="008311B8" w:rsidRPr="0061782A" w:rsidRDefault="008311B8" w:rsidP="00CE75A0">
            <w:pPr>
              <w:jc w:val="left"/>
              <w:rPr>
                <w:rFonts w:ascii="Times New Roman" w:hAnsi="Times New Roman"/>
                <w:sz w:val="24"/>
                <w:szCs w:val="24"/>
                <w:lang w:eastAsia="ru-RU"/>
              </w:rPr>
            </w:pPr>
            <w:r w:rsidRPr="0061782A">
              <w:rPr>
                <w:rFonts w:ascii="Times New Roman" w:hAnsi="Times New Roman"/>
                <w:sz w:val="24"/>
                <w:szCs w:val="24"/>
                <w:lang w:eastAsia="ru-RU"/>
              </w:rPr>
              <w:t>Зоны с особыми условиями использования территории, установленные для города Владикавказа.</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CF2377"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3</w:t>
            </w:r>
          </w:p>
        </w:tc>
      </w:tr>
      <w:tr w:rsidR="008311B8" w:rsidRPr="0061782A" w:rsidTr="002516CF">
        <w:trPr>
          <w:trHeight w:val="567"/>
        </w:trPr>
        <w:tc>
          <w:tcPr>
            <w:tcW w:w="1668" w:type="dxa"/>
          </w:tcPr>
          <w:p w:rsidR="008311B8" w:rsidRPr="0061782A" w:rsidRDefault="008311B8" w:rsidP="00CE75A0">
            <w:pPr>
              <w:jc w:val="left"/>
              <w:rPr>
                <w:rFonts w:ascii="Times New Roman" w:eastAsiaTheme="minorHAnsi" w:hAnsi="Times New Roman"/>
                <w:b/>
                <w:sz w:val="24"/>
                <w:szCs w:val="24"/>
                <w:u w:val="single"/>
              </w:rPr>
            </w:pPr>
          </w:p>
          <w:p w:rsidR="008311B8" w:rsidRPr="0061782A" w:rsidRDefault="008311B8" w:rsidP="00CE75A0">
            <w:pPr>
              <w:jc w:val="left"/>
              <w:rPr>
                <w:rFonts w:ascii="Times New Roman" w:hAnsi="Times New Roman"/>
                <w:b/>
                <w:sz w:val="24"/>
                <w:szCs w:val="24"/>
                <w:u w:val="single"/>
                <w:lang w:eastAsia="ru-RU"/>
              </w:rPr>
            </w:pPr>
            <w:r w:rsidRPr="0061782A">
              <w:rPr>
                <w:rFonts w:ascii="Times New Roman" w:eastAsiaTheme="minorHAnsi" w:hAnsi="Times New Roman"/>
                <w:b/>
                <w:sz w:val="24"/>
                <w:szCs w:val="24"/>
                <w:u w:val="single"/>
              </w:rPr>
              <w:t>РАЗДЕЛ I</w:t>
            </w:r>
            <w:r w:rsidRPr="0061782A">
              <w:rPr>
                <w:rFonts w:ascii="Times New Roman" w:eastAsiaTheme="minorHAnsi" w:hAnsi="Times New Roman"/>
                <w:b/>
                <w:sz w:val="24"/>
                <w:szCs w:val="24"/>
                <w:u w:val="single"/>
                <w:lang w:val="en-US"/>
              </w:rPr>
              <w:t>II</w:t>
            </w:r>
            <w:r w:rsidRPr="0061782A">
              <w:rPr>
                <w:rFonts w:ascii="Times New Roman" w:eastAsiaTheme="minorHAnsi" w:hAnsi="Times New Roman"/>
                <w:b/>
                <w:sz w:val="24"/>
                <w:szCs w:val="24"/>
                <w:u w:val="single"/>
              </w:rPr>
              <w:t>.</w:t>
            </w:r>
          </w:p>
        </w:tc>
        <w:tc>
          <w:tcPr>
            <w:tcW w:w="7229" w:type="dxa"/>
          </w:tcPr>
          <w:p w:rsidR="008311B8" w:rsidRPr="0061782A" w:rsidRDefault="008311B8" w:rsidP="00CE75A0">
            <w:pPr>
              <w:jc w:val="left"/>
              <w:rPr>
                <w:rFonts w:ascii="Times New Roman" w:eastAsiaTheme="minorHAnsi" w:hAnsi="Times New Roman"/>
                <w:b/>
                <w:sz w:val="24"/>
                <w:szCs w:val="24"/>
                <w:u w:val="single"/>
              </w:rPr>
            </w:pPr>
          </w:p>
          <w:p w:rsidR="008311B8" w:rsidRPr="0061782A" w:rsidRDefault="008311B8" w:rsidP="00CE75A0">
            <w:pPr>
              <w:jc w:val="left"/>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t>ГРАДОСТРОИТЕЛЬНЫЕ РЕГЛАМЕНТЫ</w:t>
            </w:r>
          </w:p>
          <w:p w:rsidR="008311B8" w:rsidRPr="0061782A" w:rsidRDefault="008311B8" w:rsidP="00CE75A0">
            <w:pPr>
              <w:jc w:val="left"/>
              <w:rPr>
                <w:rFonts w:ascii="Times New Roman" w:hAnsi="Times New Roman"/>
                <w:b/>
                <w:sz w:val="24"/>
                <w:szCs w:val="24"/>
                <w:u w:val="single"/>
                <w:lang w:val="en-US" w:eastAsia="ru-RU"/>
              </w:rPr>
            </w:pPr>
          </w:p>
        </w:tc>
        <w:tc>
          <w:tcPr>
            <w:tcW w:w="709" w:type="dxa"/>
          </w:tcPr>
          <w:p w:rsidR="008311B8" w:rsidRPr="0061782A" w:rsidRDefault="008311B8" w:rsidP="00CE75A0">
            <w:pPr>
              <w:rPr>
                <w:rFonts w:ascii="Times New Roman" w:hAnsi="Times New Roman"/>
                <w:sz w:val="24"/>
                <w:szCs w:val="24"/>
                <w:lang w:val="en-US"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eastAsiaTheme="minorHAnsi" w:hAnsi="Times New Roman"/>
                <w:b/>
                <w:sz w:val="24"/>
                <w:szCs w:val="24"/>
              </w:rPr>
              <w:t>ГЛАВА 8</w:t>
            </w:r>
          </w:p>
        </w:tc>
        <w:tc>
          <w:tcPr>
            <w:tcW w:w="7229" w:type="dxa"/>
          </w:tcPr>
          <w:p w:rsidR="008311B8" w:rsidRPr="0061782A" w:rsidRDefault="008311B8" w:rsidP="00CE75A0">
            <w:pPr>
              <w:jc w:val="left"/>
              <w:rPr>
                <w:rFonts w:ascii="Times New Roman" w:eastAsiaTheme="minorHAnsi" w:hAnsi="Times New Roman"/>
                <w:b/>
                <w:sz w:val="24"/>
                <w:szCs w:val="24"/>
              </w:rPr>
            </w:pPr>
            <w:r w:rsidRPr="0061782A">
              <w:rPr>
                <w:rFonts w:ascii="Times New Roman" w:eastAsiaTheme="minorHAnsi" w:hAnsi="Times New Roman"/>
                <w:b/>
                <w:sz w:val="24"/>
                <w:szCs w:val="24"/>
              </w:rPr>
              <w:t>ГРАДОСТРОИТЕЛЬНЫЕ РЕГЛАМЕНТЫ</w:t>
            </w:r>
          </w:p>
          <w:p w:rsidR="008311B8" w:rsidRPr="0061782A" w:rsidRDefault="008311B8" w:rsidP="00CE75A0">
            <w:pPr>
              <w:jc w:val="left"/>
              <w:rPr>
                <w:rFonts w:ascii="Times New Roman" w:hAnsi="Times New Roman"/>
                <w:b/>
                <w:sz w:val="24"/>
                <w:szCs w:val="24"/>
                <w:lang w:eastAsia="ru-RU"/>
              </w:rPr>
            </w:pPr>
          </w:p>
        </w:tc>
        <w:tc>
          <w:tcPr>
            <w:tcW w:w="709" w:type="dxa"/>
          </w:tcPr>
          <w:p w:rsidR="008311B8" w:rsidRPr="0061782A" w:rsidRDefault="008311B8" w:rsidP="00CE75A0">
            <w:pPr>
              <w:rPr>
                <w:rFonts w:ascii="Times New Roman" w:hAnsi="Times New Roman"/>
                <w:sz w:val="24"/>
                <w:szCs w:val="24"/>
                <w:lang w:val="en-US" w:eastAsia="ru-RU"/>
              </w:rPr>
            </w:pPr>
          </w:p>
        </w:tc>
      </w:tr>
      <w:tr w:rsidR="008311B8" w:rsidRPr="0061782A" w:rsidTr="002516CF">
        <w:trPr>
          <w:trHeight w:val="567"/>
        </w:trPr>
        <w:tc>
          <w:tcPr>
            <w:tcW w:w="1668" w:type="dxa"/>
          </w:tcPr>
          <w:p w:rsidR="008311B8" w:rsidRPr="0061782A" w:rsidRDefault="008311B8" w:rsidP="00CE75A0">
            <w:pPr>
              <w:jc w:val="left"/>
              <w:rPr>
                <w:rFonts w:ascii="Times New Roman" w:hAnsi="Times New Roman"/>
                <w:b/>
                <w:sz w:val="24"/>
                <w:szCs w:val="24"/>
                <w:lang w:eastAsia="ru-RU"/>
              </w:rPr>
            </w:pPr>
            <w:r w:rsidRPr="0061782A">
              <w:rPr>
                <w:rFonts w:ascii="Times New Roman" w:hAnsi="Times New Roman"/>
                <w:b/>
                <w:sz w:val="24"/>
                <w:szCs w:val="24"/>
                <w:lang w:eastAsia="ru-RU"/>
              </w:rPr>
              <w:lastRenderedPageBreak/>
              <w:t>Статья 25.</w:t>
            </w:r>
          </w:p>
        </w:tc>
        <w:tc>
          <w:tcPr>
            <w:tcW w:w="7229" w:type="dxa"/>
          </w:tcPr>
          <w:p w:rsidR="008311B8" w:rsidRPr="0061782A" w:rsidRDefault="006E320F" w:rsidP="00CE75A0">
            <w:pPr>
              <w:jc w:val="left"/>
              <w:rPr>
                <w:rFonts w:ascii="Times New Roman" w:hAnsi="Times New Roman"/>
                <w:sz w:val="24"/>
                <w:szCs w:val="24"/>
                <w:lang w:eastAsia="ru-RU"/>
              </w:rPr>
            </w:pPr>
            <w:r w:rsidRPr="0061782A">
              <w:rPr>
                <w:rFonts w:ascii="Times New Roman" w:eastAsiaTheme="minorHAnsi" w:hAnsi="Times New Roman"/>
                <w:bCs/>
                <w:sz w:val="24"/>
                <w:szCs w:val="24"/>
              </w:rPr>
              <w:t>Общие положения о градостроительных регламентах</w:t>
            </w:r>
          </w:p>
        </w:tc>
        <w:tc>
          <w:tcPr>
            <w:tcW w:w="709" w:type="dxa"/>
          </w:tcPr>
          <w:p w:rsidR="008311B8" w:rsidRPr="0061782A" w:rsidRDefault="00CF2377"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4</w:t>
            </w:r>
          </w:p>
        </w:tc>
      </w:tr>
      <w:tr w:rsidR="006E320F" w:rsidRPr="0061782A" w:rsidTr="002516CF">
        <w:trPr>
          <w:trHeight w:val="567"/>
        </w:trPr>
        <w:tc>
          <w:tcPr>
            <w:tcW w:w="1668" w:type="dxa"/>
          </w:tcPr>
          <w:p w:rsidR="006E320F" w:rsidRPr="0061782A" w:rsidRDefault="006E320F" w:rsidP="00CE75A0">
            <w:pPr>
              <w:rPr>
                <w:rFonts w:ascii="Times New Roman" w:hAnsi="Times New Roman"/>
                <w:b/>
                <w:sz w:val="24"/>
                <w:szCs w:val="24"/>
                <w:lang w:eastAsia="ru-RU"/>
              </w:rPr>
            </w:pPr>
            <w:r w:rsidRPr="0061782A">
              <w:rPr>
                <w:rFonts w:ascii="Times New Roman" w:hAnsi="Times New Roman"/>
                <w:b/>
                <w:sz w:val="24"/>
                <w:szCs w:val="24"/>
                <w:lang w:eastAsia="ru-RU"/>
              </w:rPr>
              <w:t>Статья 26.</w:t>
            </w:r>
          </w:p>
        </w:tc>
        <w:tc>
          <w:tcPr>
            <w:tcW w:w="7229" w:type="dxa"/>
          </w:tcPr>
          <w:p w:rsidR="006E320F" w:rsidRPr="0061782A" w:rsidRDefault="00FC6A6D" w:rsidP="00CE75A0">
            <w:pPr>
              <w:rPr>
                <w:rFonts w:ascii="Times New Roman" w:eastAsiaTheme="minorHAnsi" w:hAnsi="Times New Roman"/>
                <w:bCs/>
                <w:sz w:val="24"/>
                <w:szCs w:val="24"/>
              </w:rPr>
            </w:pPr>
            <w:r w:rsidRPr="0061782A">
              <w:rPr>
                <w:rFonts w:ascii="Times New Roman" w:eastAsiaTheme="minorHAnsi" w:hAnsi="Times New Roman"/>
                <w:bCs/>
                <w:sz w:val="24"/>
                <w:szCs w:val="24"/>
              </w:rPr>
              <w:t>Общие положения о видах разрешенного использования земельных участков и объектов капитального строительства.</w:t>
            </w:r>
          </w:p>
        </w:tc>
        <w:tc>
          <w:tcPr>
            <w:tcW w:w="709" w:type="dxa"/>
          </w:tcPr>
          <w:p w:rsidR="006E320F" w:rsidRPr="0061782A" w:rsidRDefault="006F1475" w:rsidP="00FC6A6D">
            <w:pPr>
              <w:rPr>
                <w:rFonts w:ascii="Times New Roman" w:hAnsi="Times New Roman"/>
                <w:sz w:val="24"/>
                <w:szCs w:val="24"/>
                <w:lang w:eastAsia="ru-RU"/>
              </w:rPr>
            </w:pPr>
            <w:r w:rsidRPr="0061782A">
              <w:rPr>
                <w:rFonts w:ascii="Times New Roman" w:hAnsi="Times New Roman"/>
                <w:sz w:val="24"/>
                <w:szCs w:val="24"/>
                <w:lang w:eastAsia="ru-RU"/>
              </w:rPr>
              <w:t>2</w:t>
            </w:r>
            <w:r w:rsidR="00FC6A6D" w:rsidRPr="0061782A">
              <w:rPr>
                <w:rFonts w:ascii="Times New Roman" w:hAnsi="Times New Roman"/>
                <w:sz w:val="24"/>
                <w:szCs w:val="24"/>
                <w:lang w:eastAsia="ru-RU"/>
              </w:rPr>
              <w:t>5</w:t>
            </w:r>
          </w:p>
        </w:tc>
      </w:tr>
      <w:tr w:rsidR="000262DB" w:rsidRPr="0061782A" w:rsidTr="002516CF">
        <w:trPr>
          <w:trHeight w:val="567"/>
        </w:trPr>
        <w:tc>
          <w:tcPr>
            <w:tcW w:w="1668" w:type="dxa"/>
          </w:tcPr>
          <w:p w:rsidR="000262DB" w:rsidRPr="0061782A" w:rsidRDefault="000262DB" w:rsidP="000262DB">
            <w:pPr>
              <w:rPr>
                <w:rFonts w:ascii="Times New Roman" w:hAnsi="Times New Roman"/>
                <w:b/>
                <w:sz w:val="24"/>
                <w:szCs w:val="24"/>
                <w:lang w:eastAsia="ru-RU"/>
              </w:rPr>
            </w:pPr>
            <w:r w:rsidRPr="0061782A">
              <w:rPr>
                <w:rFonts w:ascii="Times New Roman" w:hAnsi="Times New Roman"/>
                <w:b/>
                <w:sz w:val="24"/>
                <w:szCs w:val="24"/>
                <w:lang w:eastAsia="ru-RU"/>
              </w:rPr>
              <w:t>Статья 27.</w:t>
            </w:r>
          </w:p>
        </w:tc>
        <w:tc>
          <w:tcPr>
            <w:tcW w:w="7229" w:type="dxa"/>
          </w:tcPr>
          <w:p w:rsidR="000262DB" w:rsidRPr="0061782A" w:rsidRDefault="00FC6A6D" w:rsidP="00CE75A0">
            <w:pPr>
              <w:jc w:val="left"/>
              <w:rPr>
                <w:rFonts w:ascii="Times New Roman" w:hAnsi="Times New Roman"/>
                <w:sz w:val="24"/>
                <w:szCs w:val="24"/>
                <w:lang w:eastAsia="ru-RU"/>
              </w:rPr>
            </w:pPr>
            <w:r w:rsidRPr="0061782A">
              <w:rPr>
                <w:rFonts w:ascii="Times New Roman" w:eastAsiaTheme="minorHAnsi" w:hAnsi="Times New Roman"/>
                <w:bCs/>
                <w:sz w:val="24"/>
                <w:szCs w:val="24"/>
              </w:rPr>
              <w:t>Общие положения о предельных (минимальных и (или) максимальных) размерах земельных участков и предельных параметрах разрешенного строительства, реконструкции объектов капитального строительства</w:t>
            </w:r>
          </w:p>
        </w:tc>
        <w:tc>
          <w:tcPr>
            <w:tcW w:w="709" w:type="dxa"/>
          </w:tcPr>
          <w:p w:rsidR="000262DB" w:rsidRPr="0061782A" w:rsidRDefault="000262DB" w:rsidP="00446B77">
            <w:pPr>
              <w:rPr>
                <w:rFonts w:ascii="Times New Roman" w:hAnsi="Times New Roman"/>
                <w:sz w:val="24"/>
                <w:szCs w:val="24"/>
                <w:lang w:eastAsia="ru-RU"/>
              </w:rPr>
            </w:pPr>
            <w:r w:rsidRPr="0061782A">
              <w:rPr>
                <w:rFonts w:ascii="Times New Roman" w:hAnsi="Times New Roman"/>
                <w:sz w:val="24"/>
                <w:szCs w:val="24"/>
                <w:lang w:eastAsia="ru-RU"/>
              </w:rPr>
              <w:t>2</w:t>
            </w:r>
            <w:r w:rsidR="00446B77" w:rsidRPr="0061782A">
              <w:rPr>
                <w:rFonts w:ascii="Times New Roman" w:hAnsi="Times New Roman"/>
                <w:sz w:val="24"/>
                <w:szCs w:val="24"/>
                <w:lang w:eastAsia="ru-RU"/>
              </w:rPr>
              <w:t>5</w:t>
            </w:r>
          </w:p>
        </w:tc>
      </w:tr>
      <w:tr w:rsidR="000262DB" w:rsidRPr="0061782A" w:rsidTr="002516CF">
        <w:trPr>
          <w:trHeight w:val="567"/>
        </w:trPr>
        <w:tc>
          <w:tcPr>
            <w:tcW w:w="1668" w:type="dxa"/>
          </w:tcPr>
          <w:p w:rsidR="000262DB" w:rsidRPr="0061782A" w:rsidRDefault="000262DB" w:rsidP="000262DB">
            <w:pPr>
              <w:rPr>
                <w:rFonts w:ascii="Times New Roman" w:hAnsi="Times New Roman"/>
                <w:b/>
                <w:sz w:val="24"/>
                <w:szCs w:val="24"/>
                <w:lang w:eastAsia="ru-RU"/>
              </w:rPr>
            </w:pPr>
            <w:r w:rsidRPr="0061782A">
              <w:rPr>
                <w:rFonts w:ascii="Times New Roman" w:hAnsi="Times New Roman"/>
                <w:b/>
                <w:sz w:val="24"/>
                <w:szCs w:val="24"/>
                <w:lang w:eastAsia="ru-RU"/>
              </w:rPr>
              <w:t>Статья 28.</w:t>
            </w:r>
          </w:p>
        </w:tc>
        <w:tc>
          <w:tcPr>
            <w:tcW w:w="7229" w:type="dxa"/>
          </w:tcPr>
          <w:p w:rsidR="000262DB" w:rsidRPr="0061782A" w:rsidRDefault="006F1475" w:rsidP="00CE75A0">
            <w:pPr>
              <w:rPr>
                <w:rFonts w:ascii="Times New Roman" w:hAnsi="Times New Roman"/>
                <w:sz w:val="24"/>
                <w:szCs w:val="24"/>
                <w:lang w:eastAsia="ru-RU"/>
              </w:rPr>
            </w:pPr>
            <w:r w:rsidRPr="0061782A">
              <w:rPr>
                <w:rFonts w:ascii="Times New Roman" w:eastAsiaTheme="minorHAnsi" w:hAnsi="Times New Roman"/>
                <w:bCs/>
                <w:sz w:val="24"/>
                <w:szCs w:val="24"/>
              </w:rPr>
              <w:t>Ограничения использования земельных участков и объектов капитального строительства в градостроительных регламентах территориальных зон</w:t>
            </w:r>
          </w:p>
        </w:tc>
        <w:tc>
          <w:tcPr>
            <w:tcW w:w="709" w:type="dxa"/>
          </w:tcPr>
          <w:p w:rsidR="000262DB" w:rsidRPr="0061782A" w:rsidRDefault="006F1475" w:rsidP="00446B77">
            <w:pPr>
              <w:rPr>
                <w:rFonts w:ascii="Times New Roman" w:hAnsi="Times New Roman"/>
                <w:sz w:val="24"/>
                <w:szCs w:val="24"/>
                <w:lang w:eastAsia="ru-RU"/>
              </w:rPr>
            </w:pPr>
            <w:r w:rsidRPr="0061782A">
              <w:rPr>
                <w:rFonts w:ascii="Times New Roman" w:hAnsi="Times New Roman"/>
                <w:sz w:val="24"/>
                <w:szCs w:val="24"/>
                <w:lang w:eastAsia="ru-RU"/>
              </w:rPr>
              <w:t>2</w:t>
            </w:r>
            <w:r w:rsidR="00446B77" w:rsidRPr="0061782A">
              <w:rPr>
                <w:rFonts w:ascii="Times New Roman" w:hAnsi="Times New Roman"/>
                <w:sz w:val="24"/>
                <w:szCs w:val="24"/>
                <w:lang w:eastAsia="ru-RU"/>
              </w:rPr>
              <w:t>6</w:t>
            </w:r>
          </w:p>
        </w:tc>
      </w:tr>
      <w:tr w:rsidR="000262DB" w:rsidRPr="0061782A" w:rsidTr="002516CF">
        <w:trPr>
          <w:trHeight w:val="567"/>
        </w:trPr>
        <w:tc>
          <w:tcPr>
            <w:tcW w:w="1668" w:type="dxa"/>
          </w:tcPr>
          <w:p w:rsidR="000262DB" w:rsidRPr="0061782A" w:rsidRDefault="000262DB" w:rsidP="000262DB">
            <w:pPr>
              <w:rPr>
                <w:rFonts w:ascii="Times New Roman" w:hAnsi="Times New Roman"/>
                <w:b/>
                <w:sz w:val="24"/>
                <w:szCs w:val="24"/>
                <w:lang w:eastAsia="ru-RU"/>
              </w:rPr>
            </w:pPr>
            <w:r w:rsidRPr="0061782A">
              <w:rPr>
                <w:rFonts w:ascii="Times New Roman" w:hAnsi="Times New Roman"/>
                <w:b/>
                <w:sz w:val="24"/>
                <w:szCs w:val="24"/>
                <w:lang w:eastAsia="ru-RU"/>
              </w:rPr>
              <w:t>Статья 29.</w:t>
            </w:r>
          </w:p>
        </w:tc>
        <w:tc>
          <w:tcPr>
            <w:tcW w:w="7229" w:type="dxa"/>
          </w:tcPr>
          <w:p w:rsidR="000262DB" w:rsidRPr="0061782A" w:rsidRDefault="000262DB" w:rsidP="00CE75A0">
            <w:pPr>
              <w:rPr>
                <w:rFonts w:ascii="Times New Roman" w:hAnsi="Times New Roman"/>
                <w:sz w:val="24"/>
                <w:szCs w:val="24"/>
                <w:lang w:eastAsia="ru-RU"/>
              </w:rPr>
            </w:pPr>
            <w:r w:rsidRPr="0061782A">
              <w:rPr>
                <w:rFonts w:ascii="Times New Roman" w:eastAsiaTheme="minorHAnsi" w:hAnsi="Times New Roman"/>
                <w:bCs/>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tc>
        <w:tc>
          <w:tcPr>
            <w:tcW w:w="709" w:type="dxa"/>
          </w:tcPr>
          <w:p w:rsidR="000262DB" w:rsidRPr="0061782A" w:rsidRDefault="006F1475" w:rsidP="00446B77">
            <w:pPr>
              <w:rPr>
                <w:rFonts w:ascii="Times New Roman" w:hAnsi="Times New Roman"/>
                <w:sz w:val="24"/>
                <w:szCs w:val="24"/>
                <w:lang w:eastAsia="ru-RU"/>
              </w:rPr>
            </w:pPr>
            <w:r w:rsidRPr="0061782A">
              <w:rPr>
                <w:rFonts w:ascii="Times New Roman" w:hAnsi="Times New Roman"/>
                <w:sz w:val="24"/>
                <w:szCs w:val="24"/>
                <w:lang w:eastAsia="ru-RU"/>
              </w:rPr>
              <w:t>2</w:t>
            </w:r>
            <w:r w:rsidR="00446B77" w:rsidRPr="0061782A">
              <w:rPr>
                <w:rFonts w:ascii="Times New Roman" w:hAnsi="Times New Roman"/>
                <w:sz w:val="24"/>
                <w:szCs w:val="24"/>
                <w:lang w:eastAsia="ru-RU"/>
              </w:rPr>
              <w:t>7</w:t>
            </w:r>
          </w:p>
        </w:tc>
      </w:tr>
      <w:tr w:rsidR="008311B8" w:rsidRPr="0061782A" w:rsidTr="002516CF">
        <w:trPr>
          <w:trHeight w:val="567"/>
        </w:trPr>
        <w:tc>
          <w:tcPr>
            <w:tcW w:w="1668" w:type="dxa"/>
          </w:tcPr>
          <w:p w:rsidR="008311B8" w:rsidRPr="0061782A" w:rsidRDefault="008311B8" w:rsidP="000262DB">
            <w:pPr>
              <w:jc w:val="left"/>
              <w:rPr>
                <w:rFonts w:ascii="Times New Roman" w:hAnsi="Times New Roman"/>
                <w:b/>
                <w:sz w:val="24"/>
                <w:szCs w:val="24"/>
                <w:lang w:eastAsia="ru-RU"/>
              </w:rPr>
            </w:pPr>
            <w:r w:rsidRPr="0061782A">
              <w:rPr>
                <w:rFonts w:ascii="Times New Roman" w:hAnsi="Times New Roman"/>
                <w:b/>
                <w:sz w:val="24"/>
                <w:szCs w:val="24"/>
                <w:lang w:eastAsia="ru-RU"/>
              </w:rPr>
              <w:t xml:space="preserve">Статья </w:t>
            </w:r>
            <w:r w:rsidR="000262DB" w:rsidRPr="0061782A">
              <w:rPr>
                <w:rFonts w:ascii="Times New Roman" w:hAnsi="Times New Roman"/>
                <w:b/>
                <w:sz w:val="24"/>
                <w:szCs w:val="24"/>
                <w:lang w:eastAsia="ru-RU"/>
              </w:rPr>
              <w:t>30</w:t>
            </w:r>
            <w:r w:rsidRPr="0061782A">
              <w:rPr>
                <w:rFonts w:ascii="Times New Roman" w:hAnsi="Times New Roman"/>
                <w:b/>
                <w:sz w:val="24"/>
                <w:szCs w:val="24"/>
                <w:lang w:eastAsia="ru-RU"/>
              </w:rPr>
              <w:t>.</w:t>
            </w:r>
          </w:p>
        </w:tc>
        <w:tc>
          <w:tcPr>
            <w:tcW w:w="7229" w:type="dxa"/>
          </w:tcPr>
          <w:p w:rsidR="00336ED1" w:rsidRPr="0061782A" w:rsidRDefault="00336ED1" w:rsidP="00CE75A0">
            <w:pPr>
              <w:tabs>
                <w:tab w:val="left" w:pos="142"/>
              </w:tabs>
              <w:jc w:val="left"/>
              <w:rPr>
                <w:rFonts w:ascii="Times New Roman" w:hAnsi="Times New Roman"/>
                <w:sz w:val="24"/>
                <w:szCs w:val="24"/>
                <w:lang w:eastAsia="ru-RU"/>
              </w:rPr>
            </w:pPr>
            <w:r w:rsidRPr="0061782A">
              <w:rPr>
                <w:rFonts w:ascii="Times New Roman" w:hAnsi="Times New Roman"/>
                <w:sz w:val="24"/>
                <w:szCs w:val="24"/>
                <w:lang w:eastAsia="ru-RU"/>
              </w:rPr>
              <w:t xml:space="preserve">Градостроительный регламент зоны жилой застройки 1-го типа </w:t>
            </w:r>
            <w:r w:rsidR="00CE75A0" w:rsidRPr="0061782A">
              <w:rPr>
                <w:rFonts w:ascii="Times New Roman" w:hAnsi="Times New Roman"/>
                <w:sz w:val="24"/>
                <w:szCs w:val="24"/>
                <w:lang w:eastAsia="ru-RU"/>
              </w:rPr>
              <w:br/>
            </w:r>
            <w:r w:rsidRPr="0061782A">
              <w:rPr>
                <w:rFonts w:ascii="Times New Roman" w:hAnsi="Times New Roman"/>
                <w:sz w:val="24"/>
                <w:szCs w:val="24"/>
                <w:lang w:eastAsia="ru-RU"/>
              </w:rPr>
              <w:t>(Ж-1)</w:t>
            </w:r>
          </w:p>
          <w:p w:rsidR="008311B8" w:rsidRPr="0061782A" w:rsidRDefault="008311B8" w:rsidP="00CE75A0">
            <w:pPr>
              <w:jc w:val="left"/>
              <w:rPr>
                <w:rFonts w:ascii="Times New Roman" w:hAnsi="Times New Roman"/>
                <w:sz w:val="24"/>
                <w:szCs w:val="24"/>
                <w:lang w:eastAsia="ru-RU"/>
              </w:rPr>
            </w:pPr>
          </w:p>
        </w:tc>
        <w:tc>
          <w:tcPr>
            <w:tcW w:w="709" w:type="dxa"/>
          </w:tcPr>
          <w:p w:rsidR="008311B8"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2</w:t>
            </w:r>
            <w:r w:rsidR="00446B77" w:rsidRPr="0061782A">
              <w:rPr>
                <w:rFonts w:ascii="Times New Roman" w:hAnsi="Times New Roman"/>
                <w:sz w:val="24"/>
                <w:szCs w:val="24"/>
                <w:lang w:eastAsia="ru-RU"/>
              </w:rPr>
              <w:t>8</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lang w:eastAsia="ru-RU"/>
              </w:rPr>
              <w:t xml:space="preserve">Статья </w:t>
            </w:r>
            <w:r w:rsidR="002516CF" w:rsidRPr="0061782A">
              <w:rPr>
                <w:rFonts w:ascii="Times New Roman" w:hAnsi="Times New Roman"/>
                <w:b/>
                <w:sz w:val="24"/>
                <w:szCs w:val="24"/>
                <w:lang w:eastAsia="ru-RU"/>
              </w:rPr>
              <w:t>31</w:t>
            </w:r>
            <w:r w:rsidRPr="0061782A">
              <w:rPr>
                <w:rFonts w:ascii="Times New Roman" w:hAnsi="Times New Roman"/>
                <w:b/>
                <w:sz w:val="24"/>
                <w:szCs w:val="24"/>
                <w:lang w:eastAsia="ru-RU"/>
              </w:rPr>
              <w:t>.</w:t>
            </w:r>
          </w:p>
        </w:tc>
        <w:tc>
          <w:tcPr>
            <w:tcW w:w="7229" w:type="dxa"/>
          </w:tcPr>
          <w:p w:rsidR="00336ED1" w:rsidRPr="0061782A" w:rsidRDefault="00336ED1" w:rsidP="00CE75A0">
            <w:pPr>
              <w:jc w:val="left"/>
              <w:rPr>
                <w:rFonts w:ascii="Times New Roman" w:hAnsi="Times New Roman"/>
                <w:sz w:val="24"/>
                <w:szCs w:val="24"/>
                <w:lang w:eastAsia="ru-RU"/>
              </w:rPr>
            </w:pPr>
            <w:r w:rsidRPr="0061782A">
              <w:rPr>
                <w:rFonts w:ascii="Times New Roman" w:hAnsi="Times New Roman"/>
                <w:sz w:val="24"/>
                <w:szCs w:val="24"/>
                <w:lang w:eastAsia="ru-RU"/>
              </w:rPr>
              <w:t xml:space="preserve">Градостроительный регламент зоны жилой застройки 2-го типа </w:t>
            </w:r>
            <w:r w:rsidR="00CE75A0" w:rsidRPr="0061782A">
              <w:rPr>
                <w:rFonts w:ascii="Times New Roman" w:hAnsi="Times New Roman"/>
                <w:sz w:val="24"/>
                <w:szCs w:val="24"/>
                <w:lang w:eastAsia="ru-RU"/>
              </w:rPr>
              <w:br/>
            </w:r>
            <w:r w:rsidRPr="0061782A">
              <w:rPr>
                <w:rFonts w:ascii="Times New Roman" w:hAnsi="Times New Roman"/>
                <w:sz w:val="24"/>
                <w:szCs w:val="24"/>
                <w:lang w:eastAsia="ru-RU"/>
              </w:rPr>
              <w:t>(Ж-2)</w:t>
            </w:r>
          </w:p>
          <w:p w:rsidR="00336ED1" w:rsidRPr="0061782A" w:rsidRDefault="00336ED1" w:rsidP="00CE75A0">
            <w:pPr>
              <w:tabs>
                <w:tab w:val="left" w:pos="142"/>
              </w:tabs>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3</w:t>
            </w:r>
            <w:r w:rsidR="00446B77" w:rsidRPr="0061782A">
              <w:rPr>
                <w:rFonts w:ascii="Times New Roman" w:hAnsi="Times New Roman"/>
                <w:sz w:val="24"/>
                <w:szCs w:val="24"/>
                <w:lang w:eastAsia="ru-RU"/>
              </w:rPr>
              <w:t>2</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lang w:eastAsia="ru-RU"/>
              </w:rPr>
              <w:t xml:space="preserve">Статья </w:t>
            </w:r>
            <w:r w:rsidR="002516CF" w:rsidRPr="0061782A">
              <w:rPr>
                <w:rFonts w:ascii="Times New Roman" w:hAnsi="Times New Roman"/>
                <w:b/>
                <w:sz w:val="24"/>
                <w:szCs w:val="24"/>
                <w:lang w:eastAsia="ru-RU"/>
              </w:rPr>
              <w:t>32</w:t>
            </w:r>
            <w:r w:rsidRPr="0061782A">
              <w:rPr>
                <w:rFonts w:ascii="Times New Roman" w:hAnsi="Times New Roman"/>
                <w:b/>
                <w:sz w:val="24"/>
                <w:szCs w:val="24"/>
                <w:lang w:eastAsia="ru-RU"/>
              </w:rPr>
              <w:t>.</w:t>
            </w:r>
          </w:p>
        </w:tc>
        <w:tc>
          <w:tcPr>
            <w:tcW w:w="7229" w:type="dxa"/>
          </w:tcPr>
          <w:p w:rsidR="00336ED1" w:rsidRPr="0061782A" w:rsidRDefault="00336ED1" w:rsidP="00CE75A0">
            <w:pPr>
              <w:tabs>
                <w:tab w:val="left" w:pos="142"/>
              </w:tabs>
              <w:jc w:val="left"/>
              <w:rPr>
                <w:rFonts w:ascii="Times New Roman" w:hAnsi="Times New Roman"/>
                <w:sz w:val="24"/>
                <w:szCs w:val="24"/>
                <w:lang w:eastAsia="ru-RU"/>
              </w:rPr>
            </w:pPr>
            <w:r w:rsidRPr="0061782A">
              <w:rPr>
                <w:rFonts w:ascii="Times New Roman" w:hAnsi="Times New Roman"/>
                <w:sz w:val="24"/>
                <w:szCs w:val="24"/>
                <w:lang w:eastAsia="ru-RU"/>
              </w:rPr>
              <w:t xml:space="preserve">Градостроительный регламент зоны жилой застройки 3-го типа </w:t>
            </w:r>
            <w:r w:rsidR="00CE75A0" w:rsidRPr="0061782A">
              <w:rPr>
                <w:rFonts w:ascii="Times New Roman" w:hAnsi="Times New Roman"/>
                <w:sz w:val="24"/>
                <w:szCs w:val="24"/>
                <w:lang w:eastAsia="ru-RU"/>
              </w:rPr>
              <w:br/>
            </w:r>
            <w:r w:rsidRPr="0061782A">
              <w:rPr>
                <w:rFonts w:ascii="Times New Roman" w:hAnsi="Times New Roman"/>
                <w:sz w:val="24"/>
                <w:szCs w:val="24"/>
                <w:lang w:eastAsia="ru-RU"/>
              </w:rPr>
              <w:t>(Ж-3)</w:t>
            </w:r>
          </w:p>
          <w:p w:rsidR="00336ED1" w:rsidRPr="0061782A" w:rsidRDefault="00336ED1" w:rsidP="00CE75A0">
            <w:pPr>
              <w:tabs>
                <w:tab w:val="left" w:pos="142"/>
              </w:tabs>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3</w:t>
            </w:r>
            <w:r w:rsidR="00446B77" w:rsidRPr="0061782A">
              <w:rPr>
                <w:rFonts w:ascii="Times New Roman" w:hAnsi="Times New Roman"/>
                <w:sz w:val="24"/>
                <w:szCs w:val="24"/>
                <w:lang w:eastAsia="ru-RU"/>
              </w:rPr>
              <w:t>8</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lang w:eastAsia="ru-RU"/>
              </w:rPr>
              <w:t>Статья 3</w:t>
            </w:r>
            <w:r w:rsidR="002516CF" w:rsidRPr="0061782A">
              <w:rPr>
                <w:rFonts w:ascii="Times New Roman" w:hAnsi="Times New Roman"/>
                <w:b/>
                <w:sz w:val="24"/>
                <w:szCs w:val="24"/>
                <w:lang w:eastAsia="ru-RU"/>
              </w:rPr>
              <w:t>3</w:t>
            </w:r>
            <w:r w:rsidRPr="0061782A">
              <w:rPr>
                <w:rFonts w:ascii="Times New Roman" w:hAnsi="Times New Roman"/>
                <w:b/>
                <w:sz w:val="24"/>
                <w:szCs w:val="24"/>
                <w:lang w:eastAsia="ru-RU"/>
              </w:rPr>
              <w:t>.</w:t>
            </w:r>
          </w:p>
        </w:tc>
        <w:tc>
          <w:tcPr>
            <w:tcW w:w="7229" w:type="dxa"/>
          </w:tcPr>
          <w:p w:rsidR="00336ED1" w:rsidRPr="0061782A" w:rsidRDefault="00336ED1" w:rsidP="00CE75A0">
            <w:pPr>
              <w:tabs>
                <w:tab w:val="left" w:pos="142"/>
              </w:tabs>
              <w:jc w:val="left"/>
              <w:rPr>
                <w:rFonts w:ascii="Times New Roman" w:hAnsi="Times New Roman"/>
                <w:sz w:val="24"/>
                <w:szCs w:val="24"/>
                <w:lang w:eastAsia="ru-RU"/>
              </w:rPr>
            </w:pPr>
            <w:r w:rsidRPr="0061782A">
              <w:rPr>
                <w:rFonts w:ascii="Times New Roman" w:hAnsi="Times New Roman"/>
                <w:sz w:val="24"/>
                <w:szCs w:val="24"/>
                <w:lang w:eastAsia="ru-RU"/>
              </w:rPr>
              <w:t xml:space="preserve">Градостроительный регламент зоны жилой застройки 4-го типа </w:t>
            </w:r>
            <w:r w:rsidR="00CE75A0" w:rsidRPr="0061782A">
              <w:rPr>
                <w:rFonts w:ascii="Times New Roman" w:hAnsi="Times New Roman"/>
                <w:sz w:val="24"/>
                <w:szCs w:val="24"/>
                <w:lang w:eastAsia="ru-RU"/>
              </w:rPr>
              <w:br/>
            </w:r>
            <w:r w:rsidRPr="0061782A">
              <w:rPr>
                <w:rFonts w:ascii="Times New Roman" w:hAnsi="Times New Roman"/>
                <w:sz w:val="24"/>
                <w:szCs w:val="24"/>
                <w:lang w:eastAsia="ru-RU"/>
              </w:rPr>
              <w:t>(Ж-4)</w:t>
            </w:r>
          </w:p>
          <w:p w:rsidR="00336ED1" w:rsidRPr="0061782A" w:rsidRDefault="00336ED1" w:rsidP="00CE75A0">
            <w:pPr>
              <w:tabs>
                <w:tab w:val="left" w:pos="142"/>
              </w:tabs>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4</w:t>
            </w:r>
            <w:r w:rsidR="00446B77" w:rsidRPr="0061782A">
              <w:rPr>
                <w:rFonts w:ascii="Times New Roman" w:hAnsi="Times New Roman"/>
                <w:sz w:val="24"/>
                <w:szCs w:val="24"/>
                <w:lang w:eastAsia="ru-RU"/>
              </w:rPr>
              <w:t>4</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lang w:eastAsia="ru-RU"/>
              </w:rPr>
              <w:t xml:space="preserve">Статья </w:t>
            </w:r>
            <w:r w:rsidRPr="0061782A">
              <w:rPr>
                <w:rFonts w:ascii="Times New Roman" w:hAnsi="Times New Roman"/>
                <w:b/>
                <w:sz w:val="24"/>
                <w:szCs w:val="24"/>
              </w:rPr>
              <w:t>3</w:t>
            </w:r>
            <w:r w:rsidR="002516CF" w:rsidRPr="0061782A">
              <w:rPr>
                <w:rFonts w:ascii="Times New Roman" w:hAnsi="Times New Roman"/>
                <w:b/>
                <w:sz w:val="24"/>
                <w:szCs w:val="24"/>
              </w:rPr>
              <w:t>4</w:t>
            </w:r>
            <w:r w:rsidRPr="0061782A">
              <w:rPr>
                <w:rFonts w:ascii="Times New Roman" w:hAnsi="Times New Roman"/>
                <w:b/>
                <w:sz w:val="24"/>
                <w:szCs w:val="24"/>
              </w:rPr>
              <w:t>.</w:t>
            </w:r>
          </w:p>
        </w:tc>
        <w:tc>
          <w:tcPr>
            <w:tcW w:w="7229" w:type="dxa"/>
          </w:tcPr>
          <w:p w:rsidR="00336ED1" w:rsidRPr="0061782A" w:rsidRDefault="00336ED1" w:rsidP="00CE75A0">
            <w:pPr>
              <w:jc w:val="left"/>
              <w:rPr>
                <w:rFonts w:ascii="Times New Roman" w:hAnsi="Times New Roman"/>
                <w:sz w:val="24"/>
                <w:szCs w:val="24"/>
                <w:lang w:eastAsia="ru-RU"/>
              </w:rPr>
            </w:pPr>
            <w:r w:rsidRPr="0061782A">
              <w:rPr>
                <w:rFonts w:ascii="Times New Roman" w:eastAsia="Calibri" w:hAnsi="Times New Roman"/>
                <w:sz w:val="24"/>
                <w:szCs w:val="24"/>
              </w:rPr>
              <w:t>Градостроительный регламент зоны многофункциональной застройки (ОЖ)</w:t>
            </w:r>
          </w:p>
          <w:p w:rsidR="00336ED1" w:rsidRPr="0061782A" w:rsidRDefault="00336ED1" w:rsidP="00CE75A0">
            <w:pPr>
              <w:tabs>
                <w:tab w:val="left" w:pos="142"/>
              </w:tabs>
              <w:jc w:val="left"/>
              <w:rPr>
                <w:rFonts w:ascii="Times New Roman" w:hAnsi="Times New Roman"/>
                <w:sz w:val="24"/>
                <w:szCs w:val="24"/>
                <w:lang w:eastAsia="ru-RU"/>
              </w:rPr>
            </w:pPr>
          </w:p>
        </w:tc>
        <w:tc>
          <w:tcPr>
            <w:tcW w:w="709" w:type="dxa"/>
          </w:tcPr>
          <w:p w:rsidR="00336ED1" w:rsidRPr="0061782A" w:rsidRDefault="00446B77" w:rsidP="00697556">
            <w:pPr>
              <w:rPr>
                <w:rFonts w:ascii="Times New Roman" w:hAnsi="Times New Roman"/>
                <w:sz w:val="24"/>
                <w:szCs w:val="24"/>
                <w:lang w:eastAsia="ru-RU"/>
              </w:rPr>
            </w:pPr>
            <w:r w:rsidRPr="0061782A">
              <w:rPr>
                <w:rFonts w:ascii="Times New Roman" w:hAnsi="Times New Roman"/>
                <w:sz w:val="24"/>
                <w:szCs w:val="24"/>
                <w:lang w:eastAsia="ru-RU"/>
              </w:rPr>
              <w:t>49</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lang w:eastAsia="ru-RU"/>
              </w:rPr>
              <w:t xml:space="preserve">Статья </w:t>
            </w:r>
            <w:r w:rsidRPr="0061782A">
              <w:rPr>
                <w:rFonts w:ascii="Times New Roman" w:eastAsia="Calibri" w:hAnsi="Times New Roman"/>
                <w:b/>
                <w:sz w:val="24"/>
                <w:szCs w:val="24"/>
              </w:rPr>
              <w:t>3</w:t>
            </w:r>
            <w:r w:rsidR="002516CF" w:rsidRPr="0061782A">
              <w:rPr>
                <w:rFonts w:ascii="Times New Roman" w:eastAsia="Calibri" w:hAnsi="Times New Roman"/>
                <w:b/>
                <w:sz w:val="24"/>
                <w:szCs w:val="24"/>
              </w:rPr>
              <w:t>5</w:t>
            </w:r>
            <w:r w:rsidRPr="0061782A">
              <w:rPr>
                <w:rFonts w:ascii="Times New Roman" w:eastAsia="Calibri" w:hAnsi="Times New Roman"/>
                <w:b/>
                <w:sz w:val="24"/>
                <w:szCs w:val="24"/>
              </w:rPr>
              <w:t xml:space="preserve">. </w:t>
            </w:r>
          </w:p>
        </w:tc>
        <w:tc>
          <w:tcPr>
            <w:tcW w:w="7229" w:type="dxa"/>
          </w:tcPr>
          <w:p w:rsidR="00336ED1" w:rsidRPr="0061782A" w:rsidRDefault="00336ED1" w:rsidP="00CE75A0">
            <w:pPr>
              <w:jc w:val="left"/>
              <w:rPr>
                <w:rFonts w:ascii="Times New Roman" w:hAnsi="Times New Roman"/>
                <w:sz w:val="24"/>
                <w:szCs w:val="24"/>
                <w:lang w:eastAsia="ru-RU"/>
              </w:rPr>
            </w:pPr>
            <w:r w:rsidRPr="0061782A">
              <w:rPr>
                <w:rFonts w:ascii="Times New Roman" w:eastAsia="Calibri" w:hAnsi="Times New Roman"/>
                <w:sz w:val="24"/>
                <w:szCs w:val="24"/>
              </w:rPr>
              <w:t>Градостроительный регламент зоны общественно-деловой и коммерческой застройки (ОД)</w:t>
            </w:r>
          </w:p>
          <w:p w:rsidR="00336ED1" w:rsidRPr="0061782A" w:rsidRDefault="00336ED1" w:rsidP="00CE75A0">
            <w:pPr>
              <w:tabs>
                <w:tab w:val="left" w:pos="142"/>
              </w:tabs>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5</w:t>
            </w:r>
            <w:r w:rsidR="00446B77" w:rsidRPr="0061782A">
              <w:rPr>
                <w:rFonts w:ascii="Times New Roman" w:hAnsi="Times New Roman"/>
                <w:sz w:val="24"/>
                <w:szCs w:val="24"/>
                <w:lang w:eastAsia="ru-RU"/>
              </w:rPr>
              <w:t>6</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rPr>
              <w:t>Статья 3</w:t>
            </w:r>
            <w:r w:rsidR="002516CF" w:rsidRPr="0061782A">
              <w:rPr>
                <w:rFonts w:ascii="Times New Roman" w:hAnsi="Times New Roman"/>
                <w:b/>
                <w:sz w:val="24"/>
                <w:szCs w:val="24"/>
              </w:rPr>
              <w:t>6</w:t>
            </w:r>
            <w:r w:rsidRPr="0061782A">
              <w:rPr>
                <w:rFonts w:ascii="Times New Roman" w:hAnsi="Times New Roman"/>
                <w:b/>
                <w:sz w:val="24"/>
                <w:szCs w:val="24"/>
              </w:rPr>
              <w:t xml:space="preserve">. </w:t>
            </w:r>
          </w:p>
        </w:tc>
        <w:tc>
          <w:tcPr>
            <w:tcW w:w="7229" w:type="dxa"/>
          </w:tcPr>
          <w:p w:rsidR="00336ED1" w:rsidRPr="0061782A" w:rsidRDefault="00336ED1" w:rsidP="00CE75A0">
            <w:pPr>
              <w:pStyle w:val="312"/>
              <w:tabs>
                <w:tab w:val="clear" w:pos="2340"/>
                <w:tab w:val="left" w:pos="2268"/>
              </w:tabs>
              <w:spacing w:before="0" w:after="0"/>
              <w:ind w:firstLine="0"/>
              <w:rPr>
                <w:b w:val="0"/>
                <w:szCs w:val="24"/>
              </w:rPr>
            </w:pPr>
            <w:r w:rsidRPr="0061782A">
              <w:rPr>
                <w:b w:val="0"/>
                <w:szCs w:val="24"/>
              </w:rPr>
              <w:t>Градостроительный регламент зоны размещения культовых объектов (</w:t>
            </w:r>
            <w:proofErr w:type="gramStart"/>
            <w:r w:rsidRPr="0061782A">
              <w:rPr>
                <w:b w:val="0"/>
                <w:szCs w:val="24"/>
              </w:rPr>
              <w:t>КО</w:t>
            </w:r>
            <w:proofErr w:type="gramEnd"/>
            <w:r w:rsidRPr="0061782A">
              <w:rPr>
                <w:b w:val="0"/>
                <w:szCs w:val="24"/>
              </w:rPr>
              <w:t>)</w:t>
            </w:r>
          </w:p>
          <w:p w:rsidR="00336ED1" w:rsidRPr="0061782A" w:rsidRDefault="00336ED1" w:rsidP="00CE75A0">
            <w:pPr>
              <w:tabs>
                <w:tab w:val="left" w:pos="142"/>
              </w:tabs>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6</w:t>
            </w:r>
            <w:r w:rsidR="00446B77" w:rsidRPr="0061782A">
              <w:rPr>
                <w:rFonts w:ascii="Times New Roman" w:hAnsi="Times New Roman"/>
                <w:sz w:val="24"/>
                <w:szCs w:val="24"/>
                <w:lang w:eastAsia="ru-RU"/>
              </w:rPr>
              <w:t>2</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rPr>
              <w:t>Статья 3</w:t>
            </w:r>
            <w:r w:rsidR="002516CF" w:rsidRPr="0061782A">
              <w:rPr>
                <w:rFonts w:ascii="Times New Roman" w:hAnsi="Times New Roman"/>
                <w:b/>
                <w:sz w:val="24"/>
                <w:szCs w:val="24"/>
              </w:rPr>
              <w:t>7</w:t>
            </w:r>
            <w:r w:rsidRPr="0061782A">
              <w:rPr>
                <w:rFonts w:ascii="Times New Roman" w:hAnsi="Times New Roman"/>
                <w:b/>
                <w:sz w:val="24"/>
                <w:szCs w:val="24"/>
              </w:rPr>
              <w:t xml:space="preserve">. </w:t>
            </w:r>
          </w:p>
        </w:tc>
        <w:tc>
          <w:tcPr>
            <w:tcW w:w="7229" w:type="dxa"/>
          </w:tcPr>
          <w:p w:rsidR="00336ED1" w:rsidRPr="0061782A" w:rsidRDefault="00336ED1" w:rsidP="00CE75A0">
            <w:pPr>
              <w:jc w:val="left"/>
              <w:rPr>
                <w:rFonts w:ascii="Times New Roman" w:hAnsi="Times New Roman"/>
                <w:sz w:val="24"/>
                <w:szCs w:val="24"/>
              </w:rPr>
            </w:pPr>
            <w:r w:rsidRPr="0061782A">
              <w:rPr>
                <w:rFonts w:ascii="Times New Roman" w:hAnsi="Times New Roman"/>
                <w:sz w:val="24"/>
                <w:szCs w:val="24"/>
              </w:rPr>
              <w:t xml:space="preserve">Градостроительный регламент зоны размещения объектов </w:t>
            </w:r>
            <w:r w:rsidR="00D37800" w:rsidRPr="0061782A">
              <w:rPr>
                <w:rFonts w:ascii="Times New Roman" w:hAnsi="Times New Roman"/>
                <w:sz w:val="24"/>
                <w:szCs w:val="24"/>
              </w:rPr>
              <w:t>социального обслуживания и здравоохранения (</w:t>
            </w:r>
            <w:r w:rsidRPr="0061782A">
              <w:rPr>
                <w:rFonts w:ascii="Times New Roman" w:hAnsi="Times New Roman"/>
                <w:sz w:val="24"/>
                <w:szCs w:val="24"/>
              </w:rPr>
              <w:t>ОС-1)</w:t>
            </w:r>
          </w:p>
          <w:p w:rsidR="00336ED1" w:rsidRPr="0061782A" w:rsidRDefault="00336ED1" w:rsidP="00CE75A0">
            <w:pPr>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6</w:t>
            </w:r>
            <w:r w:rsidR="00446B77" w:rsidRPr="0061782A">
              <w:rPr>
                <w:rFonts w:ascii="Times New Roman" w:hAnsi="Times New Roman"/>
                <w:sz w:val="24"/>
                <w:szCs w:val="24"/>
                <w:lang w:eastAsia="ru-RU"/>
              </w:rPr>
              <w:t>3</w:t>
            </w:r>
          </w:p>
        </w:tc>
      </w:tr>
      <w:tr w:rsidR="00336ED1" w:rsidRPr="0061782A" w:rsidTr="002516CF">
        <w:trPr>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rPr>
              <w:t>Статья 3</w:t>
            </w:r>
            <w:r w:rsidR="002516CF" w:rsidRPr="0061782A">
              <w:rPr>
                <w:rFonts w:ascii="Times New Roman" w:hAnsi="Times New Roman"/>
                <w:b/>
                <w:sz w:val="24"/>
                <w:szCs w:val="24"/>
              </w:rPr>
              <w:t>8</w:t>
            </w:r>
            <w:r w:rsidRPr="0061782A">
              <w:rPr>
                <w:rFonts w:ascii="Times New Roman" w:hAnsi="Times New Roman"/>
                <w:b/>
                <w:sz w:val="24"/>
                <w:szCs w:val="24"/>
              </w:rPr>
              <w:t>.</w:t>
            </w:r>
          </w:p>
        </w:tc>
        <w:tc>
          <w:tcPr>
            <w:tcW w:w="7229" w:type="dxa"/>
          </w:tcPr>
          <w:p w:rsidR="00336ED1" w:rsidRPr="0061782A" w:rsidRDefault="00336ED1" w:rsidP="00CE75A0">
            <w:pPr>
              <w:pStyle w:val="312"/>
              <w:tabs>
                <w:tab w:val="clear" w:pos="2340"/>
                <w:tab w:val="left" w:pos="2268"/>
              </w:tabs>
              <w:spacing w:before="0" w:after="0"/>
              <w:ind w:firstLine="0"/>
              <w:rPr>
                <w:b w:val="0"/>
                <w:szCs w:val="24"/>
              </w:rPr>
            </w:pPr>
            <w:r w:rsidRPr="0061782A">
              <w:rPr>
                <w:b w:val="0"/>
                <w:szCs w:val="24"/>
              </w:rPr>
              <w:t>Градостроител</w:t>
            </w:r>
            <w:r w:rsidR="00CB005D" w:rsidRPr="0061782A">
              <w:rPr>
                <w:b w:val="0"/>
                <w:szCs w:val="24"/>
              </w:rPr>
              <w:t xml:space="preserve">ьный регламент зоны размещения </w:t>
            </w:r>
            <w:r w:rsidRPr="0061782A">
              <w:rPr>
                <w:b w:val="0"/>
                <w:szCs w:val="24"/>
              </w:rPr>
              <w:t xml:space="preserve">объектов </w:t>
            </w:r>
            <w:r w:rsidR="00D37800" w:rsidRPr="0061782A">
              <w:rPr>
                <w:b w:val="0"/>
                <w:szCs w:val="24"/>
              </w:rPr>
              <w:t xml:space="preserve">образования и просвещения </w:t>
            </w:r>
            <w:r w:rsidRPr="0061782A">
              <w:rPr>
                <w:b w:val="0"/>
                <w:szCs w:val="24"/>
              </w:rPr>
              <w:t>(ОС-2)</w:t>
            </w:r>
          </w:p>
          <w:p w:rsidR="00336ED1" w:rsidRPr="0061782A" w:rsidRDefault="00336ED1" w:rsidP="00CE75A0">
            <w:pPr>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6</w:t>
            </w:r>
            <w:r w:rsidR="00446B77" w:rsidRPr="0061782A">
              <w:rPr>
                <w:rFonts w:ascii="Times New Roman" w:hAnsi="Times New Roman"/>
                <w:sz w:val="24"/>
                <w:szCs w:val="24"/>
                <w:lang w:eastAsia="ru-RU"/>
              </w:rPr>
              <w:t>5</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rPr>
              <w:t>Статья 3</w:t>
            </w:r>
            <w:r w:rsidR="002516CF" w:rsidRPr="0061782A">
              <w:rPr>
                <w:rFonts w:ascii="Times New Roman" w:hAnsi="Times New Roman"/>
                <w:b/>
                <w:sz w:val="24"/>
                <w:szCs w:val="24"/>
              </w:rPr>
              <w:t>9</w:t>
            </w:r>
            <w:r w:rsidRPr="0061782A">
              <w:rPr>
                <w:rFonts w:ascii="Times New Roman" w:hAnsi="Times New Roman"/>
                <w:b/>
                <w:sz w:val="24"/>
                <w:szCs w:val="24"/>
              </w:rPr>
              <w:t xml:space="preserve">. </w:t>
            </w:r>
          </w:p>
        </w:tc>
        <w:tc>
          <w:tcPr>
            <w:tcW w:w="7229" w:type="dxa"/>
          </w:tcPr>
          <w:p w:rsidR="00336ED1" w:rsidRPr="0061782A" w:rsidRDefault="00336ED1" w:rsidP="00CE75A0">
            <w:pPr>
              <w:pStyle w:val="312"/>
              <w:tabs>
                <w:tab w:val="clear" w:pos="2340"/>
                <w:tab w:val="left" w:pos="2268"/>
              </w:tabs>
              <w:spacing w:before="0" w:after="0"/>
              <w:ind w:firstLine="0"/>
              <w:rPr>
                <w:b w:val="0"/>
                <w:szCs w:val="24"/>
              </w:rPr>
            </w:pPr>
            <w:r w:rsidRPr="0061782A">
              <w:rPr>
                <w:b w:val="0"/>
                <w:szCs w:val="24"/>
              </w:rPr>
              <w:t>Градостроите</w:t>
            </w:r>
            <w:r w:rsidR="00CB005D" w:rsidRPr="0061782A">
              <w:rPr>
                <w:b w:val="0"/>
                <w:szCs w:val="24"/>
              </w:rPr>
              <w:t>льный регламент зоны размещения</w:t>
            </w:r>
            <w:r w:rsidRPr="0061782A">
              <w:rPr>
                <w:b w:val="0"/>
                <w:szCs w:val="24"/>
              </w:rPr>
              <w:t xml:space="preserve"> объектов физкультуры и спорта (ОС-3)</w:t>
            </w:r>
          </w:p>
          <w:p w:rsidR="00336ED1" w:rsidRPr="0061782A" w:rsidRDefault="00336ED1" w:rsidP="00CE75A0">
            <w:pPr>
              <w:pStyle w:val="312"/>
              <w:tabs>
                <w:tab w:val="clear" w:pos="2340"/>
                <w:tab w:val="left" w:pos="2268"/>
              </w:tabs>
              <w:spacing w:before="0" w:after="0"/>
              <w:ind w:firstLine="0"/>
              <w:rPr>
                <w:b w:val="0"/>
                <w:szCs w:val="24"/>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6</w:t>
            </w:r>
            <w:r w:rsidR="00446B77" w:rsidRPr="0061782A">
              <w:rPr>
                <w:rFonts w:ascii="Times New Roman" w:hAnsi="Times New Roman"/>
                <w:sz w:val="24"/>
                <w:szCs w:val="24"/>
                <w:lang w:eastAsia="ru-RU"/>
              </w:rPr>
              <w:t>7</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rPr>
              <w:t xml:space="preserve">Статья </w:t>
            </w:r>
            <w:r w:rsidR="002516CF" w:rsidRPr="0061782A">
              <w:rPr>
                <w:rFonts w:ascii="Times New Roman" w:hAnsi="Times New Roman"/>
                <w:b/>
                <w:sz w:val="24"/>
                <w:szCs w:val="24"/>
              </w:rPr>
              <w:t>40</w:t>
            </w:r>
            <w:r w:rsidRPr="0061782A">
              <w:rPr>
                <w:rFonts w:ascii="Times New Roman" w:hAnsi="Times New Roman"/>
                <w:b/>
                <w:sz w:val="24"/>
                <w:szCs w:val="24"/>
              </w:rPr>
              <w:t xml:space="preserve">. </w:t>
            </w:r>
          </w:p>
        </w:tc>
        <w:tc>
          <w:tcPr>
            <w:tcW w:w="7229" w:type="dxa"/>
          </w:tcPr>
          <w:p w:rsidR="00336ED1" w:rsidRPr="0061782A" w:rsidRDefault="00336ED1" w:rsidP="00CE75A0">
            <w:pPr>
              <w:autoSpaceDE w:val="0"/>
              <w:autoSpaceDN w:val="0"/>
              <w:adjustRightInd w:val="0"/>
              <w:jc w:val="left"/>
              <w:rPr>
                <w:rFonts w:ascii="Times New Roman" w:eastAsiaTheme="minorHAnsi" w:hAnsi="Times New Roman"/>
                <w:sz w:val="24"/>
                <w:szCs w:val="24"/>
              </w:rPr>
            </w:pPr>
            <w:r w:rsidRPr="0061782A">
              <w:rPr>
                <w:rFonts w:ascii="Times New Roman" w:hAnsi="Times New Roman"/>
                <w:sz w:val="24"/>
                <w:szCs w:val="24"/>
              </w:rPr>
              <w:t>Градостроительный регламент зоны</w:t>
            </w:r>
            <w:r w:rsidRPr="0061782A">
              <w:rPr>
                <w:rFonts w:ascii="Times New Roman" w:eastAsiaTheme="minorHAnsi" w:hAnsi="Times New Roman"/>
                <w:sz w:val="24"/>
                <w:szCs w:val="24"/>
              </w:rPr>
              <w:t xml:space="preserve"> обслуживания объектов, необходимых для осуществления производственной и предпринимательской деятельности</w:t>
            </w:r>
          </w:p>
          <w:p w:rsidR="00336ED1" w:rsidRPr="0061782A" w:rsidRDefault="00336ED1" w:rsidP="00CE75A0">
            <w:pPr>
              <w:autoSpaceDE w:val="0"/>
              <w:autoSpaceDN w:val="0"/>
              <w:adjustRightInd w:val="0"/>
              <w:jc w:val="left"/>
              <w:outlineLvl w:val="2"/>
              <w:rPr>
                <w:rFonts w:ascii="Times New Roman" w:hAnsi="Times New Roman"/>
                <w:sz w:val="24"/>
                <w:szCs w:val="24"/>
              </w:rPr>
            </w:pPr>
            <w:r w:rsidRPr="0061782A">
              <w:rPr>
                <w:rFonts w:ascii="Times New Roman" w:hAnsi="Times New Roman"/>
                <w:bCs/>
                <w:sz w:val="24"/>
                <w:szCs w:val="24"/>
              </w:rPr>
              <w:t xml:space="preserve"> (ПКД)</w:t>
            </w:r>
          </w:p>
          <w:p w:rsidR="00336ED1" w:rsidRPr="0061782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61782A" w:rsidRDefault="007D4FAD" w:rsidP="00697556">
            <w:pPr>
              <w:rPr>
                <w:rFonts w:ascii="Times New Roman" w:hAnsi="Times New Roman"/>
                <w:sz w:val="24"/>
                <w:szCs w:val="24"/>
                <w:lang w:eastAsia="ru-RU"/>
              </w:rPr>
            </w:pPr>
            <w:r w:rsidRPr="0061782A">
              <w:rPr>
                <w:rFonts w:ascii="Times New Roman" w:hAnsi="Times New Roman"/>
                <w:sz w:val="24"/>
                <w:szCs w:val="24"/>
                <w:lang w:eastAsia="ru-RU"/>
              </w:rPr>
              <w:t>70</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lastRenderedPageBreak/>
              <w:t xml:space="preserve">Статья </w:t>
            </w:r>
            <w:r w:rsidR="002516CF" w:rsidRPr="0061782A">
              <w:rPr>
                <w:rFonts w:ascii="Times New Roman" w:hAnsi="Times New Roman"/>
                <w:b/>
                <w:sz w:val="24"/>
                <w:szCs w:val="24"/>
                <w:lang w:eastAsia="ru-RU"/>
              </w:rPr>
              <w:t>41</w:t>
            </w:r>
            <w:r w:rsidRPr="0061782A">
              <w:rPr>
                <w:rFonts w:ascii="Times New Roman" w:hAnsi="Times New Roman"/>
                <w:b/>
                <w:sz w:val="24"/>
                <w:szCs w:val="24"/>
                <w:lang w:eastAsia="ru-RU"/>
              </w:rPr>
              <w:t>.</w:t>
            </w:r>
          </w:p>
        </w:tc>
        <w:tc>
          <w:tcPr>
            <w:tcW w:w="7229" w:type="dxa"/>
          </w:tcPr>
          <w:p w:rsidR="00336ED1" w:rsidRPr="0061782A" w:rsidRDefault="00336ED1" w:rsidP="00CE75A0">
            <w:pPr>
              <w:pStyle w:val="312"/>
              <w:tabs>
                <w:tab w:val="clear" w:pos="0"/>
                <w:tab w:val="clear" w:pos="2340"/>
                <w:tab w:val="num" w:pos="1418"/>
                <w:tab w:val="left" w:pos="2268"/>
              </w:tabs>
              <w:spacing w:before="0" w:after="0"/>
              <w:ind w:firstLine="0"/>
              <w:rPr>
                <w:b w:val="0"/>
                <w:szCs w:val="24"/>
              </w:rPr>
            </w:pPr>
            <w:r w:rsidRPr="0061782A">
              <w:rPr>
                <w:b w:val="0"/>
                <w:szCs w:val="24"/>
              </w:rPr>
              <w:t>Градостроительный регламент производственно-коммунальной зоны (КП)</w:t>
            </w:r>
          </w:p>
          <w:p w:rsidR="00336ED1" w:rsidRPr="0061782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7</w:t>
            </w:r>
            <w:r w:rsidR="00446B77" w:rsidRPr="0061782A">
              <w:rPr>
                <w:rFonts w:ascii="Times New Roman" w:hAnsi="Times New Roman"/>
                <w:sz w:val="24"/>
                <w:szCs w:val="24"/>
                <w:lang w:eastAsia="ru-RU"/>
              </w:rPr>
              <w:t>4</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t xml:space="preserve">Статья </w:t>
            </w:r>
            <w:r w:rsidR="002516CF" w:rsidRPr="0061782A">
              <w:rPr>
                <w:rFonts w:ascii="Times New Roman" w:hAnsi="Times New Roman"/>
                <w:b/>
                <w:sz w:val="24"/>
                <w:szCs w:val="24"/>
                <w:lang w:eastAsia="ru-RU"/>
              </w:rPr>
              <w:t>42</w:t>
            </w:r>
            <w:r w:rsidRPr="0061782A">
              <w:rPr>
                <w:rFonts w:ascii="Times New Roman" w:hAnsi="Times New Roman"/>
                <w:b/>
                <w:sz w:val="24"/>
                <w:szCs w:val="24"/>
                <w:lang w:eastAsia="ru-RU"/>
              </w:rPr>
              <w:t>.</w:t>
            </w:r>
          </w:p>
        </w:tc>
        <w:tc>
          <w:tcPr>
            <w:tcW w:w="7229" w:type="dxa"/>
          </w:tcPr>
          <w:p w:rsidR="00336ED1" w:rsidRPr="0061782A" w:rsidRDefault="00336ED1" w:rsidP="00CE75A0">
            <w:pPr>
              <w:pStyle w:val="312"/>
              <w:tabs>
                <w:tab w:val="clear" w:pos="2340"/>
                <w:tab w:val="left" w:pos="2268"/>
              </w:tabs>
              <w:spacing w:before="0" w:after="0"/>
              <w:ind w:firstLine="0"/>
              <w:rPr>
                <w:b w:val="0"/>
                <w:szCs w:val="24"/>
                <w:lang w:eastAsia="ru-RU"/>
              </w:rPr>
            </w:pPr>
            <w:r w:rsidRPr="0061782A">
              <w:rPr>
                <w:b w:val="0"/>
                <w:szCs w:val="24"/>
                <w:lang w:eastAsia="ru-RU"/>
              </w:rPr>
              <w:t>Градостроительный регламент зоны внешнего железнодорожного транспорта (Т-1)</w:t>
            </w:r>
          </w:p>
          <w:p w:rsidR="00336ED1" w:rsidRPr="0061782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61782A" w:rsidRDefault="00695B7C" w:rsidP="00EB73DE">
            <w:pPr>
              <w:rPr>
                <w:rFonts w:ascii="Times New Roman" w:hAnsi="Times New Roman"/>
                <w:sz w:val="24"/>
                <w:szCs w:val="24"/>
                <w:lang w:eastAsia="ru-RU"/>
              </w:rPr>
            </w:pPr>
            <w:r w:rsidRPr="0061782A">
              <w:rPr>
                <w:rFonts w:ascii="Times New Roman" w:hAnsi="Times New Roman"/>
                <w:sz w:val="24"/>
                <w:szCs w:val="24"/>
                <w:lang w:eastAsia="ru-RU"/>
              </w:rPr>
              <w:t>7</w:t>
            </w:r>
            <w:r w:rsidR="00EB73DE" w:rsidRPr="0061782A">
              <w:rPr>
                <w:rFonts w:ascii="Times New Roman" w:hAnsi="Times New Roman"/>
                <w:sz w:val="24"/>
                <w:szCs w:val="24"/>
                <w:lang w:eastAsia="ru-RU"/>
              </w:rPr>
              <w:t>7</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t xml:space="preserve">Статья </w:t>
            </w:r>
            <w:r w:rsidRPr="0061782A">
              <w:rPr>
                <w:rFonts w:ascii="Times New Roman" w:hAnsi="Times New Roman"/>
                <w:b/>
                <w:sz w:val="24"/>
                <w:szCs w:val="24"/>
              </w:rPr>
              <w:t>4</w:t>
            </w:r>
            <w:r w:rsidR="002516CF" w:rsidRPr="0061782A">
              <w:rPr>
                <w:rFonts w:ascii="Times New Roman" w:hAnsi="Times New Roman"/>
                <w:b/>
                <w:sz w:val="24"/>
                <w:szCs w:val="24"/>
              </w:rPr>
              <w:t>3</w:t>
            </w:r>
            <w:r w:rsidRPr="0061782A">
              <w:rPr>
                <w:rFonts w:ascii="Times New Roman" w:hAnsi="Times New Roman"/>
                <w:b/>
                <w:sz w:val="24"/>
                <w:szCs w:val="24"/>
              </w:rPr>
              <w:t>.</w:t>
            </w:r>
          </w:p>
        </w:tc>
        <w:tc>
          <w:tcPr>
            <w:tcW w:w="7229" w:type="dxa"/>
          </w:tcPr>
          <w:p w:rsidR="00336ED1" w:rsidRPr="0061782A" w:rsidRDefault="00336ED1" w:rsidP="00CE75A0">
            <w:pPr>
              <w:jc w:val="left"/>
              <w:rPr>
                <w:rFonts w:ascii="Times New Roman" w:hAnsi="Times New Roman"/>
                <w:sz w:val="24"/>
                <w:szCs w:val="24"/>
                <w:lang w:eastAsia="ru-RU"/>
              </w:rPr>
            </w:pPr>
            <w:r w:rsidRPr="0061782A">
              <w:rPr>
                <w:rFonts w:ascii="Times New Roman" w:hAnsi="Times New Roman"/>
                <w:sz w:val="24"/>
                <w:szCs w:val="24"/>
                <w:lang w:eastAsia="ru-RU"/>
              </w:rPr>
              <w:t>Градостроительный регламент зоны транспортной инфраструктуры (Т-2)</w:t>
            </w:r>
          </w:p>
          <w:p w:rsidR="00336ED1" w:rsidRPr="0061782A" w:rsidRDefault="00336ED1" w:rsidP="00CE75A0">
            <w:pPr>
              <w:jc w:val="left"/>
              <w:rPr>
                <w:rFonts w:ascii="Times New Roman" w:hAnsi="Times New Roman"/>
                <w:b/>
                <w:sz w:val="24"/>
                <w:szCs w:val="24"/>
              </w:rPr>
            </w:pPr>
          </w:p>
        </w:tc>
        <w:tc>
          <w:tcPr>
            <w:tcW w:w="709" w:type="dxa"/>
          </w:tcPr>
          <w:p w:rsidR="00336ED1" w:rsidRPr="0061782A" w:rsidRDefault="00695B7C" w:rsidP="00CE75A0">
            <w:pPr>
              <w:rPr>
                <w:rFonts w:ascii="Times New Roman" w:hAnsi="Times New Roman"/>
                <w:sz w:val="24"/>
                <w:szCs w:val="24"/>
                <w:lang w:eastAsia="ru-RU"/>
              </w:rPr>
            </w:pPr>
            <w:r w:rsidRPr="0061782A">
              <w:rPr>
                <w:rFonts w:ascii="Times New Roman" w:hAnsi="Times New Roman"/>
                <w:sz w:val="24"/>
                <w:szCs w:val="24"/>
                <w:lang w:eastAsia="ru-RU"/>
              </w:rPr>
              <w:t>7</w:t>
            </w:r>
            <w:r w:rsidR="00446B77" w:rsidRPr="0061782A">
              <w:rPr>
                <w:rFonts w:ascii="Times New Roman" w:hAnsi="Times New Roman"/>
                <w:sz w:val="24"/>
                <w:szCs w:val="24"/>
                <w:lang w:eastAsia="ru-RU"/>
              </w:rPr>
              <w:t>8</w:t>
            </w:r>
          </w:p>
          <w:p w:rsidR="006055A1" w:rsidRPr="0061782A" w:rsidRDefault="006055A1" w:rsidP="00CE75A0">
            <w:pPr>
              <w:rPr>
                <w:rFonts w:ascii="Times New Roman" w:hAnsi="Times New Roman"/>
                <w:sz w:val="24"/>
                <w:szCs w:val="24"/>
                <w:lang w:eastAsia="ru-RU"/>
              </w:rPr>
            </w:pPr>
          </w:p>
        </w:tc>
      </w:tr>
      <w:tr w:rsidR="006055A1" w:rsidRPr="0061782A" w:rsidTr="002516CF">
        <w:trPr>
          <w:cantSplit/>
          <w:trHeight w:val="567"/>
        </w:trPr>
        <w:tc>
          <w:tcPr>
            <w:tcW w:w="1668" w:type="dxa"/>
          </w:tcPr>
          <w:p w:rsidR="006055A1" w:rsidRPr="0061782A" w:rsidRDefault="006055A1" w:rsidP="002516CF">
            <w:pPr>
              <w:jc w:val="left"/>
              <w:rPr>
                <w:rFonts w:ascii="Times New Roman" w:hAnsi="Times New Roman"/>
                <w:b/>
                <w:sz w:val="24"/>
                <w:szCs w:val="24"/>
              </w:rPr>
            </w:pPr>
            <w:r w:rsidRPr="0061782A">
              <w:rPr>
                <w:rFonts w:ascii="Times New Roman" w:hAnsi="Times New Roman"/>
                <w:b/>
                <w:sz w:val="24"/>
                <w:szCs w:val="24"/>
                <w:lang w:eastAsia="ru-RU"/>
              </w:rPr>
              <w:t xml:space="preserve">Статья </w:t>
            </w:r>
            <w:r w:rsidRPr="0061782A">
              <w:rPr>
                <w:rFonts w:ascii="Times New Roman" w:hAnsi="Times New Roman"/>
                <w:b/>
                <w:sz w:val="24"/>
                <w:szCs w:val="24"/>
              </w:rPr>
              <w:t>4</w:t>
            </w:r>
            <w:r w:rsidR="002516CF" w:rsidRPr="0061782A">
              <w:rPr>
                <w:rFonts w:ascii="Times New Roman" w:hAnsi="Times New Roman"/>
                <w:b/>
                <w:sz w:val="24"/>
                <w:szCs w:val="24"/>
              </w:rPr>
              <w:t>4</w:t>
            </w:r>
            <w:r w:rsidR="0059138E" w:rsidRPr="0061782A">
              <w:rPr>
                <w:rFonts w:ascii="Times New Roman" w:hAnsi="Times New Roman"/>
                <w:b/>
                <w:sz w:val="24"/>
                <w:szCs w:val="24"/>
              </w:rPr>
              <w:t>.</w:t>
            </w:r>
          </w:p>
        </w:tc>
        <w:tc>
          <w:tcPr>
            <w:tcW w:w="7229" w:type="dxa"/>
          </w:tcPr>
          <w:p w:rsidR="006055A1" w:rsidRPr="0061782A" w:rsidRDefault="006055A1" w:rsidP="006055A1">
            <w:pPr>
              <w:jc w:val="left"/>
              <w:rPr>
                <w:rFonts w:ascii="Times New Roman" w:hAnsi="Times New Roman"/>
                <w:sz w:val="24"/>
                <w:szCs w:val="24"/>
                <w:lang w:eastAsia="ru-RU"/>
              </w:rPr>
            </w:pPr>
            <w:r w:rsidRPr="0061782A">
              <w:rPr>
                <w:rFonts w:ascii="Times New Roman" w:hAnsi="Times New Roman"/>
                <w:sz w:val="24"/>
                <w:szCs w:val="24"/>
                <w:lang w:eastAsia="ru-RU"/>
              </w:rPr>
              <w:t xml:space="preserve">Градостроительный регламент зоны </w:t>
            </w:r>
            <w:r w:rsidR="0059138E" w:rsidRPr="0061782A">
              <w:rPr>
                <w:rFonts w:ascii="Times New Roman" w:hAnsi="Times New Roman"/>
                <w:sz w:val="24"/>
                <w:szCs w:val="24"/>
                <w:lang w:eastAsia="ru-RU"/>
              </w:rPr>
              <w:t>развития дорожного сервиса (Т-3)</w:t>
            </w:r>
          </w:p>
          <w:p w:rsidR="006055A1" w:rsidRPr="0061782A" w:rsidRDefault="006055A1" w:rsidP="006055A1">
            <w:pPr>
              <w:jc w:val="left"/>
              <w:rPr>
                <w:rFonts w:ascii="Times New Roman" w:hAnsi="Times New Roman"/>
                <w:b/>
                <w:sz w:val="24"/>
                <w:szCs w:val="24"/>
              </w:rPr>
            </w:pPr>
          </w:p>
        </w:tc>
        <w:tc>
          <w:tcPr>
            <w:tcW w:w="709" w:type="dxa"/>
          </w:tcPr>
          <w:p w:rsidR="006055A1" w:rsidRPr="0061782A" w:rsidRDefault="00695B7C" w:rsidP="006055A1">
            <w:pPr>
              <w:rPr>
                <w:rFonts w:ascii="Times New Roman" w:hAnsi="Times New Roman"/>
                <w:sz w:val="24"/>
                <w:szCs w:val="24"/>
                <w:lang w:eastAsia="ru-RU"/>
              </w:rPr>
            </w:pPr>
            <w:r w:rsidRPr="0061782A">
              <w:rPr>
                <w:rFonts w:ascii="Times New Roman" w:hAnsi="Times New Roman"/>
                <w:sz w:val="24"/>
                <w:szCs w:val="24"/>
                <w:lang w:eastAsia="ru-RU"/>
              </w:rPr>
              <w:t>8</w:t>
            </w:r>
            <w:r w:rsidR="007D4FAD" w:rsidRPr="0061782A">
              <w:rPr>
                <w:rFonts w:ascii="Times New Roman" w:hAnsi="Times New Roman"/>
                <w:sz w:val="24"/>
                <w:szCs w:val="24"/>
                <w:lang w:eastAsia="ru-RU"/>
              </w:rPr>
              <w:t>1</w:t>
            </w:r>
          </w:p>
          <w:p w:rsidR="006055A1" w:rsidRPr="0061782A" w:rsidRDefault="006055A1" w:rsidP="006055A1">
            <w:pPr>
              <w:rPr>
                <w:rFonts w:ascii="Times New Roman" w:hAnsi="Times New Roman"/>
                <w:sz w:val="24"/>
                <w:szCs w:val="24"/>
                <w:lang w:eastAsia="ru-RU"/>
              </w:rPr>
            </w:pP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bCs/>
                <w:sz w:val="24"/>
                <w:szCs w:val="24"/>
              </w:rPr>
              <w:t>Статья 4</w:t>
            </w:r>
            <w:r w:rsidR="002516CF" w:rsidRPr="0061782A">
              <w:rPr>
                <w:rFonts w:ascii="Times New Roman" w:hAnsi="Times New Roman"/>
                <w:b/>
                <w:bCs/>
                <w:sz w:val="24"/>
                <w:szCs w:val="24"/>
              </w:rPr>
              <w:t>5</w:t>
            </w:r>
            <w:r w:rsidRPr="0061782A">
              <w:rPr>
                <w:rFonts w:ascii="Times New Roman" w:hAnsi="Times New Roman"/>
                <w:b/>
                <w:bCs/>
                <w:sz w:val="24"/>
                <w:szCs w:val="24"/>
              </w:rPr>
              <w:t>.</w:t>
            </w:r>
          </w:p>
        </w:tc>
        <w:tc>
          <w:tcPr>
            <w:tcW w:w="7229" w:type="dxa"/>
          </w:tcPr>
          <w:p w:rsidR="00336ED1" w:rsidRPr="0061782A" w:rsidRDefault="00336ED1" w:rsidP="00CE75A0">
            <w:pPr>
              <w:pStyle w:val="312"/>
              <w:tabs>
                <w:tab w:val="clear" w:pos="0"/>
                <w:tab w:val="clear" w:pos="2340"/>
                <w:tab w:val="num" w:pos="1418"/>
                <w:tab w:val="left" w:pos="2268"/>
              </w:tabs>
              <w:spacing w:before="0" w:after="0"/>
              <w:ind w:firstLine="0"/>
              <w:rPr>
                <w:b w:val="0"/>
                <w:szCs w:val="24"/>
              </w:rPr>
            </w:pPr>
            <w:r w:rsidRPr="0061782A">
              <w:rPr>
                <w:b w:val="0"/>
                <w:szCs w:val="24"/>
              </w:rPr>
              <w:t>Градостроительный регламент зоны инженерной инфраструктуры (ИГ)</w:t>
            </w:r>
          </w:p>
          <w:p w:rsidR="00336ED1" w:rsidRPr="0061782A" w:rsidRDefault="00336ED1" w:rsidP="00CE75A0">
            <w:pPr>
              <w:autoSpaceDE w:val="0"/>
              <w:autoSpaceDN w:val="0"/>
              <w:adjustRightInd w:val="0"/>
              <w:jc w:val="left"/>
              <w:outlineLvl w:val="2"/>
              <w:rPr>
                <w:rFonts w:ascii="Times New Roman" w:hAnsi="Times New Roman"/>
                <w:b/>
                <w:sz w:val="24"/>
                <w:szCs w:val="24"/>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8</w:t>
            </w:r>
            <w:r w:rsidR="00446B77" w:rsidRPr="0061782A">
              <w:rPr>
                <w:rFonts w:ascii="Times New Roman" w:hAnsi="Times New Roman"/>
                <w:sz w:val="24"/>
                <w:szCs w:val="24"/>
                <w:lang w:eastAsia="ru-RU"/>
              </w:rPr>
              <w:t>4</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t>Статья 4</w:t>
            </w:r>
            <w:r w:rsidR="002516CF" w:rsidRPr="0061782A">
              <w:rPr>
                <w:rFonts w:ascii="Times New Roman" w:hAnsi="Times New Roman"/>
                <w:b/>
                <w:sz w:val="24"/>
                <w:szCs w:val="24"/>
                <w:lang w:eastAsia="ru-RU"/>
              </w:rPr>
              <w:t>6</w:t>
            </w:r>
            <w:r w:rsidRPr="0061782A">
              <w:rPr>
                <w:rFonts w:ascii="Times New Roman" w:hAnsi="Times New Roman"/>
                <w:b/>
                <w:sz w:val="24"/>
                <w:szCs w:val="24"/>
                <w:lang w:eastAsia="ru-RU"/>
              </w:rPr>
              <w:t>.</w:t>
            </w:r>
          </w:p>
        </w:tc>
        <w:tc>
          <w:tcPr>
            <w:tcW w:w="7229" w:type="dxa"/>
          </w:tcPr>
          <w:p w:rsidR="00336ED1" w:rsidRPr="0061782A" w:rsidRDefault="00336ED1" w:rsidP="00CE75A0">
            <w:pPr>
              <w:jc w:val="left"/>
              <w:rPr>
                <w:rFonts w:ascii="Times New Roman" w:hAnsi="Times New Roman"/>
                <w:sz w:val="24"/>
                <w:szCs w:val="24"/>
                <w:lang w:eastAsia="ru-RU"/>
              </w:rPr>
            </w:pPr>
            <w:r w:rsidRPr="0061782A">
              <w:rPr>
                <w:rFonts w:ascii="Times New Roman" w:hAnsi="Times New Roman"/>
                <w:sz w:val="24"/>
                <w:szCs w:val="24"/>
                <w:lang w:eastAsia="ru-RU"/>
              </w:rPr>
              <w:t>Градостроительный регламент зоны объектов сельскохозяйственного назначения (СХ-1)</w:t>
            </w:r>
          </w:p>
          <w:p w:rsidR="00336ED1" w:rsidRPr="0061782A" w:rsidRDefault="00336ED1" w:rsidP="00CE75A0">
            <w:pPr>
              <w:pStyle w:val="312"/>
              <w:tabs>
                <w:tab w:val="clear" w:pos="2340"/>
                <w:tab w:val="left" w:pos="2268"/>
              </w:tabs>
              <w:spacing w:before="0" w:after="0"/>
              <w:ind w:firstLine="0"/>
              <w:rPr>
                <w:b w:val="0"/>
                <w:szCs w:val="24"/>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8</w:t>
            </w:r>
            <w:r w:rsidR="00446B77" w:rsidRPr="0061782A">
              <w:rPr>
                <w:rFonts w:ascii="Times New Roman" w:hAnsi="Times New Roman"/>
                <w:sz w:val="24"/>
                <w:szCs w:val="24"/>
                <w:lang w:eastAsia="ru-RU"/>
              </w:rPr>
              <w:t>5</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t>Статья 4</w:t>
            </w:r>
            <w:r w:rsidR="002516CF" w:rsidRPr="0061782A">
              <w:rPr>
                <w:rFonts w:ascii="Times New Roman" w:hAnsi="Times New Roman"/>
                <w:b/>
                <w:sz w:val="24"/>
                <w:szCs w:val="24"/>
                <w:lang w:eastAsia="ru-RU"/>
              </w:rPr>
              <w:t>7</w:t>
            </w:r>
            <w:r w:rsidRPr="0061782A">
              <w:rPr>
                <w:rFonts w:ascii="Times New Roman" w:hAnsi="Times New Roman"/>
                <w:b/>
                <w:sz w:val="24"/>
                <w:szCs w:val="24"/>
                <w:lang w:eastAsia="ru-RU"/>
              </w:rPr>
              <w:t>.</w:t>
            </w:r>
            <w:r w:rsidRPr="0061782A">
              <w:rPr>
                <w:rFonts w:ascii="Times New Roman" w:hAnsi="Times New Roman"/>
                <w:b/>
                <w:sz w:val="24"/>
                <w:szCs w:val="24"/>
                <w:lang w:eastAsia="ru-RU"/>
              </w:rPr>
              <w:tab/>
            </w:r>
          </w:p>
        </w:tc>
        <w:tc>
          <w:tcPr>
            <w:tcW w:w="7229" w:type="dxa"/>
          </w:tcPr>
          <w:p w:rsidR="00336ED1" w:rsidRPr="0061782A" w:rsidRDefault="00336ED1" w:rsidP="00CE75A0">
            <w:pPr>
              <w:autoSpaceDE w:val="0"/>
              <w:autoSpaceDN w:val="0"/>
              <w:adjustRightInd w:val="0"/>
              <w:jc w:val="left"/>
              <w:rPr>
                <w:rFonts w:ascii="Times New Roman" w:eastAsiaTheme="minorHAnsi" w:hAnsi="Times New Roman"/>
                <w:sz w:val="24"/>
                <w:szCs w:val="24"/>
              </w:rPr>
            </w:pPr>
            <w:r w:rsidRPr="0061782A">
              <w:rPr>
                <w:rFonts w:ascii="Times New Roman" w:hAnsi="Times New Roman"/>
                <w:sz w:val="24"/>
                <w:szCs w:val="24"/>
                <w:lang w:eastAsia="ru-RU"/>
              </w:rPr>
              <w:t xml:space="preserve">Градостроительный регламент зоны ведения </w:t>
            </w:r>
            <w:r w:rsidRPr="0061782A">
              <w:rPr>
                <w:rFonts w:ascii="Times New Roman" w:eastAsiaTheme="minorHAnsi" w:hAnsi="Times New Roman"/>
                <w:sz w:val="24"/>
                <w:szCs w:val="24"/>
              </w:rPr>
              <w:t xml:space="preserve">садоводства и огородничества </w:t>
            </w:r>
            <w:r w:rsidRPr="0061782A">
              <w:rPr>
                <w:rFonts w:ascii="Times New Roman" w:hAnsi="Times New Roman"/>
                <w:sz w:val="24"/>
                <w:szCs w:val="24"/>
                <w:lang w:eastAsia="ru-RU"/>
              </w:rPr>
              <w:t>(СХ-2)</w:t>
            </w:r>
          </w:p>
          <w:p w:rsidR="00336ED1" w:rsidRPr="0061782A" w:rsidRDefault="00336ED1" w:rsidP="00CE75A0">
            <w:pPr>
              <w:jc w:val="left"/>
              <w:rPr>
                <w:rFonts w:ascii="Times New Roman" w:hAnsi="Times New Roman"/>
                <w:b/>
                <w:sz w:val="24"/>
                <w:szCs w:val="24"/>
              </w:rPr>
            </w:pPr>
          </w:p>
        </w:tc>
        <w:tc>
          <w:tcPr>
            <w:tcW w:w="709" w:type="dxa"/>
          </w:tcPr>
          <w:p w:rsidR="00336ED1" w:rsidRPr="0061782A" w:rsidRDefault="00695B7C" w:rsidP="007D4FAD">
            <w:pPr>
              <w:rPr>
                <w:rFonts w:ascii="Times New Roman" w:hAnsi="Times New Roman"/>
                <w:sz w:val="24"/>
                <w:szCs w:val="24"/>
                <w:lang w:eastAsia="ru-RU"/>
              </w:rPr>
            </w:pPr>
            <w:r w:rsidRPr="0061782A">
              <w:rPr>
                <w:rFonts w:ascii="Times New Roman" w:hAnsi="Times New Roman"/>
                <w:sz w:val="24"/>
                <w:szCs w:val="24"/>
                <w:lang w:eastAsia="ru-RU"/>
              </w:rPr>
              <w:t>8</w:t>
            </w:r>
            <w:r w:rsidR="007D4FAD" w:rsidRPr="0061782A">
              <w:rPr>
                <w:rFonts w:ascii="Times New Roman" w:hAnsi="Times New Roman"/>
                <w:sz w:val="24"/>
                <w:szCs w:val="24"/>
                <w:lang w:eastAsia="ru-RU"/>
              </w:rPr>
              <w:t>7</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bCs/>
                <w:sz w:val="24"/>
                <w:szCs w:val="24"/>
              </w:rPr>
              <w:t>Статья 4</w:t>
            </w:r>
            <w:r w:rsidR="002516CF" w:rsidRPr="0061782A">
              <w:rPr>
                <w:rFonts w:ascii="Times New Roman" w:hAnsi="Times New Roman"/>
                <w:b/>
                <w:bCs/>
                <w:sz w:val="24"/>
                <w:szCs w:val="24"/>
              </w:rPr>
              <w:t>8</w:t>
            </w:r>
            <w:r w:rsidRPr="0061782A">
              <w:rPr>
                <w:rFonts w:ascii="Times New Roman" w:hAnsi="Times New Roman"/>
                <w:b/>
                <w:bCs/>
                <w:sz w:val="24"/>
                <w:szCs w:val="24"/>
              </w:rPr>
              <w:t>.</w:t>
            </w:r>
          </w:p>
        </w:tc>
        <w:tc>
          <w:tcPr>
            <w:tcW w:w="7229" w:type="dxa"/>
          </w:tcPr>
          <w:p w:rsidR="00336ED1" w:rsidRPr="0061782A" w:rsidRDefault="00336ED1" w:rsidP="00CE75A0">
            <w:pPr>
              <w:jc w:val="left"/>
              <w:rPr>
                <w:rFonts w:ascii="Times New Roman" w:hAnsi="Times New Roman"/>
                <w:sz w:val="24"/>
                <w:szCs w:val="24"/>
                <w:lang w:eastAsia="ru-RU"/>
              </w:rPr>
            </w:pPr>
            <w:r w:rsidRPr="0061782A">
              <w:rPr>
                <w:rFonts w:ascii="Times New Roman" w:hAnsi="Times New Roman"/>
                <w:sz w:val="24"/>
                <w:szCs w:val="24"/>
                <w:lang w:eastAsia="ru-RU"/>
              </w:rPr>
              <w:t xml:space="preserve">Градостроительный регламент зоны </w:t>
            </w:r>
            <w:r w:rsidR="004D4CA0" w:rsidRPr="0061782A">
              <w:rPr>
                <w:rFonts w:ascii="Times New Roman" w:hAnsi="Times New Roman"/>
                <w:sz w:val="24"/>
                <w:szCs w:val="24"/>
                <w:lang w:eastAsia="ru-RU"/>
              </w:rPr>
              <w:t>культуры и отдыха</w:t>
            </w:r>
            <w:r w:rsidRPr="0061782A">
              <w:rPr>
                <w:rFonts w:ascii="Times New Roman" w:hAnsi="Times New Roman"/>
                <w:sz w:val="24"/>
                <w:szCs w:val="24"/>
                <w:lang w:eastAsia="ru-RU"/>
              </w:rPr>
              <w:t xml:space="preserve"> (Р-1)</w:t>
            </w:r>
          </w:p>
          <w:p w:rsidR="00336ED1" w:rsidRPr="0061782A" w:rsidRDefault="00336ED1" w:rsidP="00CE75A0">
            <w:pPr>
              <w:autoSpaceDE w:val="0"/>
              <w:autoSpaceDN w:val="0"/>
              <w:adjustRightInd w:val="0"/>
              <w:outlineLvl w:val="2"/>
              <w:rPr>
                <w:rFonts w:ascii="Times New Roman" w:hAnsi="Times New Roman"/>
                <w:sz w:val="24"/>
                <w:szCs w:val="24"/>
              </w:rPr>
            </w:pPr>
          </w:p>
        </w:tc>
        <w:tc>
          <w:tcPr>
            <w:tcW w:w="709" w:type="dxa"/>
          </w:tcPr>
          <w:p w:rsidR="00336ED1" w:rsidRPr="0061782A" w:rsidRDefault="00446B77" w:rsidP="00697556">
            <w:pPr>
              <w:rPr>
                <w:rFonts w:ascii="Times New Roman" w:hAnsi="Times New Roman"/>
                <w:sz w:val="24"/>
                <w:szCs w:val="24"/>
                <w:lang w:eastAsia="ru-RU"/>
              </w:rPr>
            </w:pPr>
            <w:r w:rsidRPr="0061782A">
              <w:rPr>
                <w:rFonts w:ascii="Times New Roman" w:hAnsi="Times New Roman"/>
                <w:sz w:val="24"/>
                <w:szCs w:val="24"/>
                <w:lang w:eastAsia="ru-RU"/>
              </w:rPr>
              <w:t>89</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rPr>
              <w:t>Статья 4</w:t>
            </w:r>
            <w:r w:rsidR="002516CF" w:rsidRPr="0061782A">
              <w:rPr>
                <w:rFonts w:ascii="Times New Roman" w:hAnsi="Times New Roman"/>
                <w:b/>
                <w:sz w:val="24"/>
                <w:szCs w:val="24"/>
              </w:rPr>
              <w:t>9</w:t>
            </w:r>
            <w:r w:rsidRPr="0061782A">
              <w:rPr>
                <w:rFonts w:ascii="Times New Roman" w:hAnsi="Times New Roman"/>
                <w:b/>
                <w:sz w:val="24"/>
                <w:szCs w:val="24"/>
              </w:rPr>
              <w:t>.</w:t>
            </w:r>
          </w:p>
        </w:tc>
        <w:tc>
          <w:tcPr>
            <w:tcW w:w="7229" w:type="dxa"/>
          </w:tcPr>
          <w:p w:rsidR="00336ED1" w:rsidRPr="0061782A" w:rsidRDefault="00336ED1" w:rsidP="00CE75A0">
            <w:pPr>
              <w:autoSpaceDE w:val="0"/>
              <w:autoSpaceDN w:val="0"/>
              <w:adjustRightInd w:val="0"/>
              <w:jc w:val="left"/>
              <w:outlineLvl w:val="2"/>
              <w:rPr>
                <w:rFonts w:ascii="Times New Roman" w:hAnsi="Times New Roman"/>
                <w:sz w:val="24"/>
                <w:szCs w:val="24"/>
              </w:rPr>
            </w:pPr>
            <w:r w:rsidRPr="0061782A">
              <w:rPr>
                <w:rFonts w:ascii="Times New Roman" w:hAnsi="Times New Roman"/>
                <w:sz w:val="24"/>
                <w:szCs w:val="24"/>
              </w:rPr>
              <w:t xml:space="preserve">Градостроительный регламент зоны специализированных парков </w:t>
            </w:r>
            <w:r w:rsidRPr="0061782A">
              <w:rPr>
                <w:rFonts w:ascii="Times New Roman" w:hAnsi="Times New Roman"/>
                <w:bCs/>
                <w:sz w:val="24"/>
                <w:szCs w:val="24"/>
              </w:rPr>
              <w:t>(Р-2)</w:t>
            </w:r>
          </w:p>
          <w:p w:rsidR="00336ED1" w:rsidRPr="0061782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61782A" w:rsidRDefault="00695B7C" w:rsidP="00EB73DE">
            <w:pPr>
              <w:rPr>
                <w:rFonts w:ascii="Times New Roman" w:hAnsi="Times New Roman"/>
                <w:sz w:val="24"/>
                <w:szCs w:val="24"/>
                <w:lang w:eastAsia="ru-RU"/>
              </w:rPr>
            </w:pPr>
            <w:r w:rsidRPr="0061782A">
              <w:rPr>
                <w:rFonts w:ascii="Times New Roman" w:hAnsi="Times New Roman"/>
                <w:sz w:val="24"/>
                <w:szCs w:val="24"/>
                <w:lang w:eastAsia="ru-RU"/>
              </w:rPr>
              <w:t>9</w:t>
            </w:r>
            <w:r w:rsidR="00EB73DE" w:rsidRPr="0061782A">
              <w:rPr>
                <w:rFonts w:ascii="Times New Roman" w:hAnsi="Times New Roman"/>
                <w:sz w:val="24"/>
                <w:szCs w:val="24"/>
                <w:lang w:eastAsia="ru-RU"/>
              </w:rPr>
              <w:t>2</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t xml:space="preserve">Статья </w:t>
            </w:r>
            <w:r w:rsidR="002516CF" w:rsidRPr="0061782A">
              <w:rPr>
                <w:rFonts w:ascii="Times New Roman" w:hAnsi="Times New Roman"/>
                <w:b/>
                <w:sz w:val="24"/>
                <w:szCs w:val="24"/>
                <w:lang w:eastAsia="ru-RU"/>
              </w:rPr>
              <w:t>50</w:t>
            </w:r>
            <w:r w:rsidRPr="0061782A">
              <w:rPr>
                <w:rFonts w:ascii="Times New Roman" w:hAnsi="Times New Roman"/>
                <w:b/>
                <w:sz w:val="24"/>
                <w:szCs w:val="24"/>
                <w:lang w:eastAsia="ru-RU"/>
              </w:rPr>
              <w:t>.</w:t>
            </w:r>
          </w:p>
        </w:tc>
        <w:tc>
          <w:tcPr>
            <w:tcW w:w="7229" w:type="dxa"/>
          </w:tcPr>
          <w:p w:rsidR="00336ED1" w:rsidRPr="0061782A" w:rsidRDefault="00336ED1" w:rsidP="00CE75A0">
            <w:pPr>
              <w:tabs>
                <w:tab w:val="num" w:pos="1276"/>
              </w:tabs>
              <w:jc w:val="left"/>
              <w:rPr>
                <w:rFonts w:ascii="Times New Roman" w:hAnsi="Times New Roman"/>
                <w:bCs/>
                <w:sz w:val="24"/>
                <w:szCs w:val="24"/>
                <w:lang w:eastAsia="ar-SA"/>
              </w:rPr>
            </w:pPr>
            <w:r w:rsidRPr="0061782A">
              <w:rPr>
                <w:rFonts w:ascii="Times New Roman" w:hAnsi="Times New Roman"/>
                <w:bCs/>
                <w:sz w:val="24"/>
                <w:szCs w:val="24"/>
                <w:lang w:eastAsia="ar-SA"/>
              </w:rPr>
              <w:t>Градостроительный регламент зоны лесов (Р-3)</w:t>
            </w:r>
          </w:p>
          <w:p w:rsidR="00336ED1" w:rsidRPr="0061782A" w:rsidRDefault="00336ED1" w:rsidP="00CE75A0">
            <w:pPr>
              <w:rPr>
                <w:rFonts w:ascii="Times New Roman" w:hAnsi="Times New Roman"/>
                <w:sz w:val="24"/>
                <w:szCs w:val="24"/>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9</w:t>
            </w:r>
            <w:r w:rsidR="00446B77" w:rsidRPr="0061782A">
              <w:rPr>
                <w:rFonts w:ascii="Times New Roman" w:hAnsi="Times New Roman"/>
                <w:sz w:val="24"/>
                <w:szCs w:val="24"/>
                <w:lang w:eastAsia="ru-RU"/>
              </w:rPr>
              <w:t>4</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rPr>
            </w:pPr>
            <w:r w:rsidRPr="0061782A">
              <w:rPr>
                <w:rFonts w:ascii="Times New Roman" w:hAnsi="Times New Roman"/>
                <w:b/>
                <w:sz w:val="24"/>
                <w:szCs w:val="24"/>
                <w:lang w:eastAsia="ru-RU"/>
              </w:rPr>
              <w:t xml:space="preserve">Статья </w:t>
            </w:r>
            <w:r w:rsidR="002516CF" w:rsidRPr="0061782A">
              <w:rPr>
                <w:rFonts w:ascii="Times New Roman" w:hAnsi="Times New Roman"/>
                <w:b/>
                <w:sz w:val="24"/>
                <w:szCs w:val="24"/>
                <w:lang w:eastAsia="ru-RU"/>
              </w:rPr>
              <w:t>51</w:t>
            </w:r>
            <w:r w:rsidRPr="0061782A">
              <w:rPr>
                <w:rFonts w:ascii="Times New Roman" w:hAnsi="Times New Roman"/>
                <w:b/>
                <w:sz w:val="24"/>
                <w:szCs w:val="24"/>
                <w:lang w:eastAsia="ru-RU"/>
              </w:rPr>
              <w:t>.</w:t>
            </w:r>
          </w:p>
        </w:tc>
        <w:tc>
          <w:tcPr>
            <w:tcW w:w="7229" w:type="dxa"/>
          </w:tcPr>
          <w:p w:rsidR="00336ED1" w:rsidRPr="0061782A" w:rsidRDefault="00336ED1" w:rsidP="00CE75A0">
            <w:pPr>
              <w:tabs>
                <w:tab w:val="num" w:pos="1276"/>
              </w:tabs>
              <w:jc w:val="left"/>
              <w:rPr>
                <w:rFonts w:ascii="Times New Roman" w:hAnsi="Times New Roman"/>
                <w:bCs/>
                <w:sz w:val="24"/>
                <w:szCs w:val="24"/>
                <w:lang w:eastAsia="ar-SA"/>
              </w:rPr>
            </w:pPr>
            <w:r w:rsidRPr="0061782A">
              <w:rPr>
                <w:rFonts w:ascii="Times New Roman" w:hAnsi="Times New Roman"/>
                <w:bCs/>
                <w:sz w:val="24"/>
                <w:szCs w:val="24"/>
                <w:lang w:eastAsia="ar-SA"/>
              </w:rPr>
              <w:t>Градостроительный регламент зоны сохранения и развития природных территорий (Р-</w:t>
            </w:r>
            <w:r w:rsidR="00CB005D" w:rsidRPr="0061782A">
              <w:rPr>
                <w:rFonts w:ascii="Times New Roman" w:hAnsi="Times New Roman"/>
                <w:bCs/>
                <w:sz w:val="24"/>
                <w:szCs w:val="24"/>
                <w:lang w:eastAsia="ar-SA"/>
              </w:rPr>
              <w:t>4</w:t>
            </w:r>
            <w:r w:rsidRPr="0061782A">
              <w:rPr>
                <w:rFonts w:ascii="Times New Roman" w:hAnsi="Times New Roman"/>
                <w:bCs/>
                <w:sz w:val="24"/>
                <w:szCs w:val="24"/>
                <w:lang w:eastAsia="ar-SA"/>
              </w:rPr>
              <w:t>)</w:t>
            </w:r>
          </w:p>
          <w:p w:rsidR="00336ED1" w:rsidRPr="0061782A" w:rsidRDefault="00336ED1" w:rsidP="00CE75A0">
            <w:pPr>
              <w:autoSpaceDE w:val="0"/>
              <w:autoSpaceDN w:val="0"/>
              <w:adjustRightInd w:val="0"/>
              <w:outlineLvl w:val="2"/>
              <w:rPr>
                <w:rFonts w:ascii="Times New Roman" w:hAnsi="Times New Roman"/>
                <w:sz w:val="24"/>
                <w:szCs w:val="24"/>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9</w:t>
            </w:r>
            <w:r w:rsidR="00446B77" w:rsidRPr="0061782A">
              <w:rPr>
                <w:rFonts w:ascii="Times New Roman" w:hAnsi="Times New Roman"/>
                <w:sz w:val="24"/>
                <w:szCs w:val="24"/>
                <w:lang w:eastAsia="ru-RU"/>
              </w:rPr>
              <w:t>5</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bCs/>
                <w:sz w:val="24"/>
                <w:szCs w:val="24"/>
              </w:rPr>
              <w:t xml:space="preserve">Статья </w:t>
            </w:r>
            <w:r w:rsidR="002516CF" w:rsidRPr="0061782A">
              <w:rPr>
                <w:rFonts w:ascii="Times New Roman" w:hAnsi="Times New Roman"/>
                <w:b/>
                <w:bCs/>
                <w:sz w:val="24"/>
                <w:szCs w:val="24"/>
              </w:rPr>
              <w:t>52</w:t>
            </w:r>
            <w:r w:rsidRPr="0061782A">
              <w:rPr>
                <w:rFonts w:ascii="Times New Roman" w:hAnsi="Times New Roman"/>
                <w:b/>
                <w:bCs/>
                <w:sz w:val="24"/>
                <w:szCs w:val="24"/>
              </w:rPr>
              <w:t>.</w:t>
            </w:r>
          </w:p>
        </w:tc>
        <w:tc>
          <w:tcPr>
            <w:tcW w:w="7229" w:type="dxa"/>
          </w:tcPr>
          <w:p w:rsidR="00336ED1" w:rsidRPr="0061782A" w:rsidRDefault="00336ED1" w:rsidP="00CE75A0">
            <w:pPr>
              <w:autoSpaceDE w:val="0"/>
              <w:autoSpaceDN w:val="0"/>
              <w:adjustRightInd w:val="0"/>
              <w:jc w:val="left"/>
              <w:outlineLvl w:val="2"/>
              <w:rPr>
                <w:rFonts w:ascii="Times New Roman" w:hAnsi="Times New Roman"/>
                <w:sz w:val="24"/>
                <w:szCs w:val="24"/>
              </w:rPr>
            </w:pPr>
            <w:r w:rsidRPr="0061782A">
              <w:rPr>
                <w:rFonts w:ascii="Times New Roman" w:hAnsi="Times New Roman"/>
                <w:sz w:val="24"/>
                <w:szCs w:val="24"/>
              </w:rPr>
              <w:t xml:space="preserve">Градостроительный регламент зоны рекреационного строительства </w:t>
            </w:r>
            <w:r w:rsidRPr="0061782A">
              <w:rPr>
                <w:rFonts w:ascii="Times New Roman" w:hAnsi="Times New Roman"/>
                <w:bCs/>
                <w:sz w:val="24"/>
                <w:szCs w:val="24"/>
              </w:rPr>
              <w:t>(Р-5)</w:t>
            </w:r>
          </w:p>
          <w:p w:rsidR="00336ED1" w:rsidRPr="0061782A" w:rsidRDefault="00336ED1" w:rsidP="00CE75A0">
            <w:pPr>
              <w:tabs>
                <w:tab w:val="num" w:pos="0"/>
              </w:tabs>
              <w:rPr>
                <w:rFonts w:ascii="Times New Roman" w:hAnsi="Times New Roman"/>
                <w:sz w:val="24"/>
                <w:szCs w:val="24"/>
                <w:lang w:eastAsia="ru-RU"/>
              </w:rPr>
            </w:pPr>
          </w:p>
        </w:tc>
        <w:tc>
          <w:tcPr>
            <w:tcW w:w="709" w:type="dxa"/>
          </w:tcPr>
          <w:p w:rsidR="00336ED1" w:rsidRPr="0061782A" w:rsidRDefault="00695B7C" w:rsidP="00EB73DE">
            <w:pPr>
              <w:rPr>
                <w:rFonts w:ascii="Times New Roman" w:hAnsi="Times New Roman"/>
                <w:sz w:val="24"/>
                <w:szCs w:val="24"/>
                <w:lang w:eastAsia="ru-RU"/>
              </w:rPr>
            </w:pPr>
            <w:r w:rsidRPr="0061782A">
              <w:rPr>
                <w:rFonts w:ascii="Times New Roman" w:hAnsi="Times New Roman"/>
                <w:sz w:val="24"/>
                <w:szCs w:val="24"/>
                <w:lang w:eastAsia="ru-RU"/>
              </w:rPr>
              <w:t>9</w:t>
            </w:r>
            <w:r w:rsidR="00EB73DE" w:rsidRPr="0061782A">
              <w:rPr>
                <w:rFonts w:ascii="Times New Roman" w:hAnsi="Times New Roman"/>
                <w:sz w:val="24"/>
                <w:szCs w:val="24"/>
                <w:lang w:eastAsia="ru-RU"/>
              </w:rPr>
              <w:t>7</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bCs/>
                <w:sz w:val="24"/>
                <w:szCs w:val="24"/>
              </w:rPr>
              <w:t>Статья 5</w:t>
            </w:r>
            <w:r w:rsidR="002516CF" w:rsidRPr="0061782A">
              <w:rPr>
                <w:rFonts w:ascii="Times New Roman" w:hAnsi="Times New Roman"/>
                <w:b/>
                <w:bCs/>
                <w:sz w:val="24"/>
                <w:szCs w:val="24"/>
              </w:rPr>
              <w:t>3</w:t>
            </w:r>
            <w:r w:rsidRPr="0061782A">
              <w:rPr>
                <w:rFonts w:ascii="Times New Roman" w:hAnsi="Times New Roman"/>
                <w:b/>
                <w:bCs/>
                <w:sz w:val="24"/>
                <w:szCs w:val="24"/>
              </w:rPr>
              <w:t>.</w:t>
            </w:r>
          </w:p>
        </w:tc>
        <w:tc>
          <w:tcPr>
            <w:tcW w:w="7229" w:type="dxa"/>
          </w:tcPr>
          <w:p w:rsidR="00336ED1" w:rsidRPr="0061782A" w:rsidRDefault="00336ED1" w:rsidP="00CE75A0">
            <w:pPr>
              <w:tabs>
                <w:tab w:val="num" w:pos="0"/>
              </w:tabs>
              <w:jc w:val="left"/>
              <w:rPr>
                <w:rFonts w:ascii="Times New Roman" w:hAnsi="Times New Roman"/>
                <w:bCs/>
                <w:sz w:val="24"/>
                <w:szCs w:val="24"/>
                <w:lang w:eastAsia="ar-SA"/>
              </w:rPr>
            </w:pPr>
            <w:r w:rsidRPr="0061782A">
              <w:rPr>
                <w:rFonts w:ascii="Times New Roman" w:hAnsi="Times New Roman"/>
                <w:bCs/>
                <w:sz w:val="24"/>
                <w:szCs w:val="24"/>
                <w:lang w:eastAsia="ar-SA"/>
              </w:rPr>
              <w:t>Градостроительный регламент зоны природных ландшафтов (Р-6)</w:t>
            </w:r>
          </w:p>
          <w:p w:rsidR="00336ED1" w:rsidRPr="0061782A" w:rsidRDefault="00336ED1" w:rsidP="00CE75A0">
            <w:pPr>
              <w:jc w:val="left"/>
              <w:rPr>
                <w:rFonts w:ascii="Times New Roman" w:hAnsi="Times New Roman"/>
                <w:sz w:val="24"/>
                <w:szCs w:val="24"/>
                <w:lang w:eastAsia="ru-RU"/>
              </w:rPr>
            </w:pPr>
          </w:p>
        </w:tc>
        <w:tc>
          <w:tcPr>
            <w:tcW w:w="709" w:type="dxa"/>
          </w:tcPr>
          <w:p w:rsidR="00336ED1" w:rsidRPr="0061782A" w:rsidRDefault="00695B7C" w:rsidP="007D4FAD">
            <w:pPr>
              <w:rPr>
                <w:rFonts w:ascii="Times New Roman" w:hAnsi="Times New Roman"/>
                <w:sz w:val="24"/>
                <w:szCs w:val="24"/>
                <w:lang w:eastAsia="ru-RU"/>
              </w:rPr>
            </w:pPr>
            <w:r w:rsidRPr="0061782A">
              <w:rPr>
                <w:rFonts w:ascii="Times New Roman" w:hAnsi="Times New Roman"/>
                <w:sz w:val="24"/>
                <w:szCs w:val="24"/>
                <w:lang w:eastAsia="ru-RU"/>
              </w:rPr>
              <w:t>10</w:t>
            </w:r>
            <w:r w:rsidR="007D4FAD" w:rsidRPr="0061782A">
              <w:rPr>
                <w:rFonts w:ascii="Times New Roman" w:hAnsi="Times New Roman"/>
                <w:sz w:val="24"/>
                <w:szCs w:val="24"/>
                <w:lang w:eastAsia="ru-RU"/>
              </w:rPr>
              <w:t>1</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sz w:val="24"/>
                <w:szCs w:val="24"/>
                <w:lang w:eastAsia="ru-RU"/>
              </w:rPr>
              <w:t>Статья 5</w:t>
            </w:r>
            <w:r w:rsidR="002516CF" w:rsidRPr="0061782A">
              <w:rPr>
                <w:rFonts w:ascii="Times New Roman" w:hAnsi="Times New Roman"/>
                <w:b/>
                <w:sz w:val="24"/>
                <w:szCs w:val="24"/>
                <w:lang w:eastAsia="ru-RU"/>
              </w:rPr>
              <w:t>4</w:t>
            </w:r>
            <w:r w:rsidRPr="0061782A">
              <w:rPr>
                <w:rFonts w:ascii="Times New Roman" w:hAnsi="Times New Roman"/>
                <w:b/>
                <w:sz w:val="24"/>
                <w:szCs w:val="24"/>
                <w:lang w:eastAsia="ru-RU"/>
              </w:rPr>
              <w:t xml:space="preserve">. </w:t>
            </w:r>
          </w:p>
        </w:tc>
        <w:tc>
          <w:tcPr>
            <w:tcW w:w="7229" w:type="dxa"/>
          </w:tcPr>
          <w:p w:rsidR="00336ED1" w:rsidRPr="0061782A" w:rsidRDefault="00336ED1" w:rsidP="00CE75A0">
            <w:pPr>
              <w:tabs>
                <w:tab w:val="num" w:pos="0"/>
              </w:tabs>
              <w:jc w:val="left"/>
              <w:rPr>
                <w:rFonts w:ascii="Times New Roman" w:hAnsi="Times New Roman"/>
                <w:bCs/>
                <w:sz w:val="24"/>
                <w:szCs w:val="24"/>
                <w:lang w:eastAsia="ar-SA"/>
              </w:rPr>
            </w:pPr>
            <w:r w:rsidRPr="0061782A">
              <w:rPr>
                <w:rFonts w:ascii="Times New Roman" w:hAnsi="Times New Roman"/>
                <w:bCs/>
                <w:sz w:val="24"/>
                <w:szCs w:val="24"/>
                <w:lang w:eastAsia="ar-SA"/>
              </w:rPr>
              <w:t xml:space="preserve">Градостроительный регламент зоны режимных объектов </w:t>
            </w:r>
          </w:p>
          <w:p w:rsidR="00336ED1" w:rsidRPr="0061782A" w:rsidRDefault="00336ED1" w:rsidP="00CE75A0">
            <w:pPr>
              <w:tabs>
                <w:tab w:val="num" w:pos="0"/>
              </w:tabs>
              <w:jc w:val="left"/>
              <w:rPr>
                <w:rFonts w:ascii="Times New Roman" w:hAnsi="Times New Roman"/>
                <w:bCs/>
                <w:sz w:val="24"/>
                <w:szCs w:val="24"/>
                <w:lang w:eastAsia="ar-SA"/>
              </w:rPr>
            </w:pPr>
            <w:r w:rsidRPr="0061782A">
              <w:rPr>
                <w:rFonts w:ascii="Times New Roman" w:hAnsi="Times New Roman"/>
                <w:bCs/>
                <w:sz w:val="24"/>
                <w:szCs w:val="24"/>
                <w:lang w:eastAsia="ar-SA"/>
              </w:rPr>
              <w:t>(С-1)</w:t>
            </w:r>
          </w:p>
          <w:p w:rsidR="00336ED1" w:rsidRPr="0061782A" w:rsidRDefault="00336ED1" w:rsidP="00CE75A0">
            <w:pPr>
              <w:jc w:val="left"/>
              <w:rPr>
                <w:rFonts w:ascii="Times New Roman" w:hAnsi="Times New Roman"/>
                <w:sz w:val="24"/>
                <w:szCs w:val="24"/>
                <w:lang w:eastAsia="ru-RU"/>
              </w:rPr>
            </w:pPr>
          </w:p>
        </w:tc>
        <w:tc>
          <w:tcPr>
            <w:tcW w:w="709" w:type="dxa"/>
          </w:tcPr>
          <w:p w:rsidR="00336ED1" w:rsidRPr="0061782A" w:rsidRDefault="00695B7C" w:rsidP="00446B77">
            <w:pPr>
              <w:rPr>
                <w:rFonts w:ascii="Times New Roman" w:hAnsi="Times New Roman"/>
                <w:sz w:val="24"/>
                <w:szCs w:val="24"/>
                <w:lang w:eastAsia="ru-RU"/>
              </w:rPr>
            </w:pPr>
            <w:r w:rsidRPr="0061782A">
              <w:rPr>
                <w:rFonts w:ascii="Times New Roman" w:hAnsi="Times New Roman"/>
                <w:sz w:val="24"/>
                <w:szCs w:val="24"/>
                <w:lang w:eastAsia="ru-RU"/>
              </w:rPr>
              <w:t>10</w:t>
            </w:r>
            <w:r w:rsidR="00446B77" w:rsidRPr="0061782A">
              <w:rPr>
                <w:rFonts w:ascii="Times New Roman" w:hAnsi="Times New Roman"/>
                <w:sz w:val="24"/>
                <w:szCs w:val="24"/>
                <w:lang w:eastAsia="ru-RU"/>
              </w:rPr>
              <w:t>2</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bCs/>
                <w:sz w:val="24"/>
                <w:szCs w:val="24"/>
              </w:rPr>
              <w:t>Статья 5</w:t>
            </w:r>
            <w:r w:rsidR="002516CF" w:rsidRPr="0061782A">
              <w:rPr>
                <w:rFonts w:ascii="Times New Roman" w:hAnsi="Times New Roman"/>
                <w:b/>
                <w:bCs/>
                <w:sz w:val="24"/>
                <w:szCs w:val="24"/>
              </w:rPr>
              <w:t>5</w:t>
            </w:r>
            <w:r w:rsidRPr="0061782A">
              <w:rPr>
                <w:rFonts w:ascii="Times New Roman" w:hAnsi="Times New Roman"/>
                <w:b/>
                <w:bCs/>
                <w:sz w:val="24"/>
                <w:szCs w:val="24"/>
              </w:rPr>
              <w:t>.</w:t>
            </w:r>
          </w:p>
        </w:tc>
        <w:tc>
          <w:tcPr>
            <w:tcW w:w="7229" w:type="dxa"/>
          </w:tcPr>
          <w:p w:rsidR="00336ED1" w:rsidRPr="0061782A" w:rsidRDefault="00336ED1" w:rsidP="00CE75A0">
            <w:pPr>
              <w:keepNext/>
              <w:numPr>
                <w:ilvl w:val="2"/>
                <w:numId w:val="0"/>
              </w:numPr>
              <w:tabs>
                <w:tab w:val="left" w:pos="2268"/>
              </w:tabs>
              <w:jc w:val="left"/>
              <w:outlineLvl w:val="2"/>
              <w:rPr>
                <w:rFonts w:ascii="Times New Roman" w:hAnsi="Times New Roman"/>
                <w:bCs/>
                <w:sz w:val="24"/>
                <w:szCs w:val="24"/>
                <w:lang w:eastAsia="ar-SA"/>
              </w:rPr>
            </w:pPr>
            <w:r w:rsidRPr="0061782A">
              <w:rPr>
                <w:rFonts w:ascii="Times New Roman" w:hAnsi="Times New Roman"/>
                <w:bCs/>
                <w:sz w:val="24"/>
                <w:szCs w:val="24"/>
                <w:lang w:eastAsia="ar-SA"/>
              </w:rPr>
              <w:t>Градостроительный регламент зоны кладбищ, крематориев и иного ритуального обслуживания (С-2)</w:t>
            </w:r>
          </w:p>
          <w:p w:rsidR="00336ED1" w:rsidRPr="0061782A" w:rsidRDefault="00336ED1" w:rsidP="00CE75A0">
            <w:pPr>
              <w:autoSpaceDE w:val="0"/>
              <w:autoSpaceDN w:val="0"/>
              <w:adjustRightInd w:val="0"/>
              <w:jc w:val="left"/>
              <w:outlineLvl w:val="2"/>
              <w:rPr>
                <w:rFonts w:ascii="Times New Roman" w:hAnsi="Times New Roman"/>
                <w:sz w:val="24"/>
                <w:szCs w:val="24"/>
                <w:lang w:eastAsia="ru-RU"/>
              </w:rPr>
            </w:pPr>
          </w:p>
        </w:tc>
        <w:tc>
          <w:tcPr>
            <w:tcW w:w="709" w:type="dxa"/>
          </w:tcPr>
          <w:p w:rsidR="00336ED1" w:rsidRPr="0061782A" w:rsidRDefault="00695B7C" w:rsidP="00EB73DE">
            <w:pPr>
              <w:rPr>
                <w:rFonts w:ascii="Times New Roman" w:hAnsi="Times New Roman"/>
                <w:sz w:val="24"/>
                <w:szCs w:val="24"/>
                <w:lang w:eastAsia="ru-RU"/>
              </w:rPr>
            </w:pPr>
            <w:r w:rsidRPr="0061782A">
              <w:rPr>
                <w:rFonts w:ascii="Times New Roman" w:hAnsi="Times New Roman"/>
                <w:sz w:val="24"/>
                <w:szCs w:val="24"/>
                <w:lang w:eastAsia="ru-RU"/>
              </w:rPr>
              <w:t>10</w:t>
            </w:r>
            <w:r w:rsidR="00EB73DE" w:rsidRPr="0061782A">
              <w:rPr>
                <w:rFonts w:ascii="Times New Roman" w:hAnsi="Times New Roman"/>
                <w:sz w:val="24"/>
                <w:szCs w:val="24"/>
                <w:lang w:eastAsia="ru-RU"/>
              </w:rPr>
              <w:t>6</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bCs/>
                <w:sz w:val="24"/>
                <w:szCs w:val="24"/>
                <w:lang w:eastAsia="ar-SA"/>
              </w:rPr>
              <w:t>Статья 5</w:t>
            </w:r>
            <w:r w:rsidR="002516CF" w:rsidRPr="0061782A">
              <w:rPr>
                <w:rFonts w:ascii="Times New Roman" w:hAnsi="Times New Roman"/>
                <w:b/>
                <w:bCs/>
                <w:sz w:val="24"/>
                <w:szCs w:val="24"/>
                <w:lang w:eastAsia="ar-SA"/>
              </w:rPr>
              <w:t>6</w:t>
            </w:r>
            <w:r w:rsidRPr="0061782A">
              <w:rPr>
                <w:rFonts w:ascii="Times New Roman" w:hAnsi="Times New Roman"/>
                <w:b/>
                <w:bCs/>
                <w:sz w:val="24"/>
                <w:szCs w:val="24"/>
                <w:lang w:eastAsia="ar-SA"/>
              </w:rPr>
              <w:t>.</w:t>
            </w:r>
          </w:p>
        </w:tc>
        <w:tc>
          <w:tcPr>
            <w:tcW w:w="7229" w:type="dxa"/>
          </w:tcPr>
          <w:p w:rsidR="00B9282F" w:rsidRPr="0061782A" w:rsidRDefault="00B9282F" w:rsidP="00CE75A0">
            <w:pPr>
              <w:autoSpaceDE w:val="0"/>
              <w:autoSpaceDN w:val="0"/>
              <w:adjustRightInd w:val="0"/>
              <w:jc w:val="left"/>
              <w:rPr>
                <w:rFonts w:ascii="Times New Roman" w:hAnsi="Times New Roman"/>
                <w:bCs/>
                <w:sz w:val="24"/>
                <w:szCs w:val="24"/>
                <w:lang w:eastAsia="ar-SA"/>
              </w:rPr>
            </w:pPr>
            <w:r w:rsidRPr="0061782A">
              <w:rPr>
                <w:rFonts w:ascii="Times New Roman" w:hAnsi="Times New Roman"/>
                <w:bCs/>
                <w:sz w:val="24"/>
                <w:szCs w:val="24"/>
                <w:lang w:eastAsia="ar-SA"/>
              </w:rPr>
              <w:t xml:space="preserve">Градостроительный регламент зоны </w:t>
            </w:r>
            <w:proofErr w:type="spellStart"/>
            <w:r w:rsidRPr="0061782A">
              <w:rPr>
                <w:rFonts w:ascii="Times New Roman" w:hAnsi="Times New Roman"/>
                <w:bCs/>
                <w:sz w:val="24"/>
                <w:szCs w:val="24"/>
                <w:lang w:eastAsia="ar-SA"/>
              </w:rPr>
              <w:t>ре</w:t>
            </w:r>
            <w:proofErr w:type="gramStart"/>
            <w:r w:rsidR="002516CF" w:rsidRPr="0061782A">
              <w:rPr>
                <w:rFonts w:ascii="Times New Roman" w:hAnsi="Times New Roman"/>
                <w:bCs/>
                <w:sz w:val="24"/>
                <w:szCs w:val="24"/>
                <w:lang w:eastAsia="ar-SA"/>
              </w:rPr>
              <w:t>,</w:t>
            </w:r>
            <w:r w:rsidRPr="0061782A">
              <w:rPr>
                <w:rFonts w:ascii="Times New Roman" w:hAnsi="Times New Roman"/>
                <w:bCs/>
                <w:sz w:val="24"/>
                <w:szCs w:val="24"/>
                <w:lang w:eastAsia="ar-SA"/>
              </w:rPr>
              <w:t>к</w:t>
            </w:r>
            <w:proofErr w:type="gramEnd"/>
            <w:r w:rsidRPr="0061782A">
              <w:rPr>
                <w:rFonts w:ascii="Times New Roman" w:hAnsi="Times New Roman"/>
                <w:bCs/>
                <w:sz w:val="24"/>
                <w:szCs w:val="24"/>
                <w:lang w:eastAsia="ar-SA"/>
              </w:rPr>
              <w:t>ультивации</w:t>
            </w:r>
            <w:proofErr w:type="spellEnd"/>
            <w:r w:rsidRPr="0061782A">
              <w:rPr>
                <w:rFonts w:ascii="Times New Roman" w:hAnsi="Times New Roman"/>
                <w:bCs/>
                <w:sz w:val="24"/>
                <w:szCs w:val="24"/>
                <w:lang w:eastAsia="ar-SA"/>
              </w:rPr>
              <w:t xml:space="preserve"> территорий, используемых для </w:t>
            </w:r>
            <w:r w:rsidRPr="0061782A">
              <w:rPr>
                <w:rFonts w:ascii="Times New Roman" w:eastAsiaTheme="minorHAnsi" w:hAnsi="Times New Roman"/>
                <w:sz w:val="24"/>
                <w:szCs w:val="24"/>
              </w:rPr>
              <w:t xml:space="preserve">размещения, хранения, захоронения, утилизации, накопления, обработки, обезвреживания отходов производства и потребления </w:t>
            </w:r>
            <w:r w:rsidRPr="0061782A">
              <w:rPr>
                <w:rFonts w:ascii="Times New Roman" w:hAnsi="Times New Roman"/>
                <w:bCs/>
                <w:sz w:val="24"/>
                <w:szCs w:val="24"/>
                <w:lang w:eastAsia="ar-SA"/>
              </w:rPr>
              <w:t>(С-3)</w:t>
            </w:r>
          </w:p>
          <w:p w:rsidR="00336ED1" w:rsidRPr="0061782A" w:rsidRDefault="00B9282F" w:rsidP="00CE75A0">
            <w:pPr>
              <w:autoSpaceDE w:val="0"/>
              <w:autoSpaceDN w:val="0"/>
              <w:adjustRightInd w:val="0"/>
              <w:rPr>
                <w:rFonts w:ascii="Times New Roman" w:hAnsi="Times New Roman"/>
                <w:sz w:val="24"/>
                <w:szCs w:val="24"/>
                <w:lang w:eastAsia="ru-RU"/>
              </w:rPr>
            </w:pPr>
            <w:r w:rsidRPr="0061782A">
              <w:rPr>
                <w:rFonts w:ascii="Times New Roman" w:hAnsi="Times New Roman"/>
                <w:bCs/>
                <w:sz w:val="24"/>
                <w:szCs w:val="24"/>
                <w:lang w:eastAsia="ar-SA"/>
              </w:rPr>
              <w:t xml:space="preserve"> </w:t>
            </w:r>
          </w:p>
        </w:tc>
        <w:tc>
          <w:tcPr>
            <w:tcW w:w="709" w:type="dxa"/>
          </w:tcPr>
          <w:p w:rsidR="00336ED1" w:rsidRPr="0061782A" w:rsidRDefault="00695B7C" w:rsidP="006A206F">
            <w:pPr>
              <w:rPr>
                <w:rFonts w:ascii="Times New Roman" w:hAnsi="Times New Roman"/>
                <w:sz w:val="24"/>
                <w:szCs w:val="24"/>
                <w:lang w:eastAsia="ru-RU"/>
              </w:rPr>
            </w:pPr>
            <w:r w:rsidRPr="0061782A">
              <w:rPr>
                <w:rFonts w:ascii="Times New Roman" w:hAnsi="Times New Roman"/>
                <w:sz w:val="24"/>
                <w:szCs w:val="24"/>
                <w:lang w:eastAsia="ru-RU"/>
              </w:rPr>
              <w:t>10</w:t>
            </w:r>
            <w:r w:rsidR="006A206F" w:rsidRPr="0061782A">
              <w:rPr>
                <w:rFonts w:ascii="Times New Roman" w:hAnsi="Times New Roman"/>
                <w:sz w:val="24"/>
                <w:szCs w:val="24"/>
                <w:lang w:eastAsia="ru-RU"/>
              </w:rPr>
              <w:t>8</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sz w:val="24"/>
                <w:szCs w:val="24"/>
                <w:lang w:eastAsia="ru-RU"/>
              </w:rPr>
            </w:pPr>
            <w:r w:rsidRPr="0061782A">
              <w:rPr>
                <w:rFonts w:ascii="Times New Roman" w:hAnsi="Times New Roman"/>
                <w:b/>
                <w:bCs/>
                <w:sz w:val="24"/>
                <w:szCs w:val="24"/>
              </w:rPr>
              <w:t>Статья 5</w:t>
            </w:r>
            <w:r w:rsidR="002516CF" w:rsidRPr="0061782A">
              <w:rPr>
                <w:rFonts w:ascii="Times New Roman" w:hAnsi="Times New Roman"/>
                <w:b/>
                <w:bCs/>
                <w:sz w:val="24"/>
                <w:szCs w:val="24"/>
              </w:rPr>
              <w:t>7</w:t>
            </w:r>
            <w:r w:rsidRPr="0061782A">
              <w:rPr>
                <w:rFonts w:ascii="Times New Roman" w:hAnsi="Times New Roman"/>
                <w:b/>
                <w:bCs/>
                <w:sz w:val="24"/>
                <w:szCs w:val="24"/>
              </w:rPr>
              <w:t>.</w:t>
            </w:r>
          </w:p>
        </w:tc>
        <w:tc>
          <w:tcPr>
            <w:tcW w:w="7229" w:type="dxa"/>
          </w:tcPr>
          <w:p w:rsidR="00336ED1" w:rsidRPr="0061782A" w:rsidRDefault="00336ED1" w:rsidP="00CE75A0">
            <w:pPr>
              <w:pStyle w:val="af5"/>
              <w:spacing w:before="0"/>
              <w:ind w:firstLine="0"/>
              <w:jc w:val="left"/>
              <w:rPr>
                <w:rFonts w:ascii="Times New Roman" w:hAnsi="Times New Roman" w:cs="Times New Roman"/>
                <w:bCs/>
                <w:lang w:eastAsia="ar-SA"/>
              </w:rPr>
            </w:pPr>
            <w:r w:rsidRPr="0061782A">
              <w:rPr>
                <w:rFonts w:ascii="Times New Roman" w:hAnsi="Times New Roman" w:cs="Times New Roman"/>
                <w:bCs/>
                <w:lang w:eastAsia="ar-SA"/>
              </w:rPr>
              <w:t>Градостроительный регламент зоны насаждений специального назначения (С-4)</w:t>
            </w:r>
          </w:p>
          <w:p w:rsidR="00336ED1" w:rsidRPr="0061782A" w:rsidRDefault="00336ED1" w:rsidP="00CE75A0">
            <w:pPr>
              <w:autoSpaceDE w:val="0"/>
              <w:autoSpaceDN w:val="0"/>
              <w:adjustRightInd w:val="0"/>
              <w:jc w:val="left"/>
              <w:outlineLvl w:val="2"/>
              <w:rPr>
                <w:rFonts w:ascii="Times New Roman" w:hAnsi="Times New Roman"/>
                <w:sz w:val="24"/>
                <w:szCs w:val="24"/>
                <w:lang w:eastAsia="ru-RU"/>
              </w:rPr>
            </w:pPr>
          </w:p>
        </w:tc>
        <w:tc>
          <w:tcPr>
            <w:tcW w:w="709" w:type="dxa"/>
          </w:tcPr>
          <w:p w:rsidR="00336ED1" w:rsidRPr="0061782A" w:rsidRDefault="00695B7C" w:rsidP="006A206F">
            <w:pPr>
              <w:rPr>
                <w:rFonts w:ascii="Times New Roman" w:hAnsi="Times New Roman"/>
                <w:sz w:val="24"/>
                <w:szCs w:val="24"/>
                <w:lang w:eastAsia="ru-RU"/>
              </w:rPr>
            </w:pPr>
            <w:r w:rsidRPr="0061782A">
              <w:rPr>
                <w:rFonts w:ascii="Times New Roman" w:hAnsi="Times New Roman"/>
                <w:sz w:val="24"/>
                <w:szCs w:val="24"/>
                <w:lang w:eastAsia="ru-RU"/>
              </w:rPr>
              <w:t>10</w:t>
            </w:r>
            <w:r w:rsidR="006A206F" w:rsidRPr="0061782A">
              <w:rPr>
                <w:rFonts w:ascii="Times New Roman" w:hAnsi="Times New Roman"/>
                <w:sz w:val="24"/>
                <w:szCs w:val="24"/>
                <w:lang w:eastAsia="ru-RU"/>
              </w:rPr>
              <w:t>9</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bCs/>
                <w:sz w:val="24"/>
                <w:szCs w:val="24"/>
              </w:rPr>
            </w:pPr>
            <w:r w:rsidRPr="0061782A">
              <w:rPr>
                <w:rFonts w:ascii="Times New Roman" w:hAnsi="Times New Roman"/>
                <w:b/>
                <w:bCs/>
                <w:sz w:val="24"/>
                <w:szCs w:val="24"/>
                <w:lang w:eastAsia="ar-SA"/>
              </w:rPr>
              <w:lastRenderedPageBreak/>
              <w:t>Статья 5</w:t>
            </w:r>
            <w:r w:rsidR="002516CF" w:rsidRPr="0061782A">
              <w:rPr>
                <w:rFonts w:ascii="Times New Roman" w:hAnsi="Times New Roman"/>
                <w:b/>
                <w:bCs/>
                <w:sz w:val="24"/>
                <w:szCs w:val="24"/>
                <w:lang w:eastAsia="ar-SA"/>
              </w:rPr>
              <w:t>8</w:t>
            </w:r>
            <w:r w:rsidRPr="0061782A">
              <w:rPr>
                <w:rFonts w:ascii="Times New Roman" w:hAnsi="Times New Roman"/>
                <w:b/>
                <w:bCs/>
                <w:sz w:val="24"/>
                <w:szCs w:val="24"/>
                <w:lang w:eastAsia="ar-SA"/>
              </w:rPr>
              <w:t>.</w:t>
            </w:r>
          </w:p>
        </w:tc>
        <w:tc>
          <w:tcPr>
            <w:tcW w:w="7229" w:type="dxa"/>
          </w:tcPr>
          <w:p w:rsidR="00336ED1" w:rsidRPr="0061782A" w:rsidRDefault="00336ED1" w:rsidP="00CE75A0">
            <w:pPr>
              <w:pStyle w:val="af5"/>
              <w:spacing w:before="0"/>
              <w:ind w:firstLine="0"/>
              <w:jc w:val="left"/>
              <w:rPr>
                <w:rFonts w:ascii="Times New Roman" w:hAnsi="Times New Roman" w:cs="Times New Roman"/>
                <w:bCs/>
                <w:lang w:eastAsia="ar-SA"/>
              </w:rPr>
            </w:pPr>
            <w:r w:rsidRPr="0061782A">
              <w:rPr>
                <w:rFonts w:ascii="Times New Roman" w:hAnsi="Times New Roman" w:cs="Times New Roman"/>
                <w:bCs/>
                <w:lang w:eastAsia="ar-SA"/>
              </w:rPr>
              <w:t xml:space="preserve">Градостроительный регламент зоны </w:t>
            </w:r>
            <w:r w:rsidRPr="0061782A">
              <w:rPr>
                <w:rFonts w:ascii="Times New Roman" w:eastAsia="Calibri" w:hAnsi="Times New Roman" w:cs="Times New Roman"/>
              </w:rPr>
              <w:t>реформирования территорий производственно-коммунального назначения в территории общественного и жилого назначения (ЗР-1)</w:t>
            </w:r>
          </w:p>
          <w:p w:rsidR="00336ED1" w:rsidRPr="0061782A" w:rsidRDefault="00336ED1" w:rsidP="00CE75A0">
            <w:pPr>
              <w:tabs>
                <w:tab w:val="num" w:pos="0"/>
              </w:tabs>
              <w:jc w:val="left"/>
              <w:rPr>
                <w:rFonts w:ascii="Times New Roman" w:hAnsi="Times New Roman"/>
                <w:sz w:val="24"/>
                <w:szCs w:val="24"/>
              </w:rPr>
            </w:pPr>
          </w:p>
        </w:tc>
        <w:tc>
          <w:tcPr>
            <w:tcW w:w="709" w:type="dxa"/>
          </w:tcPr>
          <w:p w:rsidR="00336ED1" w:rsidRPr="0061782A" w:rsidRDefault="00695B7C" w:rsidP="006A206F">
            <w:pPr>
              <w:rPr>
                <w:rFonts w:ascii="Times New Roman" w:hAnsi="Times New Roman"/>
                <w:sz w:val="24"/>
                <w:szCs w:val="24"/>
                <w:lang w:eastAsia="ru-RU"/>
              </w:rPr>
            </w:pPr>
            <w:r w:rsidRPr="0061782A">
              <w:rPr>
                <w:rFonts w:ascii="Times New Roman" w:hAnsi="Times New Roman"/>
                <w:sz w:val="24"/>
                <w:szCs w:val="24"/>
                <w:lang w:eastAsia="ru-RU"/>
              </w:rPr>
              <w:t>1</w:t>
            </w:r>
            <w:r w:rsidR="006A206F" w:rsidRPr="0061782A">
              <w:rPr>
                <w:rFonts w:ascii="Times New Roman" w:hAnsi="Times New Roman"/>
                <w:sz w:val="24"/>
                <w:szCs w:val="24"/>
                <w:lang w:eastAsia="ru-RU"/>
              </w:rPr>
              <w:t>10</w:t>
            </w:r>
          </w:p>
        </w:tc>
      </w:tr>
      <w:tr w:rsidR="00336ED1" w:rsidRPr="0061782A" w:rsidTr="002516CF">
        <w:trPr>
          <w:cantSplit/>
          <w:trHeight w:val="567"/>
        </w:trPr>
        <w:tc>
          <w:tcPr>
            <w:tcW w:w="1668" w:type="dxa"/>
          </w:tcPr>
          <w:p w:rsidR="00336ED1" w:rsidRPr="0061782A" w:rsidRDefault="00336ED1" w:rsidP="002516CF">
            <w:pPr>
              <w:jc w:val="left"/>
              <w:rPr>
                <w:rFonts w:ascii="Times New Roman" w:hAnsi="Times New Roman"/>
                <w:b/>
                <w:bCs/>
                <w:sz w:val="24"/>
                <w:szCs w:val="24"/>
              </w:rPr>
            </w:pPr>
            <w:r w:rsidRPr="0061782A">
              <w:rPr>
                <w:rFonts w:ascii="Times New Roman" w:hAnsi="Times New Roman"/>
                <w:b/>
                <w:bCs/>
                <w:sz w:val="24"/>
                <w:szCs w:val="24"/>
                <w:lang w:eastAsia="ar-SA"/>
              </w:rPr>
              <w:t>Статья 5</w:t>
            </w:r>
            <w:r w:rsidR="002516CF" w:rsidRPr="0061782A">
              <w:rPr>
                <w:rFonts w:ascii="Times New Roman" w:hAnsi="Times New Roman"/>
                <w:b/>
                <w:bCs/>
                <w:sz w:val="24"/>
                <w:szCs w:val="24"/>
                <w:lang w:eastAsia="ar-SA"/>
              </w:rPr>
              <w:t>9</w:t>
            </w:r>
            <w:r w:rsidRPr="0061782A">
              <w:rPr>
                <w:rFonts w:ascii="Times New Roman" w:hAnsi="Times New Roman"/>
                <w:b/>
                <w:bCs/>
                <w:sz w:val="24"/>
                <w:szCs w:val="24"/>
                <w:lang w:eastAsia="ar-SA"/>
              </w:rPr>
              <w:t>.</w:t>
            </w:r>
          </w:p>
        </w:tc>
        <w:tc>
          <w:tcPr>
            <w:tcW w:w="7229" w:type="dxa"/>
          </w:tcPr>
          <w:p w:rsidR="00336ED1" w:rsidRPr="0061782A" w:rsidRDefault="00336ED1" w:rsidP="00CE75A0">
            <w:pPr>
              <w:autoSpaceDE w:val="0"/>
              <w:autoSpaceDN w:val="0"/>
              <w:adjustRightInd w:val="0"/>
              <w:jc w:val="left"/>
              <w:rPr>
                <w:rFonts w:ascii="Times New Roman" w:hAnsi="Times New Roman"/>
                <w:bCs/>
                <w:sz w:val="24"/>
                <w:szCs w:val="24"/>
                <w:lang w:eastAsia="ar-SA"/>
              </w:rPr>
            </w:pPr>
            <w:r w:rsidRPr="0061782A">
              <w:rPr>
                <w:rFonts w:ascii="Times New Roman" w:hAnsi="Times New Roman"/>
                <w:bCs/>
                <w:sz w:val="24"/>
                <w:szCs w:val="24"/>
                <w:lang w:eastAsia="ar-SA"/>
              </w:rPr>
              <w:t xml:space="preserve">Градостроительный регламент зоны </w:t>
            </w:r>
            <w:r w:rsidRPr="0061782A">
              <w:rPr>
                <w:rFonts w:ascii="Times New Roman" w:eastAsia="Calibri" w:hAnsi="Times New Roman"/>
                <w:sz w:val="24"/>
                <w:szCs w:val="24"/>
              </w:rPr>
              <w:t xml:space="preserve">реформирования территорий </w:t>
            </w:r>
            <w:r w:rsidRPr="0061782A">
              <w:rPr>
                <w:rFonts w:ascii="Times New Roman" w:eastAsiaTheme="minorHAnsi" w:hAnsi="Times New Roman"/>
                <w:sz w:val="24"/>
                <w:szCs w:val="24"/>
              </w:rPr>
              <w:t xml:space="preserve">сельскохозяйственного назначения </w:t>
            </w:r>
            <w:r w:rsidRPr="0061782A">
              <w:rPr>
                <w:rFonts w:ascii="Times New Roman" w:eastAsia="Calibri" w:hAnsi="Times New Roman"/>
                <w:sz w:val="24"/>
                <w:szCs w:val="24"/>
              </w:rPr>
              <w:t>в территории жилого назначения (ЗР-2)</w:t>
            </w:r>
          </w:p>
          <w:p w:rsidR="00336ED1" w:rsidRPr="0061782A" w:rsidRDefault="00336ED1" w:rsidP="00CE75A0">
            <w:pPr>
              <w:tabs>
                <w:tab w:val="num" w:pos="0"/>
              </w:tabs>
              <w:jc w:val="left"/>
              <w:rPr>
                <w:rFonts w:ascii="Times New Roman" w:hAnsi="Times New Roman"/>
                <w:sz w:val="24"/>
                <w:szCs w:val="24"/>
              </w:rPr>
            </w:pPr>
          </w:p>
        </w:tc>
        <w:tc>
          <w:tcPr>
            <w:tcW w:w="709" w:type="dxa"/>
          </w:tcPr>
          <w:p w:rsidR="00336ED1" w:rsidRPr="0061782A" w:rsidRDefault="00695B7C" w:rsidP="006A206F">
            <w:pPr>
              <w:rPr>
                <w:rFonts w:ascii="Times New Roman" w:hAnsi="Times New Roman"/>
                <w:sz w:val="24"/>
                <w:szCs w:val="24"/>
                <w:lang w:eastAsia="ru-RU"/>
              </w:rPr>
            </w:pPr>
            <w:r w:rsidRPr="0061782A">
              <w:rPr>
                <w:rFonts w:ascii="Times New Roman" w:hAnsi="Times New Roman"/>
                <w:sz w:val="24"/>
                <w:szCs w:val="24"/>
                <w:lang w:eastAsia="ru-RU"/>
              </w:rPr>
              <w:t>11</w:t>
            </w:r>
            <w:r w:rsidR="006A206F" w:rsidRPr="0061782A">
              <w:rPr>
                <w:rFonts w:ascii="Times New Roman" w:hAnsi="Times New Roman"/>
                <w:sz w:val="24"/>
                <w:szCs w:val="24"/>
                <w:lang w:eastAsia="ru-RU"/>
              </w:rPr>
              <w:t>3</w:t>
            </w:r>
          </w:p>
        </w:tc>
      </w:tr>
      <w:tr w:rsidR="006C35C0" w:rsidRPr="0061782A" w:rsidTr="002516CF">
        <w:trPr>
          <w:cantSplit/>
          <w:trHeight w:val="567"/>
        </w:trPr>
        <w:tc>
          <w:tcPr>
            <w:tcW w:w="1668" w:type="dxa"/>
          </w:tcPr>
          <w:p w:rsidR="006C35C0" w:rsidRPr="0061782A" w:rsidRDefault="006C35C0" w:rsidP="002516CF">
            <w:pPr>
              <w:rPr>
                <w:rFonts w:ascii="Times New Roman" w:hAnsi="Times New Roman"/>
                <w:b/>
                <w:bCs/>
                <w:sz w:val="24"/>
                <w:szCs w:val="24"/>
                <w:lang w:eastAsia="ar-SA"/>
              </w:rPr>
            </w:pPr>
            <w:r w:rsidRPr="0061782A">
              <w:rPr>
                <w:rFonts w:ascii="Times New Roman" w:hAnsi="Times New Roman"/>
                <w:b/>
                <w:bCs/>
                <w:sz w:val="24"/>
                <w:szCs w:val="24"/>
                <w:lang w:eastAsia="ar-SA"/>
              </w:rPr>
              <w:t>Статья 60.</w:t>
            </w:r>
          </w:p>
        </w:tc>
        <w:tc>
          <w:tcPr>
            <w:tcW w:w="7229" w:type="dxa"/>
          </w:tcPr>
          <w:p w:rsidR="006C35C0" w:rsidRPr="0061782A" w:rsidRDefault="006C35C0" w:rsidP="006C35C0">
            <w:pPr>
              <w:autoSpaceDE w:val="0"/>
              <w:autoSpaceDN w:val="0"/>
              <w:adjustRightInd w:val="0"/>
              <w:jc w:val="left"/>
              <w:rPr>
                <w:rFonts w:ascii="Times New Roman" w:hAnsi="Times New Roman"/>
                <w:bCs/>
                <w:sz w:val="24"/>
                <w:szCs w:val="24"/>
                <w:lang w:eastAsia="ar-SA"/>
              </w:rPr>
            </w:pPr>
            <w:r w:rsidRPr="0061782A">
              <w:rPr>
                <w:rFonts w:ascii="Times New Roman" w:hAnsi="Times New Roman"/>
                <w:bCs/>
                <w:sz w:val="24"/>
                <w:szCs w:val="24"/>
                <w:lang w:eastAsia="ar-SA"/>
              </w:rPr>
              <w:t xml:space="preserve">Градостроительный регламент зоны </w:t>
            </w:r>
            <w:r w:rsidRPr="0061782A">
              <w:rPr>
                <w:rFonts w:ascii="Times New Roman" w:eastAsia="Calibri" w:hAnsi="Times New Roman"/>
                <w:sz w:val="24"/>
                <w:szCs w:val="24"/>
              </w:rPr>
              <w:t>улично-дорожной сети (УДС)</w:t>
            </w:r>
          </w:p>
          <w:p w:rsidR="006C35C0" w:rsidRPr="0061782A" w:rsidRDefault="006C35C0" w:rsidP="00CE75A0">
            <w:pPr>
              <w:autoSpaceDE w:val="0"/>
              <w:autoSpaceDN w:val="0"/>
              <w:adjustRightInd w:val="0"/>
              <w:rPr>
                <w:rFonts w:ascii="Times New Roman" w:hAnsi="Times New Roman"/>
                <w:bCs/>
                <w:sz w:val="24"/>
                <w:szCs w:val="24"/>
                <w:lang w:eastAsia="ar-SA"/>
              </w:rPr>
            </w:pPr>
          </w:p>
        </w:tc>
        <w:tc>
          <w:tcPr>
            <w:tcW w:w="709" w:type="dxa"/>
          </w:tcPr>
          <w:p w:rsidR="006C35C0" w:rsidRPr="0061782A" w:rsidRDefault="006C35C0" w:rsidP="006A206F">
            <w:pPr>
              <w:rPr>
                <w:rFonts w:ascii="Times New Roman" w:hAnsi="Times New Roman"/>
                <w:sz w:val="24"/>
                <w:szCs w:val="24"/>
                <w:lang w:eastAsia="ru-RU"/>
              </w:rPr>
            </w:pPr>
            <w:r w:rsidRPr="0061782A">
              <w:rPr>
                <w:rFonts w:ascii="Times New Roman" w:hAnsi="Times New Roman"/>
                <w:sz w:val="24"/>
                <w:szCs w:val="24"/>
                <w:lang w:eastAsia="ru-RU"/>
              </w:rPr>
              <w:t>11</w:t>
            </w:r>
            <w:r w:rsidR="006A206F" w:rsidRPr="0061782A">
              <w:rPr>
                <w:rFonts w:ascii="Times New Roman" w:hAnsi="Times New Roman"/>
                <w:sz w:val="24"/>
                <w:szCs w:val="24"/>
                <w:lang w:eastAsia="ru-RU"/>
              </w:rPr>
              <w:t>9</w:t>
            </w:r>
          </w:p>
        </w:tc>
      </w:tr>
      <w:tr w:rsidR="00336ED1" w:rsidRPr="0061782A" w:rsidTr="002516CF">
        <w:trPr>
          <w:cantSplit/>
          <w:trHeight w:val="567"/>
        </w:trPr>
        <w:tc>
          <w:tcPr>
            <w:tcW w:w="1668" w:type="dxa"/>
          </w:tcPr>
          <w:p w:rsidR="00336ED1" w:rsidRPr="0061782A" w:rsidRDefault="00336ED1" w:rsidP="006C35C0">
            <w:pPr>
              <w:jc w:val="left"/>
              <w:rPr>
                <w:rFonts w:ascii="Times New Roman" w:hAnsi="Times New Roman"/>
                <w:b/>
                <w:bCs/>
                <w:sz w:val="24"/>
                <w:szCs w:val="24"/>
              </w:rPr>
            </w:pPr>
            <w:r w:rsidRPr="0061782A">
              <w:rPr>
                <w:rFonts w:ascii="Times New Roman" w:hAnsi="Times New Roman"/>
                <w:b/>
                <w:bCs/>
                <w:sz w:val="24"/>
                <w:szCs w:val="24"/>
                <w:lang w:eastAsia="ar-SA"/>
              </w:rPr>
              <w:t xml:space="preserve">Статья </w:t>
            </w:r>
            <w:r w:rsidR="002516CF" w:rsidRPr="0061782A">
              <w:rPr>
                <w:rFonts w:ascii="Times New Roman" w:hAnsi="Times New Roman"/>
                <w:b/>
                <w:bCs/>
                <w:sz w:val="24"/>
                <w:szCs w:val="24"/>
                <w:lang w:eastAsia="ar-SA"/>
              </w:rPr>
              <w:t>6</w:t>
            </w:r>
            <w:r w:rsidR="006C35C0" w:rsidRPr="0061782A">
              <w:rPr>
                <w:rFonts w:ascii="Times New Roman" w:hAnsi="Times New Roman"/>
                <w:b/>
                <w:bCs/>
                <w:sz w:val="24"/>
                <w:szCs w:val="24"/>
                <w:lang w:eastAsia="ar-SA"/>
              </w:rPr>
              <w:t>1</w:t>
            </w:r>
            <w:r w:rsidRPr="0061782A">
              <w:rPr>
                <w:rFonts w:ascii="Times New Roman" w:hAnsi="Times New Roman"/>
                <w:b/>
                <w:bCs/>
                <w:sz w:val="24"/>
                <w:szCs w:val="24"/>
                <w:lang w:eastAsia="ar-SA"/>
              </w:rPr>
              <w:t>.</w:t>
            </w:r>
          </w:p>
        </w:tc>
        <w:tc>
          <w:tcPr>
            <w:tcW w:w="7229" w:type="dxa"/>
          </w:tcPr>
          <w:p w:rsidR="00336ED1" w:rsidRPr="0061782A" w:rsidRDefault="00336ED1" w:rsidP="00CE75A0">
            <w:pPr>
              <w:tabs>
                <w:tab w:val="num" w:pos="0"/>
              </w:tabs>
              <w:rPr>
                <w:rFonts w:ascii="Times New Roman" w:hAnsi="Times New Roman"/>
                <w:sz w:val="24"/>
                <w:szCs w:val="24"/>
              </w:rPr>
            </w:pPr>
            <w:r w:rsidRPr="0061782A">
              <w:rPr>
                <w:rFonts w:ascii="Times New Roman" w:hAnsi="Times New Roman"/>
                <w:sz w:val="24"/>
                <w:szCs w:val="24"/>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Российской Федерации</w:t>
            </w:r>
          </w:p>
          <w:p w:rsidR="00336ED1" w:rsidRPr="0061782A" w:rsidRDefault="00336ED1" w:rsidP="00CE75A0">
            <w:pPr>
              <w:tabs>
                <w:tab w:val="num" w:pos="0"/>
              </w:tabs>
              <w:rPr>
                <w:rFonts w:ascii="Times New Roman" w:hAnsi="Times New Roman"/>
                <w:sz w:val="24"/>
                <w:szCs w:val="24"/>
              </w:rPr>
            </w:pPr>
          </w:p>
        </w:tc>
        <w:tc>
          <w:tcPr>
            <w:tcW w:w="709" w:type="dxa"/>
          </w:tcPr>
          <w:p w:rsidR="00336ED1" w:rsidRPr="0061782A" w:rsidRDefault="00695B7C" w:rsidP="006D0D18">
            <w:pPr>
              <w:rPr>
                <w:rFonts w:ascii="Times New Roman" w:hAnsi="Times New Roman"/>
                <w:sz w:val="24"/>
                <w:szCs w:val="24"/>
                <w:lang w:eastAsia="ru-RU"/>
              </w:rPr>
            </w:pPr>
            <w:r w:rsidRPr="0061782A">
              <w:rPr>
                <w:rFonts w:ascii="Times New Roman" w:hAnsi="Times New Roman"/>
                <w:sz w:val="24"/>
                <w:szCs w:val="24"/>
                <w:lang w:eastAsia="ru-RU"/>
              </w:rPr>
              <w:t>1</w:t>
            </w:r>
            <w:r w:rsidR="006D0D18" w:rsidRPr="0061782A">
              <w:rPr>
                <w:rFonts w:ascii="Times New Roman" w:hAnsi="Times New Roman"/>
                <w:sz w:val="24"/>
                <w:szCs w:val="24"/>
                <w:lang w:eastAsia="ru-RU"/>
              </w:rPr>
              <w:t>21</w:t>
            </w:r>
          </w:p>
        </w:tc>
      </w:tr>
      <w:tr w:rsidR="00336ED1" w:rsidRPr="0061782A" w:rsidTr="006D0D18">
        <w:trPr>
          <w:cantSplit/>
          <w:trHeight w:val="1503"/>
        </w:trPr>
        <w:tc>
          <w:tcPr>
            <w:tcW w:w="1668" w:type="dxa"/>
          </w:tcPr>
          <w:p w:rsidR="00336ED1" w:rsidRPr="0061782A" w:rsidRDefault="00336ED1" w:rsidP="006C35C0">
            <w:pPr>
              <w:jc w:val="left"/>
              <w:rPr>
                <w:rFonts w:ascii="Times New Roman" w:hAnsi="Times New Roman"/>
                <w:b/>
                <w:bCs/>
                <w:sz w:val="24"/>
                <w:szCs w:val="24"/>
              </w:rPr>
            </w:pPr>
            <w:r w:rsidRPr="0061782A">
              <w:rPr>
                <w:rFonts w:ascii="Times New Roman" w:hAnsi="Times New Roman"/>
                <w:b/>
                <w:bCs/>
                <w:sz w:val="24"/>
                <w:szCs w:val="24"/>
                <w:lang w:eastAsia="ar-SA"/>
              </w:rPr>
              <w:t xml:space="preserve">Статья </w:t>
            </w:r>
            <w:r w:rsidR="002516CF" w:rsidRPr="0061782A">
              <w:rPr>
                <w:rFonts w:ascii="Times New Roman" w:hAnsi="Times New Roman"/>
                <w:b/>
                <w:bCs/>
                <w:sz w:val="24"/>
                <w:szCs w:val="24"/>
                <w:lang w:eastAsia="ar-SA"/>
              </w:rPr>
              <w:t>6</w:t>
            </w:r>
            <w:r w:rsidR="006C35C0" w:rsidRPr="0061782A">
              <w:rPr>
                <w:rFonts w:ascii="Times New Roman" w:hAnsi="Times New Roman"/>
                <w:b/>
                <w:bCs/>
                <w:sz w:val="24"/>
                <w:szCs w:val="24"/>
                <w:lang w:eastAsia="ar-SA"/>
              </w:rPr>
              <w:t>2</w:t>
            </w:r>
            <w:r w:rsidRPr="0061782A">
              <w:rPr>
                <w:rFonts w:ascii="Times New Roman" w:hAnsi="Times New Roman"/>
                <w:b/>
                <w:bCs/>
                <w:sz w:val="24"/>
                <w:szCs w:val="24"/>
                <w:lang w:eastAsia="ar-SA"/>
              </w:rPr>
              <w:t>.</w:t>
            </w:r>
          </w:p>
        </w:tc>
        <w:tc>
          <w:tcPr>
            <w:tcW w:w="7229" w:type="dxa"/>
          </w:tcPr>
          <w:p w:rsidR="00336ED1" w:rsidRPr="0061782A" w:rsidRDefault="00336ED1" w:rsidP="00CE75A0">
            <w:pPr>
              <w:pStyle w:val="312"/>
              <w:tabs>
                <w:tab w:val="clear" w:pos="0"/>
                <w:tab w:val="clear" w:pos="2340"/>
                <w:tab w:val="left" w:pos="2268"/>
              </w:tabs>
              <w:spacing w:before="0" w:after="0"/>
              <w:ind w:firstLine="0"/>
              <w:rPr>
                <w:b w:val="0"/>
                <w:szCs w:val="24"/>
              </w:rPr>
            </w:pPr>
            <w:r w:rsidRPr="0061782A">
              <w:rPr>
                <w:b w:val="0"/>
                <w:szCs w:val="24"/>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336ED1" w:rsidRPr="0061782A" w:rsidRDefault="00336ED1" w:rsidP="00CE75A0">
            <w:pPr>
              <w:keepNext/>
              <w:numPr>
                <w:ilvl w:val="2"/>
                <w:numId w:val="0"/>
              </w:numPr>
              <w:tabs>
                <w:tab w:val="left" w:pos="2268"/>
              </w:tabs>
              <w:outlineLvl w:val="2"/>
              <w:rPr>
                <w:rFonts w:ascii="Times New Roman" w:hAnsi="Times New Roman"/>
                <w:sz w:val="24"/>
                <w:szCs w:val="24"/>
              </w:rPr>
            </w:pPr>
          </w:p>
        </w:tc>
        <w:tc>
          <w:tcPr>
            <w:tcW w:w="709" w:type="dxa"/>
          </w:tcPr>
          <w:p w:rsidR="00336ED1" w:rsidRPr="0061782A" w:rsidRDefault="00695B7C" w:rsidP="006D0D18">
            <w:pPr>
              <w:rPr>
                <w:rFonts w:ascii="Times New Roman" w:hAnsi="Times New Roman"/>
                <w:sz w:val="24"/>
                <w:szCs w:val="24"/>
                <w:lang w:eastAsia="ru-RU"/>
              </w:rPr>
            </w:pPr>
            <w:r w:rsidRPr="0061782A">
              <w:rPr>
                <w:rFonts w:ascii="Times New Roman" w:hAnsi="Times New Roman"/>
                <w:sz w:val="24"/>
                <w:szCs w:val="24"/>
                <w:lang w:eastAsia="ru-RU"/>
              </w:rPr>
              <w:t>12</w:t>
            </w:r>
            <w:r w:rsidR="006D0D18" w:rsidRPr="0061782A">
              <w:rPr>
                <w:rFonts w:ascii="Times New Roman" w:hAnsi="Times New Roman"/>
                <w:sz w:val="24"/>
                <w:szCs w:val="24"/>
                <w:lang w:eastAsia="ru-RU"/>
              </w:rPr>
              <w:t>7</w:t>
            </w:r>
          </w:p>
        </w:tc>
      </w:tr>
    </w:tbl>
    <w:p w:rsidR="00F941FE" w:rsidRPr="0061782A" w:rsidRDefault="00F941FE" w:rsidP="00CE75A0">
      <w:pPr>
        <w:pageBreakBefore/>
        <w:jc w:val="center"/>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lastRenderedPageBreak/>
        <w:t>Р</w:t>
      </w:r>
      <w:r w:rsidR="00CC420F" w:rsidRPr="0061782A">
        <w:rPr>
          <w:rFonts w:ascii="Times New Roman" w:eastAsiaTheme="minorHAnsi" w:hAnsi="Times New Roman"/>
          <w:b/>
          <w:sz w:val="24"/>
          <w:szCs w:val="24"/>
          <w:u w:val="single"/>
        </w:rPr>
        <w:t xml:space="preserve">АЗДЕЛ </w:t>
      </w:r>
      <w:r w:rsidRPr="0061782A">
        <w:rPr>
          <w:rFonts w:ascii="Times New Roman" w:eastAsiaTheme="minorHAnsi" w:hAnsi="Times New Roman"/>
          <w:b/>
          <w:sz w:val="24"/>
          <w:szCs w:val="24"/>
          <w:u w:val="single"/>
        </w:rPr>
        <w:t xml:space="preserve">I. ПОРЯДОК ПРИМЕНЕНИЯ ПРАВИЛ ЗЕМЛЕПОЛЬЗОВАНИЯ И ЗАСТРОЙКИ </w:t>
      </w:r>
      <w:r w:rsidR="00A23EF1" w:rsidRPr="0061782A">
        <w:rPr>
          <w:rFonts w:ascii="Times New Roman" w:eastAsiaTheme="minorHAnsi" w:hAnsi="Times New Roman"/>
          <w:b/>
          <w:sz w:val="24"/>
          <w:szCs w:val="24"/>
          <w:u w:val="single"/>
        </w:rPr>
        <w:t>Г. ВЛАДИКАВКАЗ</w:t>
      </w:r>
      <w:r w:rsidRPr="0061782A">
        <w:rPr>
          <w:rFonts w:ascii="Times New Roman" w:eastAsiaTheme="minorHAnsi" w:hAnsi="Times New Roman"/>
          <w:b/>
          <w:sz w:val="24"/>
          <w:szCs w:val="24"/>
          <w:u w:val="single"/>
        </w:rPr>
        <w:t xml:space="preserve"> И ВНЕСЕНИЯ В НИХ ИЗМЕНЕНИЙ</w:t>
      </w:r>
    </w:p>
    <w:p w:rsidR="00A23EF1" w:rsidRPr="0061782A" w:rsidRDefault="00A23EF1" w:rsidP="00CE75A0">
      <w:pPr>
        <w:jc w:val="center"/>
        <w:rPr>
          <w:rFonts w:ascii="Times New Roman" w:eastAsiaTheme="minorHAnsi" w:hAnsi="Times New Roman"/>
          <w:b/>
          <w:sz w:val="24"/>
          <w:szCs w:val="24"/>
        </w:rPr>
      </w:pPr>
    </w:p>
    <w:p w:rsidR="00F941FE" w:rsidRPr="0061782A" w:rsidRDefault="00195825" w:rsidP="00CE75A0">
      <w:pPr>
        <w:jc w:val="center"/>
        <w:rPr>
          <w:rFonts w:ascii="Times New Roman" w:eastAsiaTheme="minorHAnsi" w:hAnsi="Times New Roman"/>
          <w:b/>
          <w:sz w:val="24"/>
          <w:szCs w:val="24"/>
        </w:rPr>
      </w:pPr>
      <w:r w:rsidRPr="0061782A">
        <w:rPr>
          <w:rFonts w:ascii="Times New Roman" w:eastAsiaTheme="minorHAnsi" w:hAnsi="Times New Roman"/>
          <w:b/>
          <w:sz w:val="24"/>
          <w:szCs w:val="24"/>
        </w:rPr>
        <w:t>ГЛАВА</w:t>
      </w:r>
      <w:r w:rsidR="00F941FE" w:rsidRPr="0061782A">
        <w:rPr>
          <w:rFonts w:ascii="Times New Roman" w:eastAsiaTheme="minorHAnsi" w:hAnsi="Times New Roman"/>
          <w:b/>
          <w:sz w:val="24"/>
          <w:szCs w:val="24"/>
        </w:rPr>
        <w:t xml:space="preserve"> 1. РЕГУЛИРОВАНИЕ ЗЕМЛЕПОЛЬЗОВАНИЯ И ЗАСТРОЙКИ ОРГАНАМИ МЕСТНОГО САМОУПРАВЛЕНИЯ</w:t>
      </w:r>
    </w:p>
    <w:p w:rsidR="00F941FE" w:rsidRPr="0061782A" w:rsidRDefault="00F941FE" w:rsidP="00CE75A0">
      <w:pPr>
        <w:ind w:firstLine="709"/>
        <w:jc w:val="both"/>
        <w:rPr>
          <w:rFonts w:ascii="Times New Roman" w:eastAsiaTheme="minorHAnsi" w:hAnsi="Times New Roman"/>
          <w:sz w:val="24"/>
          <w:szCs w:val="24"/>
        </w:rPr>
      </w:pPr>
    </w:p>
    <w:p w:rsidR="005320BF" w:rsidRPr="0061782A" w:rsidRDefault="005320BF" w:rsidP="00CE75A0">
      <w:pPr>
        <w:ind w:firstLine="709"/>
        <w:jc w:val="both"/>
        <w:rPr>
          <w:rFonts w:ascii="Times New Roman" w:hAnsi="Times New Roman"/>
          <w:sz w:val="24"/>
          <w:szCs w:val="24"/>
          <w:lang w:eastAsia="ru-RU"/>
        </w:rPr>
      </w:pPr>
      <w:bookmarkStart w:id="0" w:name="_Toc200182813"/>
      <w:r w:rsidRPr="0061782A">
        <w:rPr>
          <w:rFonts w:ascii="Times New Roman" w:hAnsi="Times New Roman"/>
          <w:b/>
          <w:sz w:val="24"/>
          <w:szCs w:val="24"/>
          <w:lang w:eastAsia="ru-RU"/>
        </w:rPr>
        <w:t>Статья 1.</w:t>
      </w:r>
      <w:r w:rsidR="00EE763B" w:rsidRPr="0061782A">
        <w:rPr>
          <w:rFonts w:ascii="Times New Roman" w:hAnsi="Times New Roman"/>
          <w:sz w:val="24"/>
          <w:szCs w:val="24"/>
          <w:lang w:eastAsia="ru-RU"/>
        </w:rPr>
        <w:t xml:space="preserve"> </w:t>
      </w:r>
      <w:r w:rsidRPr="0061782A">
        <w:rPr>
          <w:rFonts w:ascii="Times New Roman" w:hAnsi="Times New Roman"/>
          <w:sz w:val="24"/>
          <w:szCs w:val="24"/>
          <w:lang w:eastAsia="ru-RU"/>
        </w:rPr>
        <w:t>Общие положения</w:t>
      </w:r>
      <w:bookmarkEnd w:id="0"/>
      <w:r w:rsidRPr="0061782A">
        <w:rPr>
          <w:rFonts w:ascii="Times New Roman" w:hAnsi="Times New Roman"/>
          <w:sz w:val="24"/>
          <w:szCs w:val="24"/>
          <w:lang w:eastAsia="ru-RU"/>
        </w:rPr>
        <w:t>.</w:t>
      </w:r>
    </w:p>
    <w:p w:rsidR="00A23EF1" w:rsidRPr="0061782A" w:rsidRDefault="00A23EF1" w:rsidP="00CE75A0">
      <w:pPr>
        <w:ind w:firstLine="709"/>
        <w:jc w:val="both"/>
        <w:rPr>
          <w:rFonts w:ascii="Times New Roman" w:hAnsi="Times New Roman"/>
          <w:strike/>
          <w:sz w:val="24"/>
          <w:szCs w:val="24"/>
          <w:lang w:eastAsia="ru-RU"/>
        </w:rPr>
      </w:pPr>
    </w:p>
    <w:p w:rsidR="007A36A4" w:rsidRPr="0061782A" w:rsidRDefault="00CD2CEC"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w:t>
      </w:r>
      <w:r w:rsidR="007A36A4" w:rsidRPr="0061782A">
        <w:rPr>
          <w:rFonts w:ascii="Times New Roman" w:eastAsiaTheme="minorHAnsi" w:hAnsi="Times New Roman"/>
          <w:sz w:val="24"/>
          <w:szCs w:val="24"/>
        </w:rPr>
        <w:t xml:space="preserve">Правила землепользования и застройки </w:t>
      </w:r>
      <w:proofErr w:type="gramStart"/>
      <w:r w:rsidRPr="0061782A">
        <w:rPr>
          <w:rFonts w:ascii="Times New Roman" w:hAnsi="Times New Roman"/>
          <w:sz w:val="24"/>
          <w:szCs w:val="24"/>
        </w:rPr>
        <w:t>г</w:t>
      </w:r>
      <w:proofErr w:type="gramEnd"/>
      <w:r w:rsidRPr="0061782A">
        <w:rPr>
          <w:rFonts w:ascii="Times New Roman" w:hAnsi="Times New Roman"/>
          <w:sz w:val="24"/>
          <w:szCs w:val="24"/>
        </w:rPr>
        <w:t xml:space="preserve">. Владикавказ (далее – Правила) </w:t>
      </w:r>
      <w:r w:rsidR="007A36A4" w:rsidRPr="0061782A">
        <w:rPr>
          <w:rFonts w:ascii="Times New Roman" w:eastAsiaTheme="minorHAnsi" w:hAnsi="Times New Roman"/>
          <w:sz w:val="24"/>
          <w:szCs w:val="24"/>
        </w:rPr>
        <w:t xml:space="preserve">- </w:t>
      </w:r>
      <w:r w:rsidRPr="0061782A">
        <w:rPr>
          <w:rFonts w:ascii="Times New Roman" w:eastAsiaTheme="minorHAnsi" w:hAnsi="Times New Roman"/>
          <w:sz w:val="24"/>
          <w:szCs w:val="24"/>
        </w:rPr>
        <w:t xml:space="preserve">являются </w:t>
      </w:r>
      <w:r w:rsidR="007A36A4" w:rsidRPr="0061782A">
        <w:rPr>
          <w:rFonts w:ascii="Times New Roman" w:eastAsiaTheme="minorHAnsi" w:hAnsi="Times New Roman"/>
          <w:sz w:val="24"/>
          <w:szCs w:val="24"/>
        </w:rPr>
        <w:t>документ</w:t>
      </w:r>
      <w:r w:rsidRPr="0061782A">
        <w:rPr>
          <w:rFonts w:ascii="Times New Roman" w:eastAsiaTheme="minorHAnsi" w:hAnsi="Times New Roman"/>
          <w:sz w:val="24"/>
          <w:szCs w:val="24"/>
        </w:rPr>
        <w:t>ом</w:t>
      </w:r>
      <w:r w:rsidR="007A36A4" w:rsidRPr="0061782A">
        <w:rPr>
          <w:rFonts w:ascii="Times New Roman" w:eastAsiaTheme="minorHAnsi" w:hAnsi="Times New Roman"/>
          <w:sz w:val="24"/>
          <w:szCs w:val="24"/>
        </w:rPr>
        <w:t xml:space="preserve"> градостроительного зонирования</w:t>
      </w:r>
      <w:r w:rsidR="00930EE9" w:rsidRPr="0061782A">
        <w:rPr>
          <w:rFonts w:ascii="Times New Roman" w:eastAsiaTheme="minorHAnsi" w:hAnsi="Times New Roman"/>
          <w:sz w:val="24"/>
          <w:szCs w:val="24"/>
        </w:rPr>
        <w:t xml:space="preserve">, </w:t>
      </w:r>
      <w:r w:rsidR="007A36A4" w:rsidRPr="0061782A">
        <w:rPr>
          <w:rFonts w:ascii="Times New Roman" w:eastAsiaTheme="minorHAnsi" w:hAnsi="Times New Roman"/>
          <w:sz w:val="24"/>
          <w:szCs w:val="24"/>
        </w:rPr>
        <w:t xml:space="preserve">в котором устанавливаются </w:t>
      </w:r>
      <w:r w:rsidR="00DF7BA1" w:rsidRPr="0061782A">
        <w:rPr>
          <w:rFonts w:ascii="Times New Roman" w:eastAsiaTheme="minorHAnsi" w:hAnsi="Times New Roman"/>
          <w:sz w:val="24"/>
          <w:szCs w:val="24"/>
        </w:rPr>
        <w:t xml:space="preserve">границы </w:t>
      </w:r>
      <w:r w:rsidR="007A36A4" w:rsidRPr="0061782A">
        <w:rPr>
          <w:rFonts w:ascii="Times New Roman" w:eastAsiaTheme="minorHAnsi" w:hAnsi="Times New Roman"/>
          <w:sz w:val="24"/>
          <w:szCs w:val="24"/>
        </w:rPr>
        <w:t>территориальны</w:t>
      </w:r>
      <w:r w:rsidR="00DF7BA1" w:rsidRPr="0061782A">
        <w:rPr>
          <w:rFonts w:ascii="Times New Roman" w:eastAsiaTheme="minorHAnsi" w:hAnsi="Times New Roman"/>
          <w:sz w:val="24"/>
          <w:szCs w:val="24"/>
        </w:rPr>
        <w:t>х</w:t>
      </w:r>
      <w:r w:rsidR="007A36A4" w:rsidRPr="0061782A">
        <w:rPr>
          <w:rFonts w:ascii="Times New Roman" w:eastAsiaTheme="minorHAnsi" w:hAnsi="Times New Roman"/>
          <w:sz w:val="24"/>
          <w:szCs w:val="24"/>
        </w:rPr>
        <w:t xml:space="preserve"> зон, градостроительные регламенты, порядок применения такого документа и порядок внесения в него изменений.</w:t>
      </w:r>
    </w:p>
    <w:p w:rsidR="005320BF" w:rsidRPr="0061782A" w:rsidRDefault="007A36A4"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CD2CEC" w:rsidRPr="0061782A">
        <w:rPr>
          <w:rFonts w:ascii="Times New Roman" w:hAnsi="Times New Roman" w:cs="Times New Roman"/>
        </w:rPr>
        <w:t>2. </w:t>
      </w:r>
      <w:proofErr w:type="gramStart"/>
      <w:r w:rsidR="005320BF" w:rsidRPr="0061782A">
        <w:rPr>
          <w:rFonts w:ascii="Times New Roman" w:hAnsi="Times New Roman" w:cs="Times New Roman"/>
        </w:rPr>
        <w:t xml:space="preserve">Правила </w:t>
      </w:r>
      <w:r w:rsidR="00CD2CEC" w:rsidRPr="0061782A">
        <w:rPr>
          <w:rFonts w:ascii="Times New Roman" w:hAnsi="Times New Roman" w:cs="Times New Roman"/>
        </w:rPr>
        <w:t>распространяют свое действие на территорию муниципального образования городского округа г. </w:t>
      </w:r>
      <w:r w:rsidR="005320BF" w:rsidRPr="0061782A">
        <w:rPr>
          <w:rFonts w:ascii="Times New Roman" w:hAnsi="Times New Roman" w:cs="Times New Roman"/>
        </w:rPr>
        <w:t xml:space="preserve">Владикавказ </w:t>
      </w:r>
      <w:r w:rsidR="006A0612" w:rsidRPr="0061782A">
        <w:rPr>
          <w:rFonts w:ascii="Times New Roman" w:hAnsi="Times New Roman" w:cs="Times New Roman"/>
        </w:rPr>
        <w:t xml:space="preserve">(далее - г. Владикавказ) </w:t>
      </w:r>
      <w:r w:rsidR="00CD2CEC" w:rsidRPr="0061782A">
        <w:rPr>
          <w:rFonts w:ascii="Times New Roman" w:hAnsi="Times New Roman" w:cs="Times New Roman"/>
        </w:rPr>
        <w:t xml:space="preserve">и разработаны в </w:t>
      </w:r>
      <w:r w:rsidR="005320BF" w:rsidRPr="0061782A">
        <w:rPr>
          <w:rFonts w:ascii="Times New Roman" w:hAnsi="Times New Roman" w:cs="Times New Roman"/>
        </w:rPr>
        <w:t xml:space="preserve">соответствии с Градостроительным, Земельным кодексом Российской Федерации, федеральными  законами и иными нормативными правовыми актами Российской Федерации, Республики Северная Осетия - Алания, Уставом Муниципального образования г. Владикавказ, генеральным планом </w:t>
      </w:r>
      <w:r w:rsidR="003C3F49" w:rsidRPr="0061782A">
        <w:rPr>
          <w:rFonts w:ascii="Times New Roman" w:hAnsi="Times New Roman" w:cs="Times New Roman"/>
        </w:rPr>
        <w:t xml:space="preserve">г. Владикавказ </w:t>
      </w:r>
      <w:r w:rsidR="005320BF" w:rsidRPr="0061782A">
        <w:rPr>
          <w:rFonts w:ascii="Times New Roman" w:hAnsi="Times New Roman" w:cs="Times New Roman"/>
        </w:rPr>
        <w:t>(</w:t>
      </w:r>
      <w:r w:rsidR="008311B8" w:rsidRPr="0061782A">
        <w:rPr>
          <w:rFonts w:ascii="Times New Roman" w:hAnsi="Times New Roman" w:cs="Times New Roman"/>
        </w:rPr>
        <w:t>в действующей редакции</w:t>
      </w:r>
      <w:r w:rsidR="005320BF" w:rsidRPr="0061782A">
        <w:rPr>
          <w:rFonts w:ascii="Times New Roman" w:hAnsi="Times New Roman" w:cs="Times New Roman"/>
        </w:rPr>
        <w:t>)</w:t>
      </w:r>
      <w:r w:rsidR="0019016E" w:rsidRPr="0061782A">
        <w:rPr>
          <w:rFonts w:ascii="Times New Roman" w:hAnsi="Times New Roman" w:cs="Times New Roman"/>
        </w:rPr>
        <w:t xml:space="preserve"> (далее - Генеральный план города)</w:t>
      </w:r>
      <w:r w:rsidR="005320BF" w:rsidRPr="0061782A">
        <w:rPr>
          <w:rFonts w:ascii="Times New Roman" w:hAnsi="Times New Roman" w:cs="Times New Roman"/>
        </w:rPr>
        <w:t>, а также с учетом положений иных</w:t>
      </w:r>
      <w:proofErr w:type="gramEnd"/>
      <w:r w:rsidR="005320BF" w:rsidRPr="0061782A">
        <w:rPr>
          <w:rFonts w:ascii="Times New Roman" w:hAnsi="Times New Roman" w:cs="Times New Roman"/>
        </w:rPr>
        <w:t xml:space="preserve"> актов и документов, определяющих основные направления социально-экономического и градостроительного развития города, охраны его культурного наследия, окружающей среды и рационального использования природных ресурсов.</w:t>
      </w:r>
    </w:p>
    <w:p w:rsidR="006A0612" w:rsidRPr="0061782A" w:rsidRDefault="006A0612" w:rsidP="00CE75A0">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 xml:space="preserve">3. Правила обязательны к исполнению всеми субъектами градостроительных отношений на территории </w:t>
      </w:r>
      <w:proofErr w:type="gramStart"/>
      <w:r w:rsidRPr="0061782A">
        <w:rPr>
          <w:rFonts w:ascii="Times New Roman" w:hAnsi="Times New Roman"/>
          <w:sz w:val="24"/>
          <w:szCs w:val="24"/>
        </w:rPr>
        <w:t>г</w:t>
      </w:r>
      <w:proofErr w:type="gramEnd"/>
      <w:r w:rsidRPr="0061782A">
        <w:rPr>
          <w:rFonts w:ascii="Times New Roman" w:hAnsi="Times New Roman"/>
          <w:sz w:val="24"/>
          <w:szCs w:val="24"/>
        </w:rPr>
        <w:t>. Владикавказ.</w:t>
      </w:r>
    </w:p>
    <w:p w:rsidR="006A0612" w:rsidRPr="0061782A" w:rsidRDefault="006A0612"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4. Правила в соответствии с Градостроительным </w:t>
      </w:r>
      <w:hyperlink r:id="rId8" w:history="1">
        <w:r w:rsidRPr="0061782A">
          <w:rPr>
            <w:rFonts w:ascii="Times New Roman" w:eastAsiaTheme="minorHAnsi" w:hAnsi="Times New Roman"/>
            <w:sz w:val="24"/>
            <w:szCs w:val="24"/>
          </w:rPr>
          <w:t>кодексом</w:t>
        </w:r>
      </w:hyperlink>
      <w:r w:rsidRPr="0061782A">
        <w:rPr>
          <w:rFonts w:ascii="Times New Roman" w:eastAsiaTheme="minorHAnsi" w:hAnsi="Times New Roman"/>
          <w:sz w:val="24"/>
          <w:szCs w:val="24"/>
        </w:rPr>
        <w:t xml:space="preserve"> Российской Федерации, Земельным </w:t>
      </w:r>
      <w:hyperlink r:id="rId9" w:history="1">
        <w:r w:rsidRPr="0061782A">
          <w:rPr>
            <w:rFonts w:ascii="Times New Roman" w:eastAsiaTheme="minorHAnsi" w:hAnsi="Times New Roman"/>
            <w:sz w:val="24"/>
            <w:szCs w:val="24"/>
          </w:rPr>
          <w:t>кодексом</w:t>
        </w:r>
      </w:hyperlink>
      <w:r w:rsidRPr="0061782A">
        <w:rPr>
          <w:rFonts w:ascii="Times New Roman" w:eastAsiaTheme="minorHAnsi" w:hAnsi="Times New Roman"/>
          <w:sz w:val="24"/>
          <w:szCs w:val="24"/>
        </w:rPr>
        <w:t xml:space="preserve"> Российской Федерации устанавливают порядок регулирования землепользования и застройки территории </w:t>
      </w:r>
      <w:proofErr w:type="gramStart"/>
      <w:r w:rsidRPr="0061782A">
        <w:rPr>
          <w:rFonts w:ascii="Times New Roman" w:hAnsi="Times New Roman"/>
          <w:sz w:val="24"/>
          <w:szCs w:val="24"/>
        </w:rPr>
        <w:t>г</w:t>
      </w:r>
      <w:proofErr w:type="gramEnd"/>
      <w:r w:rsidRPr="0061782A">
        <w:rPr>
          <w:rFonts w:ascii="Times New Roman" w:hAnsi="Times New Roman"/>
          <w:sz w:val="24"/>
          <w:szCs w:val="24"/>
        </w:rPr>
        <w:t>. Владикавказ</w:t>
      </w:r>
      <w:r w:rsidRPr="0061782A">
        <w:rPr>
          <w:rFonts w:ascii="Times New Roman" w:eastAsiaTheme="minorHAnsi" w:hAnsi="Times New Roman"/>
          <w:sz w:val="24"/>
          <w:szCs w:val="24"/>
        </w:rPr>
        <w:t xml:space="preserve">, основанный на градостроительном зонировании - делении всей территории </w:t>
      </w:r>
      <w:r w:rsidRPr="0061782A">
        <w:rPr>
          <w:rFonts w:ascii="Times New Roman" w:hAnsi="Times New Roman"/>
          <w:sz w:val="24"/>
          <w:szCs w:val="24"/>
        </w:rPr>
        <w:t>г. Владикавказ</w:t>
      </w:r>
      <w:r w:rsidRPr="0061782A">
        <w:rPr>
          <w:rFonts w:ascii="Times New Roman" w:eastAsiaTheme="minorHAnsi" w:hAnsi="Times New Roman"/>
          <w:sz w:val="24"/>
          <w:szCs w:val="24"/>
        </w:rPr>
        <w:t xml:space="preserve"> на территориальные зоны - и установлении для них градостроительных регламентов.</w:t>
      </w:r>
    </w:p>
    <w:p w:rsidR="00A23EF1" w:rsidRPr="0061782A" w:rsidRDefault="00A23EF1" w:rsidP="00CE75A0">
      <w:pPr>
        <w:ind w:firstLine="709"/>
        <w:jc w:val="both"/>
        <w:rPr>
          <w:rFonts w:ascii="Times New Roman" w:hAnsi="Times New Roman"/>
          <w:b/>
          <w:sz w:val="24"/>
          <w:szCs w:val="24"/>
          <w:lang w:eastAsia="ru-RU"/>
        </w:rPr>
      </w:pPr>
    </w:p>
    <w:p w:rsidR="00A23EF1" w:rsidRPr="0061782A" w:rsidRDefault="00A23EF1" w:rsidP="00CE75A0">
      <w:pPr>
        <w:ind w:firstLine="709"/>
        <w:jc w:val="both"/>
        <w:rPr>
          <w:rFonts w:ascii="Times New Roman" w:hAnsi="Times New Roman"/>
          <w:sz w:val="24"/>
          <w:szCs w:val="24"/>
          <w:lang w:eastAsia="ru-RU"/>
        </w:rPr>
      </w:pPr>
      <w:r w:rsidRPr="0061782A">
        <w:rPr>
          <w:rFonts w:ascii="Times New Roman" w:hAnsi="Times New Roman"/>
          <w:b/>
          <w:sz w:val="24"/>
          <w:szCs w:val="24"/>
        </w:rPr>
        <w:t>Статья 2.</w:t>
      </w:r>
      <w:r w:rsidRPr="0061782A">
        <w:rPr>
          <w:rFonts w:ascii="Times New Roman" w:hAnsi="Times New Roman"/>
          <w:sz w:val="24"/>
          <w:szCs w:val="24"/>
        </w:rPr>
        <w:t xml:space="preserve"> </w:t>
      </w:r>
      <w:r w:rsidRPr="0061782A">
        <w:rPr>
          <w:rFonts w:ascii="Times New Roman" w:hAnsi="Times New Roman"/>
          <w:sz w:val="24"/>
          <w:szCs w:val="24"/>
          <w:lang w:eastAsia="ru-RU"/>
        </w:rPr>
        <w:t>Термины и определения</w:t>
      </w:r>
      <w:r w:rsidR="000A7DF1" w:rsidRPr="0061782A">
        <w:rPr>
          <w:rFonts w:ascii="Times New Roman" w:hAnsi="Times New Roman"/>
          <w:sz w:val="24"/>
          <w:szCs w:val="24"/>
          <w:lang w:eastAsia="ru-RU"/>
        </w:rPr>
        <w:t>, используемые в Правилах</w:t>
      </w:r>
      <w:r w:rsidRPr="0061782A">
        <w:rPr>
          <w:rFonts w:ascii="Times New Roman" w:hAnsi="Times New Roman"/>
          <w:sz w:val="24"/>
          <w:szCs w:val="24"/>
          <w:lang w:eastAsia="ru-RU"/>
        </w:rPr>
        <w:t>.</w:t>
      </w:r>
    </w:p>
    <w:p w:rsidR="00D42C95" w:rsidRPr="0061782A" w:rsidRDefault="00D42C95" w:rsidP="00CE75A0">
      <w:pPr>
        <w:ind w:firstLine="709"/>
        <w:jc w:val="both"/>
        <w:rPr>
          <w:rFonts w:ascii="Times New Roman" w:hAnsi="Times New Roman"/>
          <w:sz w:val="24"/>
          <w:szCs w:val="24"/>
          <w:lang w:eastAsia="ru-RU"/>
        </w:rPr>
      </w:pPr>
    </w:p>
    <w:p w:rsidR="003C3F49" w:rsidRPr="0061782A" w:rsidRDefault="003C3F49"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1. В Правилах используются понятия, значения которых установлены в Градостроительном </w:t>
      </w:r>
      <w:hyperlink r:id="rId10" w:history="1">
        <w:r w:rsidRPr="0061782A">
          <w:rPr>
            <w:rFonts w:ascii="Times New Roman" w:eastAsiaTheme="minorHAnsi" w:hAnsi="Times New Roman"/>
            <w:sz w:val="24"/>
            <w:szCs w:val="24"/>
          </w:rPr>
          <w:t>кодексе</w:t>
        </w:r>
      </w:hyperlink>
      <w:r w:rsidRPr="0061782A">
        <w:rPr>
          <w:rFonts w:ascii="Times New Roman" w:eastAsiaTheme="minorHAnsi" w:hAnsi="Times New Roman"/>
          <w:sz w:val="24"/>
          <w:szCs w:val="24"/>
        </w:rPr>
        <w:t xml:space="preserve"> Российской Федерации, Земельном </w:t>
      </w:r>
      <w:hyperlink r:id="rId11" w:history="1">
        <w:r w:rsidRPr="0061782A">
          <w:rPr>
            <w:rFonts w:ascii="Times New Roman" w:eastAsiaTheme="minorHAnsi" w:hAnsi="Times New Roman"/>
            <w:sz w:val="24"/>
            <w:szCs w:val="24"/>
          </w:rPr>
          <w:t>кодексе</w:t>
        </w:r>
      </w:hyperlink>
      <w:r w:rsidRPr="0061782A">
        <w:rPr>
          <w:rFonts w:ascii="Times New Roman" w:eastAsiaTheme="minorHAnsi" w:hAnsi="Times New Roman"/>
          <w:sz w:val="24"/>
          <w:szCs w:val="24"/>
        </w:rPr>
        <w:t xml:space="preserve"> Российской Федерации, федеральных законах и иных нормативных правовых актах Российской Федерации, в том числе</w:t>
      </w:r>
      <w:r w:rsidR="00F9477A" w:rsidRPr="0061782A">
        <w:rPr>
          <w:rFonts w:ascii="Times New Roman" w:eastAsiaTheme="minorHAnsi" w:hAnsi="Times New Roman"/>
          <w:sz w:val="24"/>
          <w:szCs w:val="24"/>
        </w:rPr>
        <w:t xml:space="preserve"> </w:t>
      </w:r>
      <w:r w:rsidRPr="0061782A">
        <w:rPr>
          <w:rFonts w:ascii="Times New Roman" w:eastAsiaTheme="minorHAnsi" w:hAnsi="Times New Roman"/>
          <w:sz w:val="24"/>
          <w:szCs w:val="24"/>
        </w:rPr>
        <w:t>следующие понятия:</w:t>
      </w:r>
    </w:p>
    <w:p w:rsidR="00FC4EF0" w:rsidRPr="0061782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61782A">
        <w:rPr>
          <w:rFonts w:eastAsiaTheme="minorHAnsi"/>
          <w:bCs/>
        </w:rPr>
        <w:t>в</w:t>
      </w:r>
      <w:r w:rsidR="00FC4EF0" w:rsidRPr="0061782A">
        <w:rPr>
          <w:rFonts w:eastAsiaTheme="minorHAnsi"/>
          <w:bCs/>
        </w:rPr>
        <w:t xml:space="preserve">иды разрешенного использования земельных участков и объектов капитального строительства - виды разрешенного использования земельных участков и объектов капитального </w:t>
      </w:r>
      <w:proofErr w:type="gramStart"/>
      <w:r w:rsidR="00FC4EF0" w:rsidRPr="0061782A">
        <w:rPr>
          <w:rFonts w:eastAsiaTheme="minorHAnsi"/>
          <w:bCs/>
        </w:rPr>
        <w:t>строительства</w:t>
      </w:r>
      <w:proofErr w:type="gramEnd"/>
      <w:r w:rsidR="00FC4EF0" w:rsidRPr="0061782A">
        <w:rPr>
          <w:rFonts w:eastAsiaTheme="minorHAnsi"/>
          <w:bCs/>
        </w:rPr>
        <w:t xml:space="preserve"> устанавливаемые применительно к каждой территориальной зоне. Виды разрешенного использования земельных участков определяются в соответствии с </w:t>
      </w:r>
      <w:hyperlink r:id="rId12" w:history="1">
        <w:r w:rsidR="00FC4EF0" w:rsidRPr="0061782A">
          <w:rPr>
            <w:rFonts w:eastAsiaTheme="minorHAnsi"/>
            <w:bCs/>
          </w:rPr>
          <w:t>классификатором</w:t>
        </w:r>
      </w:hyperlink>
      <w:r w:rsidR="00FC4EF0" w:rsidRPr="0061782A">
        <w:rPr>
          <w:rFonts w:eastAsiaTheme="minorHAnsi"/>
          <w:bCs/>
        </w:rPr>
        <w:t xml:space="preserve">,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Разрешенное использование земельных участков и объектов капитального строительства может быть следующих видов: основные виды разрешенного использования; условно разрешенные виды использования; вспомогательные виды разрешенного использования. Вспомогательные виды разрешенного использования, допускаются только в качестве </w:t>
      </w:r>
      <w:proofErr w:type="gramStart"/>
      <w:r w:rsidR="00FC4EF0" w:rsidRPr="0061782A">
        <w:rPr>
          <w:rFonts w:eastAsiaTheme="minorHAnsi"/>
          <w:bCs/>
        </w:rPr>
        <w:t>дополнительных</w:t>
      </w:r>
      <w:proofErr w:type="gramEnd"/>
      <w:r w:rsidR="00FC4EF0" w:rsidRPr="0061782A">
        <w:rPr>
          <w:rFonts w:eastAsiaTheme="minorHAnsi"/>
          <w:bCs/>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r w:rsidRPr="0061782A">
        <w:rPr>
          <w:rFonts w:eastAsiaTheme="minorHAnsi"/>
          <w:bCs/>
        </w:rPr>
        <w:t>;</w:t>
      </w:r>
    </w:p>
    <w:p w:rsidR="00D42C95" w:rsidRPr="0061782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61782A">
        <w:rPr>
          <w:rFonts w:eastAsiaTheme="minorHAnsi"/>
        </w:rPr>
        <w:t>в</w:t>
      </w:r>
      <w:r w:rsidR="000A5053" w:rsidRPr="0061782A">
        <w:rPr>
          <w:rFonts w:eastAsiaTheme="minorHAnsi"/>
        </w:rPr>
        <w:t xml:space="preserve">нутригородской район - внутригородское муниципальное образование </w:t>
      </w:r>
      <w:proofErr w:type="gramStart"/>
      <w:r w:rsidR="000A5053" w:rsidRPr="0061782A">
        <w:rPr>
          <w:rFonts w:eastAsiaTheme="minorHAnsi"/>
        </w:rPr>
        <w:t>на части территории</w:t>
      </w:r>
      <w:proofErr w:type="gramEnd"/>
      <w:r w:rsidR="000A5053" w:rsidRPr="0061782A">
        <w:rPr>
          <w:rFonts w:eastAsiaTheme="minorHAnsi"/>
        </w:rPr>
        <w:t xml:space="preserve"> городского округа с внутригородским делением, в границах которой местное самоуправление осуществляется населением непосредственно и (или) через </w:t>
      </w:r>
      <w:r w:rsidR="000A5053" w:rsidRPr="0061782A">
        <w:rPr>
          <w:rFonts w:eastAsiaTheme="minorHAnsi"/>
        </w:rPr>
        <w:lastRenderedPageBreak/>
        <w:t>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w:t>
      </w:r>
      <w:r w:rsidR="006C39C5" w:rsidRPr="0061782A">
        <w:rPr>
          <w:rFonts w:eastAsiaTheme="minorHAnsi"/>
        </w:rPr>
        <w:t>руга с внутригородским делением;</w:t>
      </w:r>
    </w:p>
    <w:p w:rsidR="00D42C95" w:rsidRPr="0061782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61782A">
        <w:t>г</w:t>
      </w:r>
      <w:r w:rsidR="007950DB" w:rsidRPr="0061782A">
        <w:t>раниц</w:t>
      </w:r>
      <w:r w:rsidR="00D42C95" w:rsidRPr="0061782A">
        <w:t>ы</w:t>
      </w:r>
      <w:r w:rsidR="007950DB" w:rsidRPr="0061782A">
        <w:t xml:space="preserve"> </w:t>
      </w:r>
      <w:r w:rsidR="00A23EF1" w:rsidRPr="0061782A">
        <w:t xml:space="preserve">населенных пунктов - </w:t>
      </w:r>
      <w:r w:rsidR="00D42C95" w:rsidRPr="0061782A">
        <w:rPr>
          <w:rFonts w:eastAsiaTheme="minorHAnsi"/>
          <w:bCs/>
        </w:rPr>
        <w:t>г</w:t>
      </w:r>
      <w:r w:rsidR="00F913BF" w:rsidRPr="0061782A">
        <w:rPr>
          <w:rFonts w:eastAsiaTheme="minorHAnsi"/>
          <w:bCs/>
        </w:rPr>
        <w:t>раницы населенных пунктов отделяют земли населенных пунктов от земель иных категорий. Границы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r w:rsidR="00D42C95" w:rsidRPr="0061782A">
        <w:rPr>
          <w:rFonts w:eastAsiaTheme="minorHAnsi"/>
          <w:bCs/>
        </w:rPr>
        <w:t xml:space="preserve"> Установлением или изменением границ городских населенных пунктов является утверждение или изменение генерального плана городского округа, отображающего границы населенных пунктов, расположенных в границах соответствую</w:t>
      </w:r>
      <w:r w:rsidR="006C39C5" w:rsidRPr="0061782A">
        <w:rPr>
          <w:rFonts w:eastAsiaTheme="minorHAnsi"/>
          <w:bCs/>
        </w:rPr>
        <w:t>щего муниципального образования;</w:t>
      </w:r>
    </w:p>
    <w:p w:rsidR="00A23EF1" w:rsidRPr="0061782A" w:rsidRDefault="00F9477A" w:rsidP="00CE75A0">
      <w:pPr>
        <w:pStyle w:val="a3"/>
        <w:numPr>
          <w:ilvl w:val="0"/>
          <w:numId w:val="12"/>
        </w:numPr>
        <w:autoSpaceDE w:val="0"/>
        <w:autoSpaceDN w:val="0"/>
        <w:adjustRightInd w:val="0"/>
        <w:ind w:left="0" w:firstLine="709"/>
        <w:contextualSpacing w:val="0"/>
        <w:jc w:val="both"/>
        <w:rPr>
          <w:rFonts w:eastAsiaTheme="minorHAnsi"/>
        </w:rPr>
      </w:pPr>
      <w:proofErr w:type="gramStart"/>
      <w:r w:rsidRPr="0061782A">
        <w:rPr>
          <w:bCs/>
        </w:rPr>
        <w:t>г</w:t>
      </w:r>
      <w:r w:rsidR="00A23EF1" w:rsidRPr="0061782A">
        <w:rPr>
          <w:bCs/>
        </w:rPr>
        <w:t>ородской округ</w:t>
      </w:r>
      <w:r w:rsidR="00A23EF1" w:rsidRPr="0061782A">
        <w:t xml:space="preserve"> - </w:t>
      </w:r>
      <w:r w:rsidR="001D7A88" w:rsidRPr="0061782A">
        <w:rPr>
          <w:rFonts w:eastAsiaTheme="minorHAnsi"/>
        </w:rPr>
        <w:t>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w:t>
      </w:r>
      <w:proofErr w:type="gramEnd"/>
      <w:r w:rsidR="001D7A88" w:rsidRPr="0061782A">
        <w:rPr>
          <w:rFonts w:eastAsiaTheme="minorHAnsi"/>
        </w:rPr>
        <w:t xml:space="preserve"> и (или) иных городских населенных пунктах;</w:t>
      </w:r>
    </w:p>
    <w:p w:rsidR="00C17192" w:rsidRPr="0061782A" w:rsidRDefault="00F9477A" w:rsidP="00CE75A0">
      <w:pPr>
        <w:pStyle w:val="a3"/>
        <w:numPr>
          <w:ilvl w:val="0"/>
          <w:numId w:val="12"/>
        </w:numPr>
        <w:autoSpaceDE w:val="0"/>
        <w:autoSpaceDN w:val="0"/>
        <w:adjustRightInd w:val="0"/>
        <w:ind w:left="0" w:firstLine="709"/>
        <w:contextualSpacing w:val="0"/>
        <w:jc w:val="both"/>
        <w:outlineLvl w:val="1"/>
      </w:pPr>
      <w:proofErr w:type="gramStart"/>
      <w:r w:rsidRPr="0061782A">
        <w:t>г</w:t>
      </w:r>
      <w:r w:rsidR="00A23EF1" w:rsidRPr="0061782A">
        <w:t xml:space="preserve">радостроительная деятельность - </w:t>
      </w:r>
      <w:r w:rsidR="000A7DF1" w:rsidRPr="0061782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006C39C5" w:rsidRPr="0061782A">
        <w:t>;</w:t>
      </w:r>
      <w:proofErr w:type="gramEnd"/>
    </w:p>
    <w:p w:rsidR="00FC4EF0" w:rsidRPr="0061782A" w:rsidRDefault="00F9477A" w:rsidP="00CE75A0">
      <w:pPr>
        <w:pStyle w:val="a3"/>
        <w:numPr>
          <w:ilvl w:val="0"/>
          <w:numId w:val="12"/>
        </w:numPr>
        <w:autoSpaceDE w:val="0"/>
        <w:autoSpaceDN w:val="0"/>
        <w:adjustRightInd w:val="0"/>
        <w:ind w:left="0" w:firstLine="709"/>
        <w:contextualSpacing w:val="0"/>
        <w:jc w:val="both"/>
        <w:outlineLvl w:val="1"/>
      </w:pPr>
      <w:r w:rsidRPr="0061782A">
        <w:rPr>
          <w:rFonts w:eastAsiaTheme="minorHAnsi"/>
          <w:bCs/>
        </w:rPr>
        <w:t>г</w:t>
      </w:r>
      <w:r w:rsidR="00C17192" w:rsidRPr="0061782A">
        <w:rPr>
          <w:rFonts w:eastAsiaTheme="minorHAnsi"/>
          <w:bCs/>
        </w:rPr>
        <w:t>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w:t>
      </w:r>
      <w:r w:rsidR="006C39C5" w:rsidRPr="0061782A">
        <w:rPr>
          <w:rFonts w:eastAsiaTheme="minorHAnsi"/>
          <w:bCs/>
        </w:rPr>
        <w:t>егламентов;</w:t>
      </w:r>
    </w:p>
    <w:p w:rsidR="00FC4EF0" w:rsidRPr="0061782A" w:rsidRDefault="00F9477A" w:rsidP="00CE75A0">
      <w:pPr>
        <w:pStyle w:val="a3"/>
        <w:numPr>
          <w:ilvl w:val="0"/>
          <w:numId w:val="12"/>
        </w:numPr>
        <w:autoSpaceDE w:val="0"/>
        <w:autoSpaceDN w:val="0"/>
        <w:adjustRightInd w:val="0"/>
        <w:ind w:left="0" w:firstLine="709"/>
        <w:contextualSpacing w:val="0"/>
        <w:jc w:val="both"/>
        <w:outlineLvl w:val="1"/>
      </w:pPr>
      <w:proofErr w:type="gramStart"/>
      <w:r w:rsidRPr="0061782A">
        <w:rPr>
          <w:rFonts w:eastAsiaTheme="minorHAnsi"/>
          <w:bCs/>
        </w:rPr>
        <w:t>г</w:t>
      </w:r>
      <w:r w:rsidR="00FC4EF0" w:rsidRPr="0061782A">
        <w:rPr>
          <w:rFonts w:eastAsiaTheme="minorHAnsi"/>
          <w:bCs/>
        </w:rPr>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FC4EF0" w:rsidRPr="0061782A">
        <w:rPr>
          <w:rFonts w:eastAsiaTheme="minorHAnsi"/>
          <w:bCs/>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sidR="006C39C5" w:rsidRPr="0061782A">
        <w:rPr>
          <w:rFonts w:eastAsiaTheme="minorHAnsi"/>
          <w:bCs/>
        </w:rPr>
        <w:t>казанных объектов для населения;</w:t>
      </w:r>
    </w:p>
    <w:p w:rsidR="00287997" w:rsidRPr="0061782A" w:rsidRDefault="00F9477A" w:rsidP="00CE75A0">
      <w:pPr>
        <w:pStyle w:val="a3"/>
        <w:numPr>
          <w:ilvl w:val="0"/>
          <w:numId w:val="12"/>
        </w:numPr>
        <w:autoSpaceDE w:val="0"/>
        <w:autoSpaceDN w:val="0"/>
        <w:adjustRightInd w:val="0"/>
        <w:ind w:left="0" w:firstLine="709"/>
        <w:contextualSpacing w:val="0"/>
        <w:jc w:val="both"/>
        <w:outlineLvl w:val="1"/>
      </w:pPr>
      <w:proofErr w:type="gramStart"/>
      <w:r w:rsidRPr="0061782A">
        <w:rPr>
          <w:rFonts w:eastAsiaTheme="minorHAnsi"/>
          <w:bCs/>
        </w:rPr>
        <w:t>д</w:t>
      </w:r>
      <w:r w:rsidR="00287997" w:rsidRPr="0061782A">
        <w:rPr>
          <w:rFonts w:eastAsiaTheme="minorHAnsi"/>
          <w:bCs/>
        </w:rPr>
        <w:t>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w:t>
      </w:r>
      <w:r w:rsidR="006C39C5" w:rsidRPr="0061782A">
        <w:rPr>
          <w:rFonts w:eastAsiaTheme="minorHAnsi"/>
          <w:bCs/>
        </w:rPr>
        <w:t>ных в настоящем</w:t>
      </w:r>
      <w:proofErr w:type="gramEnd"/>
      <w:r w:rsidR="006C39C5" w:rsidRPr="0061782A">
        <w:rPr>
          <w:rFonts w:eastAsiaTheme="minorHAnsi"/>
          <w:bCs/>
        </w:rPr>
        <w:t xml:space="preserve"> </w:t>
      </w:r>
      <w:proofErr w:type="gramStart"/>
      <w:r w:rsidR="006C39C5" w:rsidRPr="0061782A">
        <w:rPr>
          <w:rFonts w:eastAsiaTheme="minorHAnsi"/>
          <w:bCs/>
        </w:rPr>
        <w:t>пункте</w:t>
      </w:r>
      <w:proofErr w:type="gramEnd"/>
      <w:r w:rsidR="006C39C5" w:rsidRPr="0061782A">
        <w:rPr>
          <w:rFonts w:eastAsiaTheme="minorHAnsi"/>
          <w:bCs/>
        </w:rPr>
        <w:t xml:space="preserve"> объектов;</w:t>
      </w:r>
    </w:p>
    <w:p w:rsidR="00A23EF1" w:rsidRPr="0061782A" w:rsidRDefault="00F9477A" w:rsidP="00CE75A0">
      <w:pPr>
        <w:pStyle w:val="a3"/>
        <w:numPr>
          <w:ilvl w:val="0"/>
          <w:numId w:val="12"/>
        </w:numPr>
        <w:autoSpaceDE w:val="0"/>
        <w:autoSpaceDN w:val="0"/>
        <w:adjustRightInd w:val="0"/>
        <w:ind w:left="0" w:firstLine="709"/>
        <w:contextualSpacing w:val="0"/>
        <w:jc w:val="both"/>
        <w:outlineLvl w:val="1"/>
      </w:pPr>
      <w:r w:rsidRPr="0061782A">
        <w:rPr>
          <w:bCs/>
          <w:iCs/>
        </w:rPr>
        <w:lastRenderedPageBreak/>
        <w:t>з</w:t>
      </w:r>
      <w:r w:rsidR="00A23EF1" w:rsidRPr="0061782A">
        <w:rPr>
          <w:bCs/>
          <w:iCs/>
        </w:rPr>
        <w:t>емельный участок</w:t>
      </w:r>
      <w:r w:rsidR="00A23EF1" w:rsidRPr="0061782A">
        <w:t xml:space="preserve"> - </w:t>
      </w:r>
      <w:r w:rsidR="00CA7FD5" w:rsidRPr="0061782A">
        <w:t xml:space="preserve">часть поверхности земли (в том числе поверхностный почвенный слой), границы которой описаны и удостоверены в установленном </w:t>
      </w:r>
      <w:proofErr w:type="gramStart"/>
      <w:r w:rsidR="00CA7FD5" w:rsidRPr="0061782A">
        <w:t>порядке</w:t>
      </w:r>
      <w:proofErr w:type="gramEnd"/>
      <w:r w:rsidR="00CA7FD5" w:rsidRPr="0061782A">
        <w:t xml:space="preserve">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r w:rsidR="006C39C5" w:rsidRPr="0061782A">
        <w:t>;</w:t>
      </w:r>
    </w:p>
    <w:p w:rsidR="00E9080A" w:rsidRPr="0061782A" w:rsidRDefault="00F9477A" w:rsidP="00CE75A0">
      <w:pPr>
        <w:pStyle w:val="a3"/>
        <w:numPr>
          <w:ilvl w:val="0"/>
          <w:numId w:val="12"/>
        </w:numPr>
        <w:autoSpaceDE w:val="0"/>
        <w:autoSpaceDN w:val="0"/>
        <w:adjustRightInd w:val="0"/>
        <w:ind w:left="0" w:firstLine="709"/>
        <w:contextualSpacing w:val="0"/>
        <w:jc w:val="both"/>
        <w:outlineLvl w:val="1"/>
      </w:pPr>
      <w:proofErr w:type="gramStart"/>
      <w:r w:rsidRPr="0061782A">
        <w:t>з</w:t>
      </w:r>
      <w:r w:rsidR="00A23EF1" w:rsidRPr="0061782A">
        <w:t xml:space="preserve">оны с особыми условиями использования территорий - </w:t>
      </w:r>
      <w:r w:rsidR="00CA7FD5" w:rsidRPr="0061782A">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CA7FD5" w:rsidRPr="0061782A">
        <w:t>водоохранные</w:t>
      </w:r>
      <w:proofErr w:type="spellEnd"/>
      <w:r w:rsidR="00CA7FD5" w:rsidRPr="0061782A">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CA7FD5" w:rsidRPr="0061782A">
        <w:t>приаэродромная</w:t>
      </w:r>
      <w:proofErr w:type="spellEnd"/>
      <w:r w:rsidR="00CA7FD5" w:rsidRPr="0061782A">
        <w:t xml:space="preserve"> территория, иные зоны, устанавливаемые в соответствии с законодательством Рос</w:t>
      </w:r>
      <w:r w:rsidR="004440D0" w:rsidRPr="0061782A">
        <w:t>сийской Федерации;</w:t>
      </w:r>
      <w:proofErr w:type="gramEnd"/>
    </w:p>
    <w:p w:rsidR="00E9080A" w:rsidRPr="0061782A" w:rsidRDefault="00E9080A" w:rsidP="00CE75A0">
      <w:pPr>
        <w:pStyle w:val="a3"/>
        <w:numPr>
          <w:ilvl w:val="0"/>
          <w:numId w:val="12"/>
        </w:numPr>
        <w:autoSpaceDE w:val="0"/>
        <w:autoSpaceDN w:val="0"/>
        <w:adjustRightInd w:val="0"/>
        <w:ind w:left="0" w:firstLine="709"/>
        <w:contextualSpacing w:val="0"/>
        <w:jc w:val="both"/>
        <w:outlineLvl w:val="1"/>
      </w:pPr>
      <w:r w:rsidRPr="0061782A">
        <w:rPr>
          <w:rFonts w:eastAsiaTheme="minorHAnsi"/>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A36A4" w:rsidRPr="0061782A" w:rsidRDefault="00F9477A" w:rsidP="00CE75A0">
      <w:pPr>
        <w:pStyle w:val="a3"/>
        <w:numPr>
          <w:ilvl w:val="0"/>
          <w:numId w:val="12"/>
        </w:numPr>
        <w:autoSpaceDE w:val="0"/>
        <w:autoSpaceDN w:val="0"/>
        <w:adjustRightInd w:val="0"/>
        <w:ind w:left="0" w:firstLine="709"/>
        <w:contextualSpacing w:val="0"/>
        <w:jc w:val="both"/>
        <w:outlineLvl w:val="1"/>
      </w:pPr>
      <w:r w:rsidRPr="0061782A">
        <w:rPr>
          <w:rFonts w:eastAsiaTheme="minorHAnsi"/>
          <w:bCs/>
        </w:rPr>
        <w:t>л</w:t>
      </w:r>
      <w:r w:rsidR="007A36A4" w:rsidRPr="0061782A">
        <w:rPr>
          <w:rFonts w:eastAsiaTheme="minorHAnsi"/>
          <w:bCs/>
        </w:rPr>
        <w:t>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4440D0" w:rsidRPr="0061782A">
        <w:rPr>
          <w:rFonts w:eastAsiaTheme="minorHAnsi"/>
          <w:bCs/>
        </w:rPr>
        <w:t>ии и другие подобные сооружения;</w:t>
      </w:r>
    </w:p>
    <w:p w:rsidR="00D42C95" w:rsidRPr="0061782A" w:rsidRDefault="00F9477A" w:rsidP="00CE75A0">
      <w:pPr>
        <w:pStyle w:val="a3"/>
        <w:numPr>
          <w:ilvl w:val="0"/>
          <w:numId w:val="12"/>
        </w:numPr>
        <w:autoSpaceDE w:val="0"/>
        <w:autoSpaceDN w:val="0"/>
        <w:adjustRightInd w:val="0"/>
        <w:ind w:left="0" w:firstLine="709"/>
        <w:contextualSpacing w:val="0"/>
        <w:jc w:val="both"/>
        <w:outlineLvl w:val="1"/>
      </w:pPr>
      <w:r w:rsidRPr="0061782A">
        <w:rPr>
          <w:rFonts w:eastAsiaTheme="minorHAnsi"/>
        </w:rPr>
        <w:t>м</w:t>
      </w:r>
      <w:r w:rsidR="000A5053" w:rsidRPr="0061782A">
        <w:rPr>
          <w:rFonts w:eastAsiaTheme="minorHAnsi"/>
        </w:rPr>
        <w:t>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w:t>
      </w:r>
      <w:r w:rsidR="004440D0" w:rsidRPr="0061782A">
        <w:rPr>
          <w:rFonts w:eastAsiaTheme="minorHAnsi"/>
        </w:rPr>
        <w:t>ия города федерального значения;</w:t>
      </w:r>
    </w:p>
    <w:p w:rsidR="00F9477A" w:rsidRPr="0061782A" w:rsidRDefault="00F9477A" w:rsidP="00CE75A0">
      <w:pPr>
        <w:pStyle w:val="a3"/>
        <w:numPr>
          <w:ilvl w:val="0"/>
          <w:numId w:val="12"/>
        </w:numPr>
        <w:autoSpaceDE w:val="0"/>
        <w:autoSpaceDN w:val="0"/>
        <w:adjustRightInd w:val="0"/>
        <w:ind w:left="0" w:firstLine="709"/>
        <w:contextualSpacing w:val="0"/>
        <w:jc w:val="both"/>
        <w:outlineLvl w:val="1"/>
      </w:pPr>
      <w:r w:rsidRPr="0061782A">
        <w:t>н</w:t>
      </w:r>
      <w:r w:rsidR="00A23EF1" w:rsidRPr="0061782A">
        <w:t xml:space="preserve">аселенный пункт – </w:t>
      </w:r>
      <w:r w:rsidR="00D42C95" w:rsidRPr="0061782A">
        <w:rPr>
          <w:rFonts w:eastAsiaTheme="minorHAnsi"/>
          <w:bCs/>
        </w:rPr>
        <w:t>это компактно заселенная часть территории, место постоянного жительства граждан, имеющая необходимые для обеспечения жизнедеятельности граждан жилые и иные здания и сооружения, собственное наименование и установленные в соответствующем порядке территориальные пределы</w:t>
      </w:r>
      <w:r w:rsidRPr="0061782A">
        <w:rPr>
          <w:rFonts w:eastAsiaTheme="minorHAnsi"/>
          <w:bCs/>
        </w:rPr>
        <w:t>;</w:t>
      </w:r>
    </w:p>
    <w:p w:rsidR="00B20908" w:rsidRPr="0061782A" w:rsidRDefault="00F9477A" w:rsidP="00CE75A0">
      <w:pPr>
        <w:pStyle w:val="a3"/>
        <w:numPr>
          <w:ilvl w:val="0"/>
          <w:numId w:val="12"/>
        </w:numPr>
        <w:autoSpaceDE w:val="0"/>
        <w:autoSpaceDN w:val="0"/>
        <w:adjustRightInd w:val="0"/>
        <w:ind w:left="0" w:firstLine="709"/>
        <w:contextualSpacing w:val="0"/>
        <w:jc w:val="both"/>
        <w:outlineLvl w:val="1"/>
      </w:pPr>
      <w:proofErr w:type="gramStart"/>
      <w:r w:rsidRPr="0061782A">
        <w:rPr>
          <w:rFonts w:eastAsiaTheme="minorHAnsi"/>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3" w:history="1">
        <w:r w:rsidRPr="0061782A">
          <w:rPr>
            <w:rFonts w:eastAsiaTheme="minorHAnsi"/>
          </w:rPr>
          <w:t>частями 1</w:t>
        </w:r>
      </w:hyperlink>
      <w:r w:rsidRPr="0061782A">
        <w:rPr>
          <w:rFonts w:eastAsiaTheme="minorHAnsi"/>
        </w:rPr>
        <w:t xml:space="preserve">, </w:t>
      </w:r>
      <w:hyperlink r:id="rId14" w:history="1">
        <w:r w:rsidRPr="0061782A">
          <w:rPr>
            <w:rFonts w:eastAsiaTheme="minorHAnsi"/>
          </w:rPr>
          <w:t>3</w:t>
        </w:r>
      </w:hyperlink>
      <w:r w:rsidRPr="0061782A">
        <w:rPr>
          <w:rFonts w:eastAsiaTheme="minorHAnsi"/>
        </w:rPr>
        <w:t xml:space="preserve"> и </w:t>
      </w:r>
      <w:hyperlink r:id="rId15" w:history="1">
        <w:r w:rsidRPr="0061782A">
          <w:rPr>
            <w:rFonts w:eastAsiaTheme="minorHAnsi"/>
          </w:rPr>
          <w:t>4 статьи 29.2</w:t>
        </w:r>
      </w:hyperlink>
      <w:r w:rsidRPr="0061782A">
        <w:rPr>
          <w:rFonts w:eastAsiaTheme="minorHAnsi"/>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B20908" w:rsidRPr="0061782A" w:rsidRDefault="00F9477A" w:rsidP="00CE75A0">
      <w:pPr>
        <w:pStyle w:val="a3"/>
        <w:numPr>
          <w:ilvl w:val="0"/>
          <w:numId w:val="12"/>
        </w:numPr>
        <w:autoSpaceDE w:val="0"/>
        <w:autoSpaceDN w:val="0"/>
        <w:adjustRightInd w:val="0"/>
        <w:ind w:left="0" w:firstLine="709"/>
        <w:contextualSpacing w:val="0"/>
        <w:jc w:val="both"/>
        <w:outlineLvl w:val="1"/>
      </w:pPr>
      <w:proofErr w:type="gramStart"/>
      <w:r w:rsidRPr="0061782A">
        <w:t>о</w:t>
      </w:r>
      <w:r w:rsidR="00A23EF1" w:rsidRPr="0061782A">
        <w:t xml:space="preserve">бъект капитального строительства - </w:t>
      </w:r>
      <w:r w:rsidR="00D42C95" w:rsidRPr="0061782A">
        <w:rPr>
          <w:rFonts w:eastAsiaTheme="minorHAnsi"/>
          <w:bCs/>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B20908" w:rsidRPr="0061782A">
        <w:rPr>
          <w:rFonts w:eastAsiaTheme="minorHAnsi"/>
          <w:bCs/>
        </w:rPr>
        <w:t>;</w:t>
      </w:r>
      <w:proofErr w:type="gramEnd"/>
    </w:p>
    <w:p w:rsidR="00B20908" w:rsidRPr="0061782A" w:rsidRDefault="00B20908" w:rsidP="00CE75A0">
      <w:pPr>
        <w:pStyle w:val="a3"/>
        <w:numPr>
          <w:ilvl w:val="0"/>
          <w:numId w:val="12"/>
        </w:numPr>
        <w:autoSpaceDE w:val="0"/>
        <w:autoSpaceDN w:val="0"/>
        <w:adjustRightInd w:val="0"/>
        <w:ind w:left="0" w:firstLine="709"/>
        <w:contextualSpacing w:val="0"/>
        <w:jc w:val="both"/>
        <w:outlineLvl w:val="1"/>
        <w:rPr>
          <w:rFonts w:eastAsiaTheme="minorHAnsi"/>
          <w:bCs/>
        </w:rPr>
      </w:pPr>
      <w:proofErr w:type="gramStart"/>
      <w:r w:rsidRPr="0061782A">
        <w:rPr>
          <w:rFonts w:eastAsiaTheme="minorHAnsi"/>
          <w:bCs/>
        </w:rPr>
        <w:t>о</w:t>
      </w:r>
      <w:r w:rsidRPr="0061782A">
        <w:rPr>
          <w:rFonts w:eastAsiaTheme="minorHAnsi"/>
        </w:rPr>
        <w:t>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B20908" w:rsidRPr="0061782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61782A">
        <w:rPr>
          <w:rFonts w:eastAsiaTheme="minorHAnsi"/>
          <w:bCs/>
        </w:rPr>
        <w:t>п</w:t>
      </w:r>
      <w:r w:rsidR="00C17192" w:rsidRPr="0061782A">
        <w:rPr>
          <w:rFonts w:eastAsiaTheme="minorHAnsi"/>
          <w:bCs/>
        </w:rPr>
        <w:t>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B20908" w:rsidRPr="0061782A">
        <w:rPr>
          <w:rFonts w:eastAsiaTheme="minorHAnsi"/>
          <w:bCs/>
        </w:rPr>
        <w:t>;</w:t>
      </w:r>
    </w:p>
    <w:p w:rsidR="00B20908" w:rsidRPr="0061782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61782A">
        <w:rPr>
          <w:rFonts w:eastAsiaTheme="minorHAnsi"/>
          <w:bCs/>
        </w:rPr>
        <w:t>п</w:t>
      </w:r>
      <w:r w:rsidR="00FC4EF0" w:rsidRPr="0061782A">
        <w:rPr>
          <w:rFonts w:eastAsiaTheme="minorHAnsi"/>
          <w:bCs/>
        </w:rPr>
        <w:t>равообладатели земельных участков - собственники земельных участков, землепользователи, землевладельцы и арендаторы земельных участков</w:t>
      </w:r>
      <w:r w:rsidR="00B20908" w:rsidRPr="0061782A">
        <w:rPr>
          <w:rFonts w:eastAsiaTheme="minorHAnsi"/>
          <w:bCs/>
        </w:rPr>
        <w:t>;</w:t>
      </w:r>
    </w:p>
    <w:p w:rsidR="00B20908" w:rsidRPr="0061782A" w:rsidRDefault="00F9477A" w:rsidP="00CE75A0">
      <w:pPr>
        <w:pStyle w:val="a3"/>
        <w:numPr>
          <w:ilvl w:val="0"/>
          <w:numId w:val="12"/>
        </w:numPr>
        <w:autoSpaceDE w:val="0"/>
        <w:autoSpaceDN w:val="0"/>
        <w:adjustRightInd w:val="0"/>
        <w:ind w:left="0" w:firstLine="709"/>
        <w:contextualSpacing w:val="0"/>
        <w:jc w:val="both"/>
        <w:rPr>
          <w:rFonts w:eastAsiaTheme="minorHAnsi"/>
          <w:bCs/>
        </w:rPr>
      </w:pPr>
      <w:proofErr w:type="gramStart"/>
      <w:r w:rsidRPr="0061782A">
        <w:rPr>
          <w:rFonts w:eastAsiaTheme="minorHAnsi"/>
          <w:bCs/>
        </w:rPr>
        <w:lastRenderedPageBreak/>
        <w:t>р</w:t>
      </w:r>
      <w:r w:rsidR="00B10B50" w:rsidRPr="0061782A">
        <w:rPr>
          <w:rFonts w:eastAsiaTheme="minorHAnsi"/>
          <w:bCs/>
        </w:rPr>
        <w:t>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00B10B50" w:rsidRPr="0061782A">
        <w:rPr>
          <w:rFonts w:eastAsiaTheme="minorHAnsi"/>
          <w:bCs/>
        </w:rPr>
        <w:t xml:space="preserve"> указанных элементов</w:t>
      </w:r>
      <w:r w:rsidR="00B20908" w:rsidRPr="0061782A">
        <w:rPr>
          <w:rFonts w:eastAsiaTheme="minorHAnsi"/>
          <w:bCs/>
        </w:rPr>
        <w:t xml:space="preserve">; </w:t>
      </w:r>
      <w:r w:rsidRPr="0061782A">
        <w:rPr>
          <w:rFonts w:eastAsiaTheme="minorHAnsi"/>
          <w:bCs/>
        </w:rPr>
        <w:t>р</w:t>
      </w:r>
      <w:r w:rsidR="00B10B50" w:rsidRPr="0061782A">
        <w:rPr>
          <w:rFonts w:eastAsiaTheme="minorHAnsi"/>
          <w:bCs/>
        </w:rPr>
        <w:t xml:space="preserve">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00B10B50" w:rsidRPr="0061782A">
        <w:rPr>
          <w:rFonts w:eastAsiaTheme="minorHAnsi"/>
          <w:bCs/>
        </w:rPr>
        <w:t>котором</w:t>
      </w:r>
      <w:proofErr w:type="gramEnd"/>
      <w:r w:rsidR="00B10B50" w:rsidRPr="0061782A">
        <w:rPr>
          <w:rFonts w:eastAsiaTheme="minorHAnsi"/>
          <w:bCs/>
        </w:rPr>
        <w:t xml:space="preserve"> требуется изменение границ полос отвода и (или) охранных зон таких объектов</w:t>
      </w:r>
      <w:r w:rsidR="00B20908" w:rsidRPr="0061782A">
        <w:rPr>
          <w:rFonts w:eastAsiaTheme="minorHAnsi"/>
          <w:bCs/>
        </w:rPr>
        <w:t>;</w:t>
      </w:r>
    </w:p>
    <w:p w:rsidR="00B20908" w:rsidRPr="0061782A" w:rsidRDefault="00B20908" w:rsidP="00CE75A0">
      <w:pPr>
        <w:pStyle w:val="a3"/>
        <w:numPr>
          <w:ilvl w:val="0"/>
          <w:numId w:val="12"/>
        </w:numPr>
        <w:autoSpaceDE w:val="0"/>
        <w:autoSpaceDN w:val="0"/>
        <w:adjustRightInd w:val="0"/>
        <w:ind w:left="0" w:firstLine="709"/>
        <w:contextualSpacing w:val="0"/>
        <w:jc w:val="both"/>
        <w:rPr>
          <w:rFonts w:eastAsiaTheme="minorHAnsi"/>
          <w:bCs/>
        </w:rPr>
      </w:pPr>
      <w:r w:rsidRPr="0061782A">
        <w:rPr>
          <w:rFonts w:eastAsiaTheme="minorHAnsi"/>
        </w:rPr>
        <w:t>сведения об ограничениях по использованию земельного участка - сведения о границах особо охраняемой природной территории, границах территории объекта культурного наследия, зоны с особыми условиями использования территории, внесенные в Единый государственный реестр недвижимости;</w:t>
      </w:r>
    </w:p>
    <w:p w:rsidR="00A23EF1" w:rsidRPr="0061782A" w:rsidRDefault="00B20908" w:rsidP="00CE75A0">
      <w:pPr>
        <w:pStyle w:val="a3"/>
        <w:numPr>
          <w:ilvl w:val="0"/>
          <w:numId w:val="12"/>
        </w:numPr>
        <w:autoSpaceDE w:val="0"/>
        <w:autoSpaceDN w:val="0"/>
        <w:adjustRightInd w:val="0"/>
        <w:ind w:left="0" w:firstLine="709"/>
        <w:contextualSpacing w:val="0"/>
        <w:jc w:val="both"/>
        <w:rPr>
          <w:rFonts w:eastAsiaTheme="minorHAnsi"/>
          <w:bCs/>
        </w:rPr>
      </w:pPr>
      <w:r w:rsidRPr="0061782A">
        <w:rPr>
          <w:rFonts w:eastAsiaTheme="minorHAnsi"/>
          <w:bCs/>
        </w:rPr>
        <w:t xml:space="preserve"> </w:t>
      </w:r>
      <w:r w:rsidR="00F9477A" w:rsidRPr="0061782A">
        <w:rPr>
          <w:rFonts w:eastAsiaTheme="minorHAnsi"/>
          <w:bCs/>
        </w:rPr>
        <w:t>с</w:t>
      </w:r>
      <w:r w:rsidR="00B10B50" w:rsidRPr="0061782A">
        <w:rPr>
          <w:rFonts w:eastAsiaTheme="minorHAnsi"/>
          <w:bCs/>
        </w:rPr>
        <w:t>троительство - создание зданий, строений, сооружений (в том числе на месте сносимых объек</w:t>
      </w:r>
      <w:r w:rsidR="004440D0" w:rsidRPr="0061782A">
        <w:rPr>
          <w:rFonts w:eastAsiaTheme="minorHAnsi"/>
          <w:bCs/>
        </w:rPr>
        <w:t>тов капитального строительства);</w:t>
      </w:r>
    </w:p>
    <w:p w:rsidR="007A36A4" w:rsidRPr="0061782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61782A">
        <w:rPr>
          <w:rFonts w:eastAsiaTheme="minorHAnsi"/>
          <w:bCs/>
        </w:rPr>
        <w:t>т</w:t>
      </w:r>
      <w:r w:rsidR="00C17192" w:rsidRPr="0061782A">
        <w:rPr>
          <w:rFonts w:eastAsiaTheme="minorHAnsi"/>
          <w:bCs/>
        </w:rPr>
        <w:t>ерриториальные зоны - зоны, для которых в правилах землепользования и застройки определены границы и установле</w:t>
      </w:r>
      <w:r w:rsidR="004440D0" w:rsidRPr="0061782A">
        <w:rPr>
          <w:rFonts w:eastAsiaTheme="minorHAnsi"/>
          <w:bCs/>
        </w:rPr>
        <w:t>ны градостроительные регламенты;</w:t>
      </w:r>
    </w:p>
    <w:p w:rsidR="00B10B50" w:rsidRPr="0061782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61782A">
        <w:rPr>
          <w:rFonts w:eastAsiaTheme="minorHAnsi"/>
          <w:bCs/>
        </w:rPr>
        <w:t>т</w:t>
      </w:r>
      <w:r w:rsidR="00B10B50" w:rsidRPr="0061782A">
        <w:rPr>
          <w:rFonts w:eastAsiaTheme="minorHAnsi"/>
          <w:bCs/>
        </w:rPr>
        <w:t>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004440D0" w:rsidRPr="0061782A">
        <w:rPr>
          <w:rFonts w:eastAsiaTheme="minorHAnsi"/>
          <w:bCs/>
        </w:rPr>
        <w:t xml:space="preserve"> пользования, скверы, бульвары);</w:t>
      </w:r>
    </w:p>
    <w:p w:rsidR="00B10B50" w:rsidRPr="0061782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61782A">
        <w:t>т</w:t>
      </w:r>
      <w:r w:rsidR="00B10B50" w:rsidRPr="0061782A">
        <w:t xml:space="preserve">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действующим законодательством.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 Границы территории объекта культурного наследия могут не совпадать с границами </w:t>
      </w:r>
      <w:r w:rsidR="004440D0" w:rsidRPr="0061782A">
        <w:t>существующих земельных участков;</w:t>
      </w:r>
    </w:p>
    <w:p w:rsidR="00A23EF1" w:rsidRPr="0061782A" w:rsidRDefault="00F9477A" w:rsidP="00CE75A0">
      <w:pPr>
        <w:pStyle w:val="a3"/>
        <w:numPr>
          <w:ilvl w:val="0"/>
          <w:numId w:val="12"/>
        </w:numPr>
        <w:autoSpaceDE w:val="0"/>
        <w:autoSpaceDN w:val="0"/>
        <w:adjustRightInd w:val="0"/>
        <w:ind w:left="0" w:firstLine="709"/>
        <w:contextualSpacing w:val="0"/>
        <w:jc w:val="both"/>
        <w:rPr>
          <w:rFonts w:eastAsiaTheme="minorHAnsi"/>
          <w:bCs/>
        </w:rPr>
      </w:pPr>
      <w:proofErr w:type="gramStart"/>
      <w:r w:rsidRPr="0061782A">
        <w:t>т</w:t>
      </w:r>
      <w:r w:rsidR="00A23EF1" w:rsidRPr="0061782A">
        <w:t xml:space="preserve">ехнический регламент - </w:t>
      </w:r>
      <w:r w:rsidR="001D7A88" w:rsidRPr="0061782A">
        <w:rPr>
          <w:rFonts w:eastAsiaTheme="minorHAnsi"/>
          <w:bCs/>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w:t>
      </w:r>
      <w:proofErr w:type="gramEnd"/>
      <w:r w:rsidR="001D7A88" w:rsidRPr="0061782A">
        <w:rPr>
          <w:rFonts w:eastAsiaTheme="minorHAnsi"/>
          <w:bCs/>
        </w:rPr>
        <w:t xml:space="preserve">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w:t>
      </w:r>
      <w:r w:rsidR="004440D0" w:rsidRPr="0061782A">
        <w:rPr>
          <w:rFonts w:eastAsiaTheme="minorHAnsi"/>
          <w:bCs/>
        </w:rPr>
        <w:t>возки, реализации и утилизации);</w:t>
      </w:r>
    </w:p>
    <w:p w:rsidR="007A36A4" w:rsidRPr="0061782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61782A">
        <w:rPr>
          <w:rFonts w:eastAsiaTheme="minorHAnsi"/>
          <w:bCs/>
        </w:rPr>
        <w:t>ф</w:t>
      </w:r>
      <w:r w:rsidR="00C17192" w:rsidRPr="0061782A">
        <w:rPr>
          <w:rFonts w:eastAsiaTheme="minorHAnsi"/>
          <w:bCs/>
        </w:rPr>
        <w:t>ункциональные зоны - зоны, для которых документами территориального планирования определены гран</w:t>
      </w:r>
      <w:r w:rsidR="004440D0" w:rsidRPr="0061782A">
        <w:rPr>
          <w:rFonts w:eastAsiaTheme="minorHAnsi"/>
          <w:bCs/>
        </w:rPr>
        <w:t>ицы и функциональное назначение;</w:t>
      </w:r>
    </w:p>
    <w:p w:rsidR="00B7020B" w:rsidRPr="0061782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rPr>
      </w:pPr>
      <w:r w:rsidRPr="0061782A">
        <w:rPr>
          <w:rFonts w:eastAsiaTheme="minorHAnsi"/>
        </w:rPr>
        <w:t>э</w:t>
      </w:r>
      <w:r w:rsidR="007A36A4" w:rsidRPr="0061782A">
        <w:rPr>
          <w:rFonts w:eastAsiaTheme="minorHAnsi"/>
        </w:rPr>
        <w:t xml:space="preserve">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6" w:history="1">
        <w:r w:rsidR="007A36A4" w:rsidRPr="0061782A">
          <w:rPr>
            <w:rFonts w:eastAsiaTheme="minorHAnsi"/>
          </w:rPr>
          <w:t>Виды</w:t>
        </w:r>
      </w:hyperlink>
      <w:r w:rsidR="007A36A4" w:rsidRPr="0061782A">
        <w:rPr>
          <w:rFonts w:eastAsiaTheme="minorHAnsi"/>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sidR="00B7020B" w:rsidRPr="0061782A">
        <w:rPr>
          <w:rFonts w:eastAsiaTheme="minorHAnsi"/>
        </w:rPr>
        <w:t>;</w:t>
      </w:r>
    </w:p>
    <w:p w:rsidR="00CA7FD5" w:rsidRPr="0061782A" w:rsidRDefault="00B7020B" w:rsidP="00CE75A0">
      <w:pPr>
        <w:pStyle w:val="a3"/>
        <w:numPr>
          <w:ilvl w:val="0"/>
          <w:numId w:val="12"/>
        </w:numPr>
        <w:autoSpaceDE w:val="0"/>
        <w:autoSpaceDN w:val="0"/>
        <w:adjustRightInd w:val="0"/>
        <w:ind w:left="0" w:firstLine="709"/>
        <w:contextualSpacing w:val="0"/>
        <w:jc w:val="both"/>
        <w:outlineLvl w:val="1"/>
      </w:pPr>
      <w:proofErr w:type="gramStart"/>
      <w:r w:rsidRPr="0061782A">
        <w:lastRenderedPageBreak/>
        <w:t>элемент планировочной структуры (квартал, микрорайон) – часть территории города, ограниченная линиями (границами), которые проводятся по улицам, либо естественным границам в виде природных элементов (рек, ручь</w:t>
      </w:r>
      <w:r w:rsidR="0047384A" w:rsidRPr="0061782A">
        <w:t>е</w:t>
      </w:r>
      <w:r w:rsidRPr="0061782A">
        <w:t>в, оврагов, балок, лесополос), полосам отвода автомагистралей и т.п.</w:t>
      </w:r>
      <w:proofErr w:type="gramEnd"/>
    </w:p>
    <w:p w:rsidR="00B7020B" w:rsidRPr="0061782A" w:rsidRDefault="00B7020B" w:rsidP="00CE75A0">
      <w:pPr>
        <w:ind w:firstLine="709"/>
        <w:jc w:val="both"/>
        <w:rPr>
          <w:rFonts w:ascii="Times New Roman" w:hAnsi="Times New Roman"/>
          <w:b/>
          <w:sz w:val="24"/>
          <w:szCs w:val="24"/>
          <w:lang w:eastAsia="ru-RU"/>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A23EF1" w:rsidRPr="0061782A">
        <w:rPr>
          <w:rFonts w:ascii="Times New Roman" w:hAnsi="Times New Roman"/>
          <w:b/>
          <w:sz w:val="24"/>
          <w:szCs w:val="24"/>
          <w:lang w:eastAsia="ru-RU"/>
        </w:rPr>
        <w:t>3</w:t>
      </w:r>
      <w:r w:rsidRPr="0061782A">
        <w:rPr>
          <w:rFonts w:ascii="Times New Roman" w:hAnsi="Times New Roman"/>
          <w:b/>
          <w:sz w:val="24"/>
          <w:szCs w:val="24"/>
          <w:lang w:eastAsia="ru-RU"/>
        </w:rPr>
        <w:t>.</w:t>
      </w:r>
      <w:r w:rsidR="00EE763B" w:rsidRPr="0061782A">
        <w:rPr>
          <w:rFonts w:ascii="Times New Roman" w:hAnsi="Times New Roman"/>
          <w:sz w:val="24"/>
          <w:szCs w:val="24"/>
          <w:lang w:eastAsia="ru-RU"/>
        </w:rPr>
        <w:t xml:space="preserve"> </w:t>
      </w:r>
      <w:r w:rsidRPr="0061782A">
        <w:rPr>
          <w:rFonts w:ascii="Times New Roman" w:hAnsi="Times New Roman"/>
          <w:sz w:val="24"/>
          <w:szCs w:val="24"/>
          <w:lang w:eastAsia="ru-RU"/>
        </w:rPr>
        <w:t>Полномоч</w:t>
      </w:r>
      <w:r w:rsidR="00FC5221" w:rsidRPr="0061782A">
        <w:rPr>
          <w:rFonts w:ascii="Times New Roman" w:hAnsi="Times New Roman"/>
          <w:sz w:val="24"/>
          <w:szCs w:val="24"/>
          <w:lang w:eastAsia="ru-RU"/>
        </w:rPr>
        <w:t xml:space="preserve">ия Собрания представителей </w:t>
      </w:r>
      <w:proofErr w:type="gramStart"/>
      <w:r w:rsidR="00FC5221" w:rsidRPr="0061782A">
        <w:rPr>
          <w:rFonts w:ascii="Times New Roman" w:hAnsi="Times New Roman"/>
          <w:sz w:val="24"/>
          <w:szCs w:val="24"/>
          <w:lang w:eastAsia="ru-RU"/>
        </w:rPr>
        <w:t>г</w:t>
      </w:r>
      <w:proofErr w:type="gramEnd"/>
      <w:r w:rsidR="00FC5221" w:rsidRPr="0061782A">
        <w:rPr>
          <w:rFonts w:ascii="Times New Roman" w:hAnsi="Times New Roman"/>
          <w:sz w:val="24"/>
          <w:szCs w:val="24"/>
          <w:lang w:eastAsia="ru-RU"/>
        </w:rPr>
        <w:t>. </w:t>
      </w:r>
      <w:r w:rsidRPr="0061782A">
        <w:rPr>
          <w:rFonts w:ascii="Times New Roman" w:hAnsi="Times New Roman"/>
          <w:sz w:val="24"/>
          <w:szCs w:val="24"/>
          <w:lang w:eastAsia="ru-RU"/>
        </w:rPr>
        <w:t>Владикавказа в области регул</w:t>
      </w:r>
      <w:r w:rsidR="00522634" w:rsidRPr="0061782A">
        <w:rPr>
          <w:rFonts w:ascii="Times New Roman" w:hAnsi="Times New Roman"/>
          <w:sz w:val="24"/>
          <w:szCs w:val="24"/>
          <w:lang w:eastAsia="ru-RU"/>
        </w:rPr>
        <w:t>и</w:t>
      </w:r>
      <w:r w:rsidRPr="0061782A">
        <w:rPr>
          <w:rFonts w:ascii="Times New Roman" w:hAnsi="Times New Roman"/>
          <w:sz w:val="24"/>
          <w:szCs w:val="24"/>
          <w:lang w:eastAsia="ru-RU"/>
        </w:rPr>
        <w:t>рования отношений по вопросам землепользования и</w:t>
      </w:r>
      <w:r w:rsidR="00EE763B" w:rsidRPr="0061782A">
        <w:rPr>
          <w:rFonts w:ascii="Times New Roman" w:hAnsi="Times New Roman"/>
          <w:sz w:val="24"/>
          <w:szCs w:val="24"/>
          <w:lang w:eastAsia="ru-RU"/>
        </w:rPr>
        <w:t xml:space="preserve"> </w:t>
      </w:r>
      <w:r w:rsidRPr="0061782A">
        <w:rPr>
          <w:rFonts w:ascii="Times New Roman" w:hAnsi="Times New Roman"/>
          <w:sz w:val="24"/>
          <w:szCs w:val="24"/>
          <w:lang w:eastAsia="ru-RU"/>
        </w:rPr>
        <w:t>застройки.</w:t>
      </w:r>
    </w:p>
    <w:p w:rsidR="00A23EF1" w:rsidRPr="0061782A" w:rsidRDefault="00A23EF1" w:rsidP="00CE75A0">
      <w:pPr>
        <w:ind w:firstLine="709"/>
        <w:jc w:val="both"/>
        <w:rPr>
          <w:rFonts w:ascii="Times New Roman" w:hAnsi="Times New Roman"/>
          <w:sz w:val="24"/>
          <w:szCs w:val="24"/>
          <w:lang w:eastAsia="ru-RU"/>
        </w:rPr>
      </w:pPr>
    </w:p>
    <w:p w:rsidR="00A23EF1" w:rsidRPr="0061782A" w:rsidRDefault="005320BF" w:rsidP="00930EE9">
      <w:pPr>
        <w:pStyle w:val="af5"/>
        <w:spacing w:before="0"/>
        <w:ind w:firstLine="709"/>
        <w:rPr>
          <w:rFonts w:ascii="Times New Roman" w:hAnsi="Times New Roman"/>
        </w:rPr>
      </w:pPr>
      <w:r w:rsidRPr="0061782A">
        <w:rPr>
          <w:rFonts w:ascii="Times New Roman" w:hAnsi="Times New Roman" w:cs="Times New Roman"/>
        </w:rPr>
        <w:t>К полномочи</w:t>
      </w:r>
      <w:r w:rsidR="00FC5221" w:rsidRPr="0061782A">
        <w:rPr>
          <w:rFonts w:ascii="Times New Roman" w:hAnsi="Times New Roman" w:cs="Times New Roman"/>
        </w:rPr>
        <w:t xml:space="preserve">ям Собрания представителей </w:t>
      </w:r>
      <w:proofErr w:type="gramStart"/>
      <w:r w:rsidR="00FC5221" w:rsidRPr="0061782A">
        <w:rPr>
          <w:rFonts w:ascii="Times New Roman" w:hAnsi="Times New Roman" w:cs="Times New Roman"/>
        </w:rPr>
        <w:t>г</w:t>
      </w:r>
      <w:proofErr w:type="gramEnd"/>
      <w:r w:rsidR="00FC5221" w:rsidRPr="0061782A">
        <w:rPr>
          <w:rFonts w:ascii="Times New Roman" w:hAnsi="Times New Roman" w:cs="Times New Roman"/>
        </w:rPr>
        <w:t>. </w:t>
      </w:r>
      <w:r w:rsidRPr="0061782A">
        <w:rPr>
          <w:rFonts w:ascii="Times New Roman" w:hAnsi="Times New Roman" w:cs="Times New Roman"/>
        </w:rPr>
        <w:t>Владикавказ в области регулирования отношений по вопросам землепользования и застройки относятся</w:t>
      </w:r>
      <w:r w:rsidR="00930EE9" w:rsidRPr="0061782A">
        <w:rPr>
          <w:rFonts w:ascii="Times New Roman" w:hAnsi="Times New Roman" w:cs="Times New Roman"/>
        </w:rPr>
        <w:t xml:space="preserve"> </w:t>
      </w:r>
      <w:r w:rsidRPr="0061782A">
        <w:rPr>
          <w:rFonts w:ascii="Times New Roman" w:hAnsi="Times New Roman"/>
        </w:rPr>
        <w:t>полномочия в соответствии с действующим законодательством.</w:t>
      </w:r>
    </w:p>
    <w:p w:rsidR="00A23EF1" w:rsidRPr="0061782A" w:rsidRDefault="00A23EF1" w:rsidP="00CE75A0">
      <w:pPr>
        <w:ind w:firstLine="709"/>
        <w:jc w:val="both"/>
        <w:rPr>
          <w:rFonts w:ascii="Times New Roman" w:hAnsi="Times New Roman"/>
          <w:sz w:val="24"/>
          <w:szCs w:val="24"/>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A23EF1" w:rsidRPr="0061782A">
        <w:rPr>
          <w:rFonts w:ascii="Times New Roman" w:hAnsi="Times New Roman"/>
          <w:b/>
          <w:sz w:val="24"/>
          <w:szCs w:val="24"/>
          <w:lang w:eastAsia="ru-RU"/>
        </w:rPr>
        <w:t>4</w:t>
      </w:r>
      <w:r w:rsidRPr="0061782A">
        <w:rPr>
          <w:rFonts w:ascii="Times New Roman" w:hAnsi="Times New Roman"/>
          <w:b/>
          <w:sz w:val="24"/>
          <w:szCs w:val="24"/>
          <w:lang w:eastAsia="ru-RU"/>
        </w:rPr>
        <w:t>.</w:t>
      </w:r>
      <w:r w:rsidR="00EE763B" w:rsidRPr="0061782A">
        <w:rPr>
          <w:rFonts w:ascii="Times New Roman" w:hAnsi="Times New Roman"/>
          <w:b/>
          <w:sz w:val="24"/>
          <w:szCs w:val="24"/>
          <w:lang w:eastAsia="ru-RU"/>
        </w:rPr>
        <w:t xml:space="preserve"> </w:t>
      </w:r>
      <w:r w:rsidRPr="0061782A">
        <w:rPr>
          <w:rFonts w:ascii="Times New Roman" w:hAnsi="Times New Roman"/>
          <w:sz w:val="24"/>
          <w:szCs w:val="24"/>
          <w:lang w:eastAsia="ru-RU"/>
        </w:rPr>
        <w:t xml:space="preserve">Полномочия Администрации местного самоуправления </w:t>
      </w:r>
      <w:proofErr w:type="gramStart"/>
      <w:r w:rsidR="00B20908" w:rsidRPr="0061782A">
        <w:rPr>
          <w:rFonts w:ascii="Times New Roman" w:hAnsi="Times New Roman"/>
          <w:sz w:val="24"/>
          <w:szCs w:val="24"/>
          <w:lang w:eastAsia="ru-RU"/>
        </w:rPr>
        <w:t>г</w:t>
      </w:r>
      <w:proofErr w:type="gramEnd"/>
      <w:r w:rsidR="00B20908" w:rsidRPr="0061782A">
        <w:rPr>
          <w:rFonts w:ascii="Times New Roman" w:hAnsi="Times New Roman"/>
          <w:sz w:val="24"/>
          <w:szCs w:val="24"/>
          <w:lang w:eastAsia="ru-RU"/>
        </w:rPr>
        <w:t>. Владикавказа</w:t>
      </w:r>
      <w:r w:rsidRPr="0061782A">
        <w:rPr>
          <w:rFonts w:ascii="Times New Roman" w:hAnsi="Times New Roman"/>
          <w:sz w:val="24"/>
          <w:szCs w:val="24"/>
          <w:lang w:eastAsia="ru-RU"/>
        </w:rPr>
        <w:t xml:space="preserve"> в области регулирования</w:t>
      </w:r>
      <w:r w:rsidR="00EE763B" w:rsidRPr="0061782A">
        <w:rPr>
          <w:rFonts w:ascii="Times New Roman" w:hAnsi="Times New Roman"/>
          <w:sz w:val="24"/>
          <w:szCs w:val="24"/>
          <w:lang w:eastAsia="ru-RU"/>
        </w:rPr>
        <w:t xml:space="preserve"> </w:t>
      </w:r>
      <w:r w:rsidRPr="0061782A">
        <w:rPr>
          <w:rFonts w:ascii="Times New Roman" w:hAnsi="Times New Roman"/>
          <w:sz w:val="24"/>
          <w:szCs w:val="24"/>
          <w:lang w:eastAsia="ru-RU"/>
        </w:rPr>
        <w:t>отношений по вопросам землепользования и застройки.</w:t>
      </w:r>
    </w:p>
    <w:p w:rsidR="00A23EF1" w:rsidRPr="0061782A" w:rsidRDefault="00A23EF1" w:rsidP="00CE75A0">
      <w:pPr>
        <w:ind w:firstLine="709"/>
        <w:jc w:val="both"/>
        <w:rPr>
          <w:rFonts w:ascii="Times New Roman" w:hAnsi="Times New Roman"/>
          <w:sz w:val="24"/>
          <w:szCs w:val="24"/>
          <w:lang w:eastAsia="ru-RU"/>
        </w:rPr>
      </w:pP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К полномочиям Администрации местного самоуправления </w:t>
      </w:r>
      <w:proofErr w:type="gramStart"/>
      <w:r w:rsidR="00B20908" w:rsidRPr="0061782A">
        <w:rPr>
          <w:rFonts w:ascii="Times New Roman" w:hAnsi="Times New Roman" w:cs="Times New Roman"/>
        </w:rPr>
        <w:t>г</w:t>
      </w:r>
      <w:proofErr w:type="gramEnd"/>
      <w:r w:rsidR="00B20908" w:rsidRPr="0061782A">
        <w:rPr>
          <w:rFonts w:ascii="Times New Roman" w:hAnsi="Times New Roman" w:cs="Times New Roman"/>
        </w:rPr>
        <w:t>. Владикавказа</w:t>
      </w:r>
      <w:r w:rsidRPr="0061782A">
        <w:rPr>
          <w:rFonts w:ascii="Times New Roman" w:hAnsi="Times New Roman" w:cs="Times New Roman"/>
        </w:rPr>
        <w:t xml:space="preserve"> (далее – Администрации) в области регулирования отношений по вопросам землепользования и застройки относятся:</w:t>
      </w:r>
    </w:p>
    <w:p w:rsidR="005320BF" w:rsidRPr="0061782A" w:rsidRDefault="00091CD6" w:rsidP="00CE75A0">
      <w:pPr>
        <w:pStyle w:val="af5"/>
        <w:spacing w:before="0"/>
        <w:ind w:firstLine="709"/>
        <w:rPr>
          <w:rFonts w:ascii="Times New Roman" w:hAnsi="Times New Roman" w:cs="Times New Roman"/>
        </w:rPr>
      </w:pPr>
      <w:r w:rsidRPr="0061782A">
        <w:rPr>
          <w:rFonts w:ascii="Times New Roman" w:hAnsi="Times New Roman" w:cs="Times New Roman"/>
        </w:rPr>
        <w:t>1) </w:t>
      </w:r>
      <w:r w:rsidR="005320BF" w:rsidRPr="0061782A">
        <w:rPr>
          <w:rFonts w:ascii="Times New Roman" w:hAnsi="Times New Roman" w:cs="Times New Roman"/>
        </w:rPr>
        <w:t>принятие решений о подготовке документации по планировке территорий;</w:t>
      </w:r>
    </w:p>
    <w:p w:rsidR="005320BF" w:rsidRPr="0061782A" w:rsidRDefault="00091CD6" w:rsidP="00CE75A0">
      <w:pPr>
        <w:pStyle w:val="af5"/>
        <w:spacing w:before="0"/>
        <w:ind w:firstLine="709"/>
        <w:rPr>
          <w:rFonts w:ascii="Times New Roman" w:hAnsi="Times New Roman" w:cs="Times New Roman"/>
        </w:rPr>
      </w:pPr>
      <w:r w:rsidRPr="0061782A">
        <w:rPr>
          <w:rFonts w:ascii="Times New Roman" w:hAnsi="Times New Roman" w:cs="Times New Roman"/>
        </w:rPr>
        <w:t>2) </w:t>
      </w:r>
      <w:r w:rsidR="005320BF" w:rsidRPr="0061782A">
        <w:rPr>
          <w:rFonts w:ascii="Times New Roman" w:hAnsi="Times New Roman" w:cs="Times New Roman"/>
        </w:rPr>
        <w:t>утверждение документации по планировке территорий;</w:t>
      </w:r>
    </w:p>
    <w:p w:rsidR="00047141" w:rsidRPr="0061782A" w:rsidRDefault="00091CD6" w:rsidP="00CE75A0">
      <w:pPr>
        <w:pStyle w:val="af5"/>
        <w:spacing w:before="0"/>
        <w:ind w:firstLine="709"/>
        <w:rPr>
          <w:rFonts w:ascii="Times New Roman" w:hAnsi="Times New Roman" w:cs="Times New Roman"/>
        </w:rPr>
      </w:pPr>
      <w:r w:rsidRPr="0061782A">
        <w:rPr>
          <w:rFonts w:ascii="Times New Roman" w:hAnsi="Times New Roman" w:cs="Times New Roman"/>
        </w:rPr>
        <w:t>3) </w:t>
      </w:r>
      <w:r w:rsidR="00047141" w:rsidRPr="0061782A">
        <w:rPr>
          <w:rFonts w:ascii="Times New Roman" w:hAnsi="Times New Roman" w:cs="Times New Roman"/>
        </w:rPr>
        <w:t>выдача в установленном порядке разрешени</w:t>
      </w:r>
      <w:r w:rsidRPr="0061782A">
        <w:rPr>
          <w:rFonts w:ascii="Times New Roman" w:hAnsi="Times New Roman" w:cs="Times New Roman"/>
        </w:rPr>
        <w:t>й</w:t>
      </w:r>
      <w:r w:rsidR="00047141" w:rsidRPr="0061782A">
        <w:rPr>
          <w:rFonts w:ascii="Times New Roman" w:hAnsi="Times New Roman" w:cs="Times New Roman"/>
        </w:rPr>
        <w:t xml:space="preserve"> на строительство </w:t>
      </w:r>
      <w:r w:rsidRPr="0061782A">
        <w:rPr>
          <w:rFonts w:ascii="Times New Roman" w:eastAsiaTheme="minorHAnsi" w:hAnsi="Times New Roman" w:cs="Times New Roman"/>
        </w:rPr>
        <w:t>при осуществлении строительства, реконструкции объектов капитального строительства</w:t>
      </w:r>
      <w:r w:rsidR="00047141" w:rsidRPr="0061782A">
        <w:rPr>
          <w:rFonts w:ascii="Times New Roman" w:hAnsi="Times New Roman" w:cs="Times New Roman"/>
        </w:rPr>
        <w:t xml:space="preserve">, а также согласование проектной документации объектов жилищно-гражданского, производственного, коммунального и природоохранного назначения, инженерной и транспортной инфраструктур, а также благоустройства территории </w:t>
      </w:r>
      <w:proofErr w:type="gramStart"/>
      <w:r w:rsidR="00047141" w:rsidRPr="0061782A">
        <w:rPr>
          <w:rFonts w:ascii="Times New Roman" w:hAnsi="Times New Roman" w:cs="Times New Roman"/>
        </w:rPr>
        <w:t>г</w:t>
      </w:r>
      <w:proofErr w:type="gramEnd"/>
      <w:r w:rsidR="00047141" w:rsidRPr="0061782A">
        <w:rPr>
          <w:rFonts w:ascii="Times New Roman" w:hAnsi="Times New Roman" w:cs="Times New Roman"/>
        </w:rPr>
        <w:t>. Владикавказ;</w:t>
      </w:r>
    </w:p>
    <w:p w:rsidR="00047141" w:rsidRPr="0061782A" w:rsidRDefault="00047141" w:rsidP="00CE75A0">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4)</w:t>
      </w:r>
      <w:r w:rsidR="00091CD6" w:rsidRPr="0061782A">
        <w:rPr>
          <w:rFonts w:ascii="Times New Roman" w:hAnsi="Times New Roman"/>
          <w:sz w:val="24"/>
          <w:szCs w:val="24"/>
        </w:rPr>
        <w:t> </w:t>
      </w:r>
      <w:r w:rsidR="00091CD6" w:rsidRPr="0061782A">
        <w:rPr>
          <w:rFonts w:ascii="Times New Roman" w:eastAsiaTheme="minorHAnsi" w:hAnsi="Times New Roman"/>
          <w:sz w:val="24"/>
          <w:szCs w:val="24"/>
        </w:rPr>
        <w:t>выдача разрешений на ввод объектов в эксплуатацию при осуществлении строительства, реконструкции объектов капитального строительства</w:t>
      </w:r>
      <w:r w:rsidR="00091CD6" w:rsidRPr="0061782A">
        <w:rPr>
          <w:rFonts w:ascii="Times New Roman" w:hAnsi="Times New Roman"/>
          <w:sz w:val="24"/>
          <w:szCs w:val="24"/>
        </w:rPr>
        <w:t xml:space="preserve"> </w:t>
      </w:r>
      <w:r w:rsidRPr="0061782A">
        <w:rPr>
          <w:rFonts w:ascii="Times New Roman" w:hAnsi="Times New Roman"/>
          <w:sz w:val="24"/>
          <w:szCs w:val="24"/>
        </w:rPr>
        <w:t>в соответствии с действующим законодательством;</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5</w:t>
      </w:r>
      <w:r w:rsidR="00091CD6" w:rsidRPr="0061782A">
        <w:rPr>
          <w:rFonts w:ascii="Times New Roman" w:hAnsi="Times New Roman" w:cs="Times New Roman"/>
        </w:rPr>
        <w:t>) </w:t>
      </w:r>
      <w:r w:rsidR="005320BF" w:rsidRPr="0061782A">
        <w:rPr>
          <w:rFonts w:ascii="Times New Roman" w:hAnsi="Times New Roman" w:cs="Times New Roman"/>
        </w:rPr>
        <w:t>принятие решений о предоставлении разрешений на условно разреш</w:t>
      </w:r>
      <w:r w:rsidR="0047384A" w:rsidRPr="0061782A">
        <w:rPr>
          <w:rFonts w:ascii="Times New Roman" w:hAnsi="Times New Roman" w:cs="Times New Roman"/>
        </w:rPr>
        <w:t>е</w:t>
      </w:r>
      <w:r w:rsidR="005320BF" w:rsidRPr="0061782A">
        <w:rPr>
          <w:rFonts w:ascii="Times New Roman" w:hAnsi="Times New Roman" w:cs="Times New Roman"/>
        </w:rPr>
        <w:t>нный вид использования объектов капитального строительства или земельного участка;</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6</w:t>
      </w:r>
      <w:r w:rsidR="00091CD6" w:rsidRPr="0061782A">
        <w:rPr>
          <w:rFonts w:ascii="Times New Roman" w:hAnsi="Times New Roman" w:cs="Times New Roman"/>
        </w:rPr>
        <w:t>) </w:t>
      </w:r>
      <w:r w:rsidR="005320BF" w:rsidRPr="0061782A">
        <w:rPr>
          <w:rFonts w:ascii="Times New Roman" w:hAnsi="Times New Roman" w:cs="Times New Roman"/>
        </w:rPr>
        <w:t>принятие решений о предоставлении разрешения на отклонение от предельных параметров разреш</w:t>
      </w:r>
      <w:r w:rsidR="0047384A" w:rsidRPr="0061782A">
        <w:rPr>
          <w:rFonts w:ascii="Times New Roman" w:hAnsi="Times New Roman" w:cs="Times New Roman"/>
        </w:rPr>
        <w:t>е</w:t>
      </w:r>
      <w:r w:rsidR="005320BF" w:rsidRPr="0061782A">
        <w:rPr>
          <w:rFonts w:ascii="Times New Roman" w:hAnsi="Times New Roman" w:cs="Times New Roman"/>
        </w:rPr>
        <w:t>нного строительства, реконструкции объектов капитального строительства;</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7</w:t>
      </w:r>
      <w:r w:rsidR="00091CD6" w:rsidRPr="0061782A">
        <w:rPr>
          <w:rFonts w:ascii="Times New Roman" w:hAnsi="Times New Roman" w:cs="Times New Roman"/>
        </w:rPr>
        <w:t>) </w:t>
      </w:r>
      <w:r w:rsidR="005320BF" w:rsidRPr="0061782A">
        <w:rPr>
          <w:rFonts w:ascii="Times New Roman" w:hAnsi="Times New Roman" w:cs="Times New Roman"/>
        </w:rPr>
        <w:t>принятие решений о развитии застроенных территорий;</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8</w:t>
      </w:r>
      <w:r w:rsidR="00091CD6" w:rsidRPr="0061782A">
        <w:rPr>
          <w:rFonts w:ascii="Times New Roman" w:hAnsi="Times New Roman" w:cs="Times New Roman"/>
        </w:rPr>
        <w:t>) </w:t>
      </w:r>
      <w:r w:rsidR="005320BF" w:rsidRPr="0061782A">
        <w:rPr>
          <w:rFonts w:ascii="Times New Roman" w:hAnsi="Times New Roman" w:cs="Times New Roman"/>
        </w:rPr>
        <w:t>принятие решений о резервировании земельных участков для муниципальных нужд;</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9</w:t>
      </w:r>
      <w:r w:rsidR="00091CD6" w:rsidRPr="0061782A">
        <w:rPr>
          <w:rFonts w:ascii="Times New Roman" w:hAnsi="Times New Roman" w:cs="Times New Roman"/>
        </w:rPr>
        <w:t xml:space="preserve">) </w:t>
      </w:r>
      <w:r w:rsidR="005320BF" w:rsidRPr="0061782A">
        <w:rPr>
          <w:rFonts w:ascii="Times New Roman" w:hAnsi="Times New Roman" w:cs="Times New Roman"/>
        </w:rPr>
        <w:t>принятие решений о предоставлении земельных участков из состава земель, находящихся в муниципальной собственности;</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10</w:t>
      </w:r>
      <w:r w:rsidR="00091CD6" w:rsidRPr="0061782A">
        <w:rPr>
          <w:rFonts w:ascii="Times New Roman" w:hAnsi="Times New Roman" w:cs="Times New Roman"/>
        </w:rPr>
        <w:t>) </w:t>
      </w:r>
      <w:r w:rsidR="005320BF" w:rsidRPr="0061782A">
        <w:rPr>
          <w:rFonts w:ascii="Times New Roman" w:hAnsi="Times New Roman" w:cs="Times New Roman"/>
        </w:rPr>
        <w:t>принятие решений об изъятии земельных участков для муниципальных нужд;</w:t>
      </w:r>
    </w:p>
    <w:p w:rsidR="005320BF" w:rsidRPr="0061782A" w:rsidRDefault="00047141" w:rsidP="00CE75A0">
      <w:pPr>
        <w:pStyle w:val="af5"/>
        <w:spacing w:before="0"/>
        <w:ind w:firstLine="709"/>
        <w:rPr>
          <w:rFonts w:ascii="Times New Roman" w:hAnsi="Times New Roman" w:cs="Times New Roman"/>
        </w:rPr>
      </w:pPr>
      <w:r w:rsidRPr="0061782A">
        <w:rPr>
          <w:rFonts w:ascii="Times New Roman" w:hAnsi="Times New Roman" w:cs="Times New Roman"/>
        </w:rPr>
        <w:t>11</w:t>
      </w:r>
      <w:r w:rsidR="00091CD6" w:rsidRPr="0061782A">
        <w:rPr>
          <w:rFonts w:ascii="Times New Roman" w:hAnsi="Times New Roman" w:cs="Times New Roman"/>
        </w:rPr>
        <w:t>) </w:t>
      </w:r>
      <w:r w:rsidR="005320BF" w:rsidRPr="0061782A">
        <w:rPr>
          <w:rFonts w:ascii="Times New Roman" w:hAnsi="Times New Roman" w:cs="Times New Roman"/>
        </w:rPr>
        <w:t xml:space="preserve">иные вопросы землепользования и застройки, относящиеся к ведению </w:t>
      </w:r>
      <w:r w:rsidR="00D50F4F" w:rsidRPr="0061782A">
        <w:rPr>
          <w:rFonts w:ascii="Times New Roman" w:hAnsi="Times New Roman" w:cs="Times New Roman"/>
        </w:rPr>
        <w:t xml:space="preserve">Администрации местного самоуправления </w:t>
      </w:r>
      <w:proofErr w:type="gramStart"/>
      <w:r w:rsidR="005320BF" w:rsidRPr="0061782A">
        <w:rPr>
          <w:rFonts w:ascii="Times New Roman" w:hAnsi="Times New Roman" w:cs="Times New Roman"/>
        </w:rPr>
        <w:t>г</w:t>
      </w:r>
      <w:proofErr w:type="gramEnd"/>
      <w:r w:rsidR="005320BF" w:rsidRPr="0061782A">
        <w:rPr>
          <w:rFonts w:ascii="Times New Roman" w:hAnsi="Times New Roman" w:cs="Times New Roman"/>
        </w:rPr>
        <w:t>.</w:t>
      </w:r>
      <w:r w:rsidR="00D50F4F" w:rsidRPr="0061782A">
        <w:rPr>
          <w:rFonts w:ascii="Times New Roman" w:hAnsi="Times New Roman" w:cs="Times New Roman"/>
        </w:rPr>
        <w:t>о.</w:t>
      </w:r>
      <w:r w:rsidR="005320BF" w:rsidRPr="0061782A">
        <w:rPr>
          <w:rFonts w:ascii="Times New Roman" w:hAnsi="Times New Roman" w:cs="Times New Roman"/>
        </w:rPr>
        <w:t xml:space="preserve"> Владикавказ.</w:t>
      </w:r>
      <w:r w:rsidR="003C3F49" w:rsidRPr="0061782A">
        <w:rPr>
          <w:rFonts w:ascii="Times New Roman" w:hAnsi="Times New Roman" w:cs="Times New Roman"/>
        </w:rPr>
        <w:t xml:space="preserve"> </w:t>
      </w:r>
    </w:p>
    <w:p w:rsidR="005320BF" w:rsidRPr="0061782A" w:rsidRDefault="005320BF" w:rsidP="00CE75A0">
      <w:pPr>
        <w:ind w:firstLine="709"/>
        <w:jc w:val="both"/>
        <w:rPr>
          <w:rFonts w:ascii="Times New Roman" w:hAnsi="Times New Roman"/>
          <w:sz w:val="24"/>
          <w:szCs w:val="24"/>
          <w:lang w:eastAsia="ru-RU"/>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A23EF1" w:rsidRPr="0061782A">
        <w:rPr>
          <w:rFonts w:ascii="Times New Roman" w:hAnsi="Times New Roman"/>
          <w:b/>
          <w:sz w:val="24"/>
          <w:szCs w:val="24"/>
          <w:lang w:eastAsia="ru-RU"/>
        </w:rPr>
        <w:t>5</w:t>
      </w:r>
      <w:r w:rsidRPr="0061782A">
        <w:rPr>
          <w:rFonts w:ascii="Times New Roman" w:hAnsi="Times New Roman"/>
          <w:b/>
          <w:sz w:val="24"/>
          <w:szCs w:val="24"/>
          <w:lang w:eastAsia="ru-RU"/>
        </w:rPr>
        <w:t>.</w:t>
      </w:r>
      <w:r w:rsidR="00EE763B" w:rsidRPr="0061782A">
        <w:rPr>
          <w:rFonts w:ascii="Times New Roman" w:hAnsi="Times New Roman"/>
          <w:sz w:val="24"/>
          <w:szCs w:val="24"/>
          <w:lang w:eastAsia="ru-RU"/>
        </w:rPr>
        <w:t xml:space="preserve"> </w:t>
      </w:r>
      <w:r w:rsidRPr="0061782A">
        <w:rPr>
          <w:rFonts w:ascii="Times New Roman" w:hAnsi="Times New Roman"/>
          <w:sz w:val="24"/>
          <w:szCs w:val="24"/>
          <w:lang w:eastAsia="ru-RU"/>
        </w:rPr>
        <w:t>Комиссия  по подготовке Правил землепользования и застройки.</w:t>
      </w:r>
    </w:p>
    <w:p w:rsidR="00A23EF1" w:rsidRPr="0061782A" w:rsidRDefault="00A23EF1" w:rsidP="00CE75A0">
      <w:pPr>
        <w:ind w:firstLine="709"/>
        <w:jc w:val="both"/>
        <w:rPr>
          <w:rFonts w:ascii="Times New Roman" w:hAnsi="Times New Roman"/>
          <w:sz w:val="24"/>
          <w:szCs w:val="24"/>
          <w:lang w:eastAsia="ru-RU"/>
        </w:rPr>
      </w:pP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Комиссия по подготовке Правил землепользования и застройки (далее – Комиссия) является постоянно действующим консультативным органом при Администрации. </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Комиссия формируется на основании постановления Главы администра</w:t>
      </w:r>
      <w:r w:rsidR="003C3F49" w:rsidRPr="0061782A">
        <w:rPr>
          <w:rFonts w:ascii="Times New Roman" w:hAnsi="Times New Roman" w:cs="Times New Roman"/>
        </w:rPr>
        <w:t xml:space="preserve">ции местного самоуправления </w:t>
      </w:r>
      <w:proofErr w:type="gramStart"/>
      <w:r w:rsidR="003C3F49" w:rsidRPr="0061782A">
        <w:rPr>
          <w:rFonts w:ascii="Times New Roman" w:hAnsi="Times New Roman" w:cs="Times New Roman"/>
        </w:rPr>
        <w:t>г</w:t>
      </w:r>
      <w:proofErr w:type="gramEnd"/>
      <w:r w:rsidR="003C3F49" w:rsidRPr="0061782A">
        <w:rPr>
          <w:rFonts w:ascii="Times New Roman" w:hAnsi="Times New Roman" w:cs="Times New Roman"/>
        </w:rPr>
        <w:t>. </w:t>
      </w:r>
      <w:r w:rsidRPr="0061782A">
        <w:rPr>
          <w:rFonts w:ascii="Times New Roman" w:hAnsi="Times New Roman" w:cs="Times New Roman"/>
        </w:rPr>
        <w:t xml:space="preserve">Владикавказ и осуществляет свою деятельность в соответствии с </w:t>
      </w:r>
      <w:r w:rsidR="00047141" w:rsidRPr="0061782A">
        <w:rPr>
          <w:rFonts w:ascii="Times New Roman" w:hAnsi="Times New Roman" w:cs="Times New Roman"/>
        </w:rPr>
        <w:t>распорядительными документами администрации местного самоуправления</w:t>
      </w:r>
      <w:r w:rsidRPr="0061782A">
        <w:rPr>
          <w:rFonts w:ascii="Times New Roman" w:hAnsi="Times New Roman" w:cs="Times New Roman"/>
        </w:rPr>
        <w:t xml:space="preserve">. </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lastRenderedPageBreak/>
        <w:t>2. К полномочиям Комиссии в области регулирования отношений по вопросам землепользования и застройки относятся:</w:t>
      </w:r>
    </w:p>
    <w:p w:rsidR="00D05009"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рассмотрение </w:t>
      </w:r>
      <w:r w:rsidR="00D05009" w:rsidRPr="0061782A">
        <w:rPr>
          <w:rFonts w:ascii="Times New Roman" w:hAnsi="Times New Roman" w:cs="Times New Roman"/>
        </w:rPr>
        <w:t xml:space="preserve">предложений о внесении изменений в Правила в соответствии с частью 3 статьи 33 </w:t>
      </w:r>
      <w:r w:rsidR="00DF7BA1" w:rsidRPr="0061782A">
        <w:rPr>
          <w:rFonts w:ascii="Times New Roman" w:hAnsi="Times New Roman" w:cs="Times New Roman"/>
        </w:rPr>
        <w:t>Г</w:t>
      </w:r>
      <w:r w:rsidR="00D05009" w:rsidRPr="0061782A">
        <w:rPr>
          <w:rFonts w:ascii="Times New Roman" w:hAnsi="Times New Roman" w:cs="Times New Roman"/>
        </w:rPr>
        <w:t>радостроительного Кодекса Российской Федерации;</w:t>
      </w:r>
    </w:p>
    <w:p w:rsidR="00901AEE" w:rsidRPr="0061782A" w:rsidRDefault="00930EE9" w:rsidP="00CE75A0">
      <w:pPr>
        <w:pStyle w:val="af5"/>
        <w:spacing w:before="0"/>
        <w:ind w:firstLine="709"/>
        <w:rPr>
          <w:rFonts w:ascii="Times New Roman" w:hAnsi="Times New Roman" w:cs="Times New Roman"/>
        </w:rPr>
      </w:pPr>
      <w:r w:rsidRPr="0061782A">
        <w:rPr>
          <w:rFonts w:ascii="Times New Roman" w:hAnsi="Times New Roman" w:cs="Times New Roman"/>
        </w:rPr>
        <w:t>2</w:t>
      </w:r>
      <w:r w:rsidR="005320BF" w:rsidRPr="0061782A">
        <w:rPr>
          <w:rFonts w:ascii="Times New Roman" w:hAnsi="Times New Roman" w:cs="Times New Roman"/>
        </w:rPr>
        <w:t xml:space="preserve">) подготовка для Главы администрации </w:t>
      </w:r>
      <w:proofErr w:type="gramStart"/>
      <w:r w:rsidR="003C3F49" w:rsidRPr="0061782A">
        <w:rPr>
          <w:rFonts w:ascii="Times New Roman" w:hAnsi="Times New Roman" w:cs="Times New Roman"/>
        </w:rPr>
        <w:t>г</w:t>
      </w:r>
      <w:proofErr w:type="gramEnd"/>
      <w:r w:rsidR="003C3F49" w:rsidRPr="0061782A">
        <w:rPr>
          <w:rFonts w:ascii="Times New Roman" w:hAnsi="Times New Roman" w:cs="Times New Roman"/>
        </w:rPr>
        <w:t>. Владикавказ</w:t>
      </w:r>
      <w:r w:rsidR="005320BF" w:rsidRPr="0061782A">
        <w:rPr>
          <w:rFonts w:ascii="Times New Roman" w:hAnsi="Times New Roman" w:cs="Times New Roman"/>
        </w:rPr>
        <w:t xml:space="preserve"> </w:t>
      </w:r>
      <w:r w:rsidR="00D05009" w:rsidRPr="0061782A">
        <w:rPr>
          <w:rFonts w:ascii="Times New Roman" w:hAnsi="Times New Roman" w:cs="Times New Roman"/>
        </w:rPr>
        <w:t xml:space="preserve">в соответствии с частью </w:t>
      </w:r>
      <w:r w:rsidR="00DF7BA1" w:rsidRPr="0061782A">
        <w:rPr>
          <w:rFonts w:ascii="Times New Roman" w:hAnsi="Times New Roman" w:cs="Times New Roman"/>
        </w:rPr>
        <w:t>4</w:t>
      </w:r>
      <w:r w:rsidR="00D05009" w:rsidRPr="0061782A">
        <w:rPr>
          <w:rFonts w:ascii="Times New Roman" w:hAnsi="Times New Roman" w:cs="Times New Roman"/>
        </w:rPr>
        <w:t xml:space="preserve"> статьи 33 </w:t>
      </w:r>
      <w:r w:rsidR="00DF7BA1" w:rsidRPr="0061782A">
        <w:rPr>
          <w:rFonts w:ascii="Times New Roman" w:hAnsi="Times New Roman" w:cs="Times New Roman"/>
        </w:rPr>
        <w:t>Г</w:t>
      </w:r>
      <w:r w:rsidR="00D05009" w:rsidRPr="0061782A">
        <w:rPr>
          <w:rFonts w:ascii="Times New Roman" w:hAnsi="Times New Roman" w:cs="Times New Roman"/>
        </w:rPr>
        <w:t xml:space="preserve">радостроительного Кодекса Российской Федерации </w:t>
      </w:r>
      <w:r w:rsidR="00DF7BA1" w:rsidRPr="0061782A">
        <w:rPr>
          <w:rFonts w:ascii="Times New Roman" w:hAnsi="Times New Roman" w:cs="Times New Roman"/>
        </w:rPr>
        <w:t xml:space="preserve">заключений </w:t>
      </w:r>
      <w:r w:rsidR="00D05009" w:rsidRPr="0061782A">
        <w:rPr>
          <w:rFonts w:ascii="Times New Roman" w:hAnsi="Times New Roman" w:cs="Times New Roman"/>
        </w:rPr>
        <w:t>по результатам рассмотрения предложений о внесении изменений в Правила</w:t>
      </w:r>
      <w:r w:rsidR="00901AEE" w:rsidRPr="0061782A">
        <w:rPr>
          <w:rFonts w:ascii="Times New Roman" w:hAnsi="Times New Roman" w:cs="Times New Roman"/>
        </w:rPr>
        <w:t>, поступив</w:t>
      </w:r>
      <w:r w:rsidRPr="0061782A">
        <w:rPr>
          <w:rFonts w:ascii="Times New Roman" w:hAnsi="Times New Roman" w:cs="Times New Roman"/>
        </w:rPr>
        <w:t>ш</w:t>
      </w:r>
      <w:r w:rsidR="00901AEE" w:rsidRPr="0061782A">
        <w:rPr>
          <w:rFonts w:ascii="Times New Roman" w:hAnsi="Times New Roman" w:cs="Times New Roman"/>
        </w:rPr>
        <w:t>и</w:t>
      </w:r>
      <w:r w:rsidRPr="0061782A">
        <w:rPr>
          <w:rFonts w:ascii="Times New Roman" w:hAnsi="Times New Roman" w:cs="Times New Roman"/>
        </w:rPr>
        <w:t>х</w:t>
      </w:r>
      <w:r w:rsidR="00901AEE" w:rsidRPr="0061782A">
        <w:rPr>
          <w:rFonts w:ascii="Times New Roman" w:hAnsi="Times New Roman" w:cs="Times New Roman"/>
        </w:rPr>
        <w:t xml:space="preserve"> в </w:t>
      </w:r>
      <w:r w:rsidRPr="0061782A">
        <w:rPr>
          <w:rFonts w:ascii="Times New Roman" w:hAnsi="Times New Roman" w:cs="Times New Roman"/>
        </w:rPr>
        <w:t>К</w:t>
      </w:r>
      <w:r w:rsidR="00901AEE" w:rsidRPr="0061782A">
        <w:rPr>
          <w:rFonts w:ascii="Times New Roman" w:hAnsi="Times New Roman" w:cs="Times New Roman"/>
        </w:rPr>
        <w:t>омиссию</w:t>
      </w:r>
      <w:r w:rsidRPr="0061782A">
        <w:rPr>
          <w:rFonts w:ascii="Times New Roman" w:hAnsi="Times New Roman" w:cs="Times New Roman"/>
        </w:rPr>
        <w:t>;</w:t>
      </w:r>
    </w:p>
    <w:p w:rsidR="005320BF" w:rsidRPr="0061782A" w:rsidRDefault="00930EE9" w:rsidP="00CE75A0">
      <w:pPr>
        <w:pStyle w:val="af5"/>
        <w:spacing w:before="0"/>
        <w:ind w:firstLine="709"/>
        <w:rPr>
          <w:rFonts w:ascii="Times New Roman" w:hAnsi="Times New Roman" w:cs="Times New Roman"/>
        </w:rPr>
      </w:pPr>
      <w:r w:rsidRPr="0061782A">
        <w:rPr>
          <w:rFonts w:ascii="Times New Roman" w:hAnsi="Times New Roman" w:cs="Times New Roman"/>
        </w:rPr>
        <w:t>3</w:t>
      </w:r>
      <w:r w:rsidR="005320BF" w:rsidRPr="0061782A">
        <w:rPr>
          <w:rFonts w:ascii="Times New Roman" w:hAnsi="Times New Roman" w:cs="Times New Roman"/>
        </w:rPr>
        <w:t>) осуществление иных функций в соответствии с настоящими Правилами и иными нормативными правовыми актами о</w:t>
      </w:r>
      <w:r w:rsidR="00CE75A0" w:rsidRPr="0061782A">
        <w:rPr>
          <w:rFonts w:ascii="Times New Roman" w:hAnsi="Times New Roman" w:cs="Times New Roman"/>
        </w:rPr>
        <w:t>рганов местного самоуправления.</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3. Персональный состав членов Комиссии </w:t>
      </w:r>
      <w:r w:rsidR="00D05009" w:rsidRPr="0061782A">
        <w:rPr>
          <w:rFonts w:ascii="Times New Roman" w:hAnsi="Times New Roman" w:cs="Times New Roman"/>
        </w:rPr>
        <w:t xml:space="preserve">и порядок ее деятельности </w:t>
      </w:r>
      <w:r w:rsidRPr="0061782A">
        <w:rPr>
          <w:rFonts w:ascii="Times New Roman" w:hAnsi="Times New Roman" w:cs="Times New Roman"/>
        </w:rPr>
        <w:t xml:space="preserve">устанавливается Главой администрации </w:t>
      </w:r>
      <w:proofErr w:type="gramStart"/>
      <w:r w:rsidR="00DF7BA1" w:rsidRPr="0061782A">
        <w:rPr>
          <w:rFonts w:ascii="Times New Roman" w:hAnsi="Times New Roman" w:cs="Times New Roman"/>
        </w:rPr>
        <w:t>г</w:t>
      </w:r>
      <w:proofErr w:type="gramEnd"/>
      <w:r w:rsidR="00DF7BA1" w:rsidRPr="0061782A">
        <w:rPr>
          <w:rFonts w:ascii="Times New Roman" w:hAnsi="Times New Roman" w:cs="Times New Roman"/>
        </w:rPr>
        <w:t>. Владикавказа, с учетом требований частей 8, 17 статьи 31 Градостроительного Кодекса Российской Федерации.</w:t>
      </w:r>
    </w:p>
    <w:p w:rsidR="005320BF" w:rsidRPr="0061782A" w:rsidRDefault="00006DF0"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4. </w:t>
      </w:r>
      <w:r w:rsidR="005320BF" w:rsidRPr="0061782A">
        <w:rPr>
          <w:rFonts w:ascii="Times New Roman" w:hAnsi="Times New Roman" w:cs="Times New Roman"/>
        </w:rPr>
        <w:t>Протоколы заседаний Комиссии являются открытыми для всех заинтересованных лиц.</w:t>
      </w:r>
    </w:p>
    <w:p w:rsidR="005320BF" w:rsidRPr="0061782A" w:rsidRDefault="00E36297" w:rsidP="00CE75A0">
      <w:pPr>
        <w:pStyle w:val="af5"/>
        <w:spacing w:before="0"/>
        <w:ind w:firstLine="709"/>
        <w:rPr>
          <w:rFonts w:ascii="Times New Roman" w:hAnsi="Times New Roman" w:cs="Times New Roman"/>
        </w:rPr>
      </w:pPr>
      <w:r w:rsidRPr="0061782A">
        <w:rPr>
          <w:rFonts w:ascii="Times New Roman" w:hAnsi="Times New Roman" w:cs="Times New Roman"/>
        </w:rPr>
        <w:t>5</w:t>
      </w:r>
      <w:r w:rsidR="005320BF" w:rsidRPr="0061782A">
        <w:rPr>
          <w:rFonts w:ascii="Times New Roman" w:hAnsi="Times New Roman" w:cs="Times New Roman"/>
        </w:rPr>
        <w:t xml:space="preserve">.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w:t>
      </w:r>
      <w:proofErr w:type="gramStart"/>
      <w:r w:rsidR="005320BF" w:rsidRPr="0061782A">
        <w:rPr>
          <w:rFonts w:ascii="Times New Roman" w:hAnsi="Times New Roman" w:cs="Times New Roman"/>
        </w:rPr>
        <w:t>секретарю</w:t>
      </w:r>
      <w:proofErr w:type="gramEnd"/>
      <w:r w:rsidR="005320BF" w:rsidRPr="0061782A">
        <w:rPr>
          <w:rFonts w:ascii="Times New Roman" w:hAnsi="Times New Roman" w:cs="Times New Roman"/>
        </w:rPr>
        <w:t xml:space="preserve">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 </w:t>
      </w:r>
    </w:p>
    <w:p w:rsidR="005320BF" w:rsidRPr="0061782A" w:rsidRDefault="005320BF" w:rsidP="00CE75A0">
      <w:pPr>
        <w:ind w:firstLine="709"/>
        <w:jc w:val="both"/>
        <w:rPr>
          <w:rFonts w:ascii="Times New Roman" w:hAnsi="Times New Roman"/>
          <w:sz w:val="24"/>
          <w:szCs w:val="24"/>
          <w:lang w:eastAsia="ru-RU"/>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A23EF1" w:rsidRPr="0061782A">
        <w:rPr>
          <w:rFonts w:ascii="Times New Roman" w:hAnsi="Times New Roman"/>
          <w:b/>
          <w:sz w:val="24"/>
          <w:szCs w:val="24"/>
          <w:lang w:eastAsia="ru-RU"/>
        </w:rPr>
        <w:t>6</w:t>
      </w:r>
      <w:r w:rsidRPr="0061782A">
        <w:rPr>
          <w:rFonts w:ascii="Times New Roman" w:hAnsi="Times New Roman"/>
          <w:b/>
          <w:sz w:val="24"/>
          <w:szCs w:val="24"/>
          <w:lang w:eastAsia="ru-RU"/>
        </w:rPr>
        <w:t>.</w:t>
      </w:r>
      <w:r w:rsidR="006E3369" w:rsidRPr="0061782A">
        <w:rPr>
          <w:rFonts w:ascii="Times New Roman" w:hAnsi="Times New Roman"/>
          <w:sz w:val="24"/>
          <w:szCs w:val="24"/>
          <w:lang w:eastAsia="ru-RU"/>
        </w:rPr>
        <w:t xml:space="preserve"> </w:t>
      </w:r>
      <w:r w:rsidRPr="0061782A">
        <w:rPr>
          <w:rFonts w:ascii="Times New Roman" w:hAnsi="Times New Roman"/>
          <w:sz w:val="24"/>
          <w:szCs w:val="24"/>
          <w:lang w:eastAsia="ru-RU"/>
        </w:rPr>
        <w:t>Открытость и доступность информации о землепользовании и</w:t>
      </w:r>
      <w:r w:rsidR="006E3369" w:rsidRPr="0061782A">
        <w:rPr>
          <w:rFonts w:ascii="Times New Roman" w:hAnsi="Times New Roman"/>
          <w:sz w:val="24"/>
          <w:szCs w:val="24"/>
          <w:lang w:eastAsia="ru-RU"/>
        </w:rPr>
        <w:t xml:space="preserve"> </w:t>
      </w:r>
      <w:r w:rsidRPr="0061782A">
        <w:rPr>
          <w:rFonts w:ascii="Times New Roman" w:hAnsi="Times New Roman"/>
          <w:sz w:val="24"/>
          <w:szCs w:val="24"/>
          <w:lang w:eastAsia="ru-RU"/>
        </w:rPr>
        <w:t xml:space="preserve">застройке. </w:t>
      </w:r>
    </w:p>
    <w:p w:rsidR="00A23EF1" w:rsidRPr="0061782A" w:rsidRDefault="00A23EF1" w:rsidP="00CE75A0">
      <w:pPr>
        <w:ind w:firstLine="709"/>
        <w:jc w:val="both"/>
        <w:rPr>
          <w:rFonts w:ascii="Times New Roman" w:hAnsi="Times New Roman"/>
          <w:sz w:val="24"/>
          <w:szCs w:val="24"/>
          <w:lang w:eastAsia="ru-RU"/>
        </w:rPr>
      </w:pP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1. Настоящие Правила являются открытыми для всех физических и юридических лиц.</w:t>
      </w:r>
    </w:p>
    <w:p w:rsidR="005320BF" w:rsidRPr="0061782A" w:rsidRDefault="00E36297" w:rsidP="00CE75A0">
      <w:pPr>
        <w:pStyle w:val="af5"/>
        <w:spacing w:before="0"/>
        <w:ind w:firstLine="709"/>
        <w:rPr>
          <w:rFonts w:ascii="Times New Roman" w:hAnsi="Times New Roman" w:cs="Times New Roman"/>
        </w:rPr>
      </w:pPr>
      <w:r w:rsidRPr="0061782A">
        <w:rPr>
          <w:rFonts w:ascii="Times New Roman" w:hAnsi="Times New Roman" w:cs="Times New Roman"/>
        </w:rPr>
        <w:t>2</w:t>
      </w:r>
      <w:r w:rsidR="0077515C" w:rsidRPr="0061782A">
        <w:rPr>
          <w:rFonts w:ascii="Times New Roman" w:hAnsi="Times New Roman" w:cs="Times New Roman"/>
        </w:rPr>
        <w:t>.</w:t>
      </w:r>
      <w:r w:rsidRPr="0061782A">
        <w:rPr>
          <w:rFonts w:ascii="Times New Roman" w:hAnsi="Times New Roman" w:cs="Times New Roman"/>
        </w:rPr>
        <w:t xml:space="preserve"> </w:t>
      </w:r>
      <w:r w:rsidR="0077515C" w:rsidRPr="0061782A">
        <w:rPr>
          <w:rFonts w:ascii="Times New Roman" w:hAnsi="Times New Roman" w:cs="Times New Roman"/>
        </w:rPr>
        <w:t xml:space="preserve">Правила землепользования и застройки </w:t>
      </w:r>
      <w:r w:rsidR="002600E2" w:rsidRPr="0061782A">
        <w:rPr>
          <w:rFonts w:ascii="Times New Roman" w:hAnsi="Times New Roman" w:cs="Times New Roman"/>
        </w:rPr>
        <w:t>подлежат опубликованию в порядке, установленном для официального опубликования муниципальных правовых акт</w:t>
      </w:r>
      <w:r w:rsidR="00536CE0" w:rsidRPr="0061782A">
        <w:rPr>
          <w:rFonts w:ascii="Times New Roman" w:hAnsi="Times New Roman" w:cs="Times New Roman"/>
        </w:rPr>
        <w:t xml:space="preserve">ов, иной официальной информации, </w:t>
      </w:r>
      <w:r w:rsidR="002600E2" w:rsidRPr="0061782A">
        <w:rPr>
          <w:rFonts w:ascii="Times New Roman" w:hAnsi="Times New Roman" w:cs="Times New Roman"/>
        </w:rPr>
        <w:t>и размещаются на официальном сайте городского округа в сети «Интернет».</w:t>
      </w:r>
    </w:p>
    <w:p w:rsidR="005320BF" w:rsidRPr="0061782A" w:rsidRDefault="005320BF" w:rsidP="00CE75A0">
      <w:pPr>
        <w:ind w:firstLine="709"/>
        <w:jc w:val="both"/>
        <w:rPr>
          <w:rFonts w:ascii="Times New Roman" w:hAnsi="Times New Roman"/>
          <w:sz w:val="24"/>
          <w:szCs w:val="24"/>
          <w:lang w:eastAsia="ru-RU"/>
        </w:rPr>
      </w:pPr>
    </w:p>
    <w:p w:rsidR="00D26A8C" w:rsidRPr="0061782A" w:rsidRDefault="00D26A8C" w:rsidP="00CE75A0">
      <w:pPr>
        <w:ind w:firstLine="709"/>
        <w:jc w:val="both"/>
        <w:rPr>
          <w:rFonts w:ascii="Times New Roman" w:hAnsi="Times New Roman"/>
          <w:sz w:val="24"/>
          <w:szCs w:val="24"/>
          <w:lang w:eastAsia="ru-RU"/>
        </w:rPr>
      </w:pPr>
    </w:p>
    <w:p w:rsidR="00F941FE" w:rsidRPr="0061782A" w:rsidRDefault="00195825" w:rsidP="00CE75A0">
      <w:pPr>
        <w:jc w:val="center"/>
        <w:rPr>
          <w:rFonts w:ascii="Times New Roman" w:eastAsiaTheme="minorHAnsi" w:hAnsi="Times New Roman"/>
          <w:b/>
          <w:sz w:val="24"/>
          <w:szCs w:val="24"/>
        </w:rPr>
      </w:pPr>
      <w:r w:rsidRPr="0061782A">
        <w:rPr>
          <w:rFonts w:ascii="Times New Roman" w:hAnsi="Times New Roman"/>
          <w:b/>
          <w:sz w:val="24"/>
          <w:szCs w:val="24"/>
          <w:lang w:eastAsia="ru-RU"/>
        </w:rPr>
        <w:t>ГЛАВА</w:t>
      </w:r>
      <w:r w:rsidR="00F941FE" w:rsidRPr="0061782A">
        <w:rPr>
          <w:rFonts w:ascii="Times New Roman" w:hAnsi="Times New Roman"/>
          <w:b/>
          <w:sz w:val="24"/>
          <w:szCs w:val="24"/>
          <w:lang w:eastAsia="ru-RU"/>
        </w:rPr>
        <w:t xml:space="preserve"> 2. </w:t>
      </w:r>
      <w:r w:rsidR="00695EB5" w:rsidRPr="0061782A">
        <w:rPr>
          <w:rFonts w:ascii="Times New Roman" w:eastAsiaTheme="minorHAnsi" w:hAnsi="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F941FE" w:rsidRPr="0061782A" w:rsidRDefault="00F941FE" w:rsidP="00CE75A0">
      <w:pPr>
        <w:ind w:firstLine="709"/>
        <w:jc w:val="both"/>
        <w:rPr>
          <w:rFonts w:ascii="Times New Roman" w:eastAsiaTheme="minorHAnsi" w:hAnsi="Times New Roman"/>
          <w:b/>
          <w:sz w:val="24"/>
          <w:szCs w:val="24"/>
        </w:rPr>
      </w:pPr>
    </w:p>
    <w:p w:rsidR="00376244" w:rsidRPr="0061782A" w:rsidRDefault="00376244" w:rsidP="00CE75A0">
      <w:pPr>
        <w:autoSpaceDE w:val="0"/>
        <w:autoSpaceDN w:val="0"/>
        <w:adjustRightInd w:val="0"/>
        <w:ind w:firstLine="709"/>
        <w:jc w:val="both"/>
        <w:outlineLvl w:val="0"/>
        <w:rPr>
          <w:rFonts w:ascii="Times New Roman" w:eastAsiaTheme="minorHAnsi" w:hAnsi="Times New Roman"/>
          <w:b/>
          <w:bCs/>
          <w:sz w:val="24"/>
          <w:szCs w:val="24"/>
        </w:rPr>
      </w:pPr>
      <w:r w:rsidRPr="0061782A">
        <w:rPr>
          <w:rFonts w:ascii="Times New Roman" w:eastAsiaTheme="minorHAnsi" w:hAnsi="Times New Roman"/>
          <w:b/>
          <w:bCs/>
          <w:sz w:val="24"/>
          <w:szCs w:val="24"/>
        </w:rPr>
        <w:t xml:space="preserve">Статья 7. </w:t>
      </w:r>
      <w:r w:rsidRPr="0061782A">
        <w:rPr>
          <w:rFonts w:ascii="Times New Roman" w:eastAsiaTheme="minorHAnsi" w:hAnsi="Times New Roman"/>
          <w:bCs/>
          <w:sz w:val="24"/>
          <w:szCs w:val="24"/>
        </w:rPr>
        <w:t>Общие положения об изменении видов разрешенного использования земельных участков и объектов капитального строительства</w:t>
      </w:r>
    </w:p>
    <w:p w:rsidR="00376244" w:rsidRPr="0061782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61782A" w:rsidRDefault="00376244"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той территориальной зоны, в границах которой располагается земельный участок и объект капитального строительства, при условии соблюдения требований технических регламентов.</w:t>
      </w:r>
    </w:p>
    <w:p w:rsidR="00FC6A6D" w:rsidRPr="0061782A" w:rsidRDefault="00376244" w:rsidP="00FC6A6D">
      <w:pPr>
        <w:autoSpaceDE w:val="0"/>
        <w:autoSpaceDN w:val="0"/>
        <w:adjustRightInd w:val="0"/>
        <w:ind w:firstLine="709"/>
        <w:jc w:val="both"/>
        <w:outlineLvl w:val="0"/>
        <w:rPr>
          <w:rFonts w:ascii="Times New Roman" w:eastAsiaTheme="minorHAnsi" w:hAnsi="Times New Roman"/>
          <w:b/>
          <w:bCs/>
          <w:sz w:val="24"/>
          <w:szCs w:val="24"/>
        </w:rPr>
      </w:pPr>
      <w:r w:rsidRPr="0061782A">
        <w:rPr>
          <w:rFonts w:ascii="Times New Roman" w:eastAsiaTheme="minorHAnsi" w:hAnsi="Times New Roman"/>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C6A6D" w:rsidRPr="0061782A" w:rsidRDefault="00FC6A6D" w:rsidP="00FC6A6D">
      <w:pPr>
        <w:autoSpaceDE w:val="0"/>
        <w:autoSpaceDN w:val="0"/>
        <w:adjustRightInd w:val="0"/>
        <w:ind w:firstLine="709"/>
        <w:jc w:val="both"/>
        <w:outlineLvl w:val="0"/>
        <w:rPr>
          <w:rFonts w:ascii="Times New Roman" w:eastAsiaTheme="minorHAnsi" w:hAnsi="Times New Roman"/>
          <w:b/>
          <w:bCs/>
          <w:sz w:val="24"/>
          <w:szCs w:val="24"/>
        </w:rPr>
      </w:pPr>
    </w:p>
    <w:p w:rsidR="00FC6A6D" w:rsidRPr="0061782A" w:rsidRDefault="00FC6A6D" w:rsidP="00FC6A6D">
      <w:pPr>
        <w:autoSpaceDE w:val="0"/>
        <w:autoSpaceDN w:val="0"/>
        <w:adjustRightInd w:val="0"/>
        <w:ind w:firstLine="709"/>
        <w:jc w:val="both"/>
        <w:outlineLvl w:val="0"/>
        <w:rPr>
          <w:rFonts w:ascii="Times New Roman" w:eastAsiaTheme="minorHAnsi" w:hAnsi="Times New Roman"/>
          <w:b/>
          <w:bCs/>
          <w:sz w:val="24"/>
          <w:szCs w:val="24"/>
        </w:rPr>
      </w:pPr>
      <w:r w:rsidRPr="0061782A">
        <w:rPr>
          <w:rFonts w:ascii="Times New Roman" w:eastAsiaTheme="minorHAnsi" w:hAnsi="Times New Roman"/>
          <w:b/>
          <w:bCs/>
          <w:sz w:val="24"/>
          <w:szCs w:val="24"/>
        </w:rPr>
        <w:t xml:space="preserve">Статья 8. </w:t>
      </w:r>
      <w:r w:rsidRPr="0061782A">
        <w:rPr>
          <w:rFonts w:ascii="Times New Roman" w:eastAsiaTheme="minorHAnsi" w:hAnsi="Times New Roman"/>
          <w:bCs/>
          <w:sz w:val="24"/>
          <w:szCs w:val="24"/>
        </w:rPr>
        <w:t>Предоставление разрешения на условно разрешенный вид использования</w:t>
      </w:r>
    </w:p>
    <w:p w:rsidR="00FC6A6D" w:rsidRPr="0061782A" w:rsidRDefault="00FC6A6D" w:rsidP="00FC6A6D">
      <w:pPr>
        <w:autoSpaceDE w:val="0"/>
        <w:autoSpaceDN w:val="0"/>
        <w:adjustRightInd w:val="0"/>
        <w:ind w:firstLine="709"/>
        <w:jc w:val="both"/>
        <w:rPr>
          <w:rFonts w:ascii="Times New Roman" w:eastAsiaTheme="minorHAnsi" w:hAnsi="Times New Roman"/>
          <w:sz w:val="24"/>
          <w:szCs w:val="24"/>
        </w:rPr>
      </w:pPr>
    </w:p>
    <w:p w:rsidR="00FC6A6D" w:rsidRPr="0061782A" w:rsidRDefault="00FC6A6D" w:rsidP="00FC6A6D">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расположенного в границах </w:t>
      </w:r>
      <w:proofErr w:type="gramStart"/>
      <w:r w:rsidRPr="0061782A">
        <w:rPr>
          <w:rFonts w:ascii="Times New Roman" w:hAnsi="Times New Roman"/>
          <w:sz w:val="24"/>
          <w:szCs w:val="24"/>
          <w:lang w:eastAsia="ru-RU"/>
        </w:rPr>
        <w:t>г</w:t>
      </w:r>
      <w:proofErr w:type="gramEnd"/>
      <w:r w:rsidRPr="0061782A">
        <w:rPr>
          <w:rFonts w:ascii="Times New Roman" w:hAnsi="Times New Roman"/>
          <w:sz w:val="24"/>
          <w:szCs w:val="24"/>
          <w:lang w:eastAsia="ru-RU"/>
        </w:rPr>
        <w:t>. Владикавказа</w:t>
      </w:r>
      <w:r w:rsidRPr="0061782A">
        <w:rPr>
          <w:rFonts w:ascii="Times New Roman" w:eastAsiaTheme="minorHAnsi" w:hAnsi="Times New Roman"/>
          <w:sz w:val="24"/>
          <w:szCs w:val="24"/>
        </w:rPr>
        <w:t>, осуществляется в порядке, предусмотренном действующим законодательством.</w:t>
      </w:r>
    </w:p>
    <w:p w:rsidR="00FC6A6D" w:rsidRPr="0061782A" w:rsidRDefault="00FC6A6D" w:rsidP="00FC6A6D">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расположенного в границах </w:t>
      </w:r>
      <w:proofErr w:type="gramStart"/>
      <w:r w:rsidRPr="0061782A">
        <w:rPr>
          <w:rFonts w:ascii="Times New Roman" w:hAnsi="Times New Roman"/>
          <w:sz w:val="24"/>
          <w:szCs w:val="24"/>
          <w:lang w:eastAsia="ru-RU"/>
        </w:rPr>
        <w:t>г</w:t>
      </w:r>
      <w:proofErr w:type="gramEnd"/>
      <w:r w:rsidRPr="0061782A">
        <w:rPr>
          <w:rFonts w:ascii="Times New Roman" w:hAnsi="Times New Roman"/>
          <w:sz w:val="24"/>
          <w:szCs w:val="24"/>
          <w:lang w:eastAsia="ru-RU"/>
        </w:rPr>
        <w:t>. Владикавказа</w:t>
      </w:r>
      <w:r w:rsidRPr="0061782A">
        <w:rPr>
          <w:rFonts w:ascii="Times New Roman" w:eastAsiaTheme="minorHAnsi" w:hAnsi="Times New Roman"/>
          <w:sz w:val="24"/>
          <w:szCs w:val="24"/>
        </w:rPr>
        <w:t>, направляет в Комиссию заявление о предоставлении такого разрешения.</w:t>
      </w:r>
    </w:p>
    <w:p w:rsidR="00FC6A6D" w:rsidRPr="0061782A" w:rsidRDefault="00FC6A6D" w:rsidP="00FC6A6D">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3. Проект решения о предоставлении разрешения на условно разрешенный вид использования подлежит рассмотрению на публичных слушаниях, в порядке, установленном законодательством Российской Федерации и муниципальными правовыми актами.</w:t>
      </w:r>
    </w:p>
    <w:p w:rsidR="00FC6A6D" w:rsidRPr="0061782A" w:rsidRDefault="00FC6A6D" w:rsidP="00FC6A6D">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4.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C6A6D" w:rsidRPr="0061782A" w:rsidRDefault="00FC6A6D" w:rsidP="00FC6A6D">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5. </w:t>
      </w:r>
      <w:proofErr w:type="gramStart"/>
      <w:r w:rsidRPr="0061782A">
        <w:rPr>
          <w:rFonts w:ascii="Times New Roman" w:eastAsiaTheme="minorHAnsi" w:hAnsi="Times New Roman"/>
          <w:sz w:val="24"/>
          <w:szCs w:val="24"/>
        </w:rPr>
        <w:t xml:space="preserve">Виды использования земельных участков и объектов капитального строительства, установленные для земельных участков и (или) объектов капитального строительства, в качестве разрешенных, которые подтверждаются судебными актами, вступившими в законную силу; правовыми актами органов местного самоуправления; правоустанавливающими и </w:t>
      </w:r>
      <w:proofErr w:type="spellStart"/>
      <w:r w:rsidRPr="0061782A">
        <w:rPr>
          <w:rFonts w:ascii="Times New Roman" w:eastAsiaTheme="minorHAnsi" w:hAnsi="Times New Roman"/>
          <w:sz w:val="24"/>
          <w:szCs w:val="24"/>
        </w:rPr>
        <w:t>правоподтверждающими</w:t>
      </w:r>
      <w:proofErr w:type="spellEnd"/>
      <w:r w:rsidRPr="0061782A">
        <w:rPr>
          <w:rFonts w:ascii="Times New Roman" w:eastAsiaTheme="minorHAnsi" w:hAnsi="Times New Roman"/>
          <w:sz w:val="24"/>
          <w:szCs w:val="24"/>
        </w:rPr>
        <w:t xml:space="preserve"> документами, выданными уполномоченными органами власти, и отнесенные действующими градостроительными регламентами к условно разрешенным видам использования, являются действительными.</w:t>
      </w:r>
      <w:proofErr w:type="gramEnd"/>
      <w:r w:rsidRPr="0061782A">
        <w:rPr>
          <w:rFonts w:ascii="Times New Roman" w:eastAsiaTheme="minorHAnsi" w:hAnsi="Times New Roman"/>
          <w:sz w:val="24"/>
          <w:szCs w:val="24"/>
        </w:rPr>
        <w:t xml:space="preserve"> В этом случае получение разрешения на условно разрешенный вид использования земельного участка и проведение публичных слушаний не требуется.</w:t>
      </w:r>
    </w:p>
    <w:p w:rsidR="00695EB5" w:rsidRPr="0061782A" w:rsidRDefault="00695EB5" w:rsidP="00CE75A0">
      <w:pPr>
        <w:ind w:firstLine="709"/>
        <w:jc w:val="both"/>
        <w:rPr>
          <w:rFonts w:ascii="Times New Roman" w:eastAsiaTheme="minorHAnsi" w:hAnsi="Times New Roman"/>
          <w:b/>
          <w:sz w:val="24"/>
          <w:szCs w:val="24"/>
        </w:rPr>
      </w:pPr>
    </w:p>
    <w:p w:rsidR="00D26A8C" w:rsidRPr="0061782A" w:rsidRDefault="00D26A8C" w:rsidP="00CE75A0">
      <w:pPr>
        <w:ind w:firstLine="709"/>
        <w:jc w:val="both"/>
        <w:rPr>
          <w:rFonts w:ascii="Times New Roman" w:eastAsiaTheme="minorHAnsi" w:hAnsi="Times New Roman"/>
          <w:b/>
          <w:sz w:val="24"/>
          <w:szCs w:val="24"/>
        </w:rPr>
      </w:pPr>
    </w:p>
    <w:p w:rsidR="00376244" w:rsidRPr="0061782A" w:rsidRDefault="00195825" w:rsidP="00CE75A0">
      <w:pPr>
        <w:jc w:val="center"/>
        <w:rPr>
          <w:rFonts w:ascii="Times New Roman" w:eastAsiaTheme="minorHAnsi" w:hAnsi="Times New Roman"/>
          <w:b/>
          <w:sz w:val="24"/>
          <w:szCs w:val="24"/>
        </w:rPr>
      </w:pPr>
      <w:r w:rsidRPr="0061782A">
        <w:rPr>
          <w:rFonts w:ascii="Times New Roman" w:hAnsi="Times New Roman"/>
          <w:b/>
          <w:sz w:val="24"/>
          <w:szCs w:val="24"/>
          <w:lang w:eastAsia="ru-RU"/>
        </w:rPr>
        <w:t>ГЛАВА</w:t>
      </w:r>
      <w:r w:rsidR="00376244" w:rsidRPr="0061782A">
        <w:rPr>
          <w:rFonts w:ascii="Times New Roman" w:hAnsi="Times New Roman"/>
          <w:b/>
          <w:sz w:val="24"/>
          <w:szCs w:val="24"/>
          <w:lang w:eastAsia="ru-RU"/>
        </w:rPr>
        <w:t xml:space="preserve"> 3. </w:t>
      </w:r>
      <w:bookmarkStart w:id="1" w:name="_Toc200182820"/>
      <w:r w:rsidR="00376244" w:rsidRPr="0061782A">
        <w:rPr>
          <w:rFonts w:ascii="Times New Roman" w:eastAsiaTheme="minorHAnsi" w:hAnsi="Times New Roman"/>
          <w:b/>
          <w:sz w:val="24"/>
          <w:szCs w:val="24"/>
        </w:rPr>
        <w:t>ПОДГОТОВКА ДОКУМЕНТАЦИИ ПО ПЛАНИРОВКЕ ТЕРРИТОРИИ ОРГАНАМИ МЕСТНОГО САМОУПРАВЛЕНИЯ</w:t>
      </w:r>
    </w:p>
    <w:p w:rsidR="00376244" w:rsidRPr="0061782A" w:rsidRDefault="00376244" w:rsidP="00CE75A0">
      <w:pPr>
        <w:ind w:firstLine="709"/>
        <w:jc w:val="both"/>
        <w:rPr>
          <w:rFonts w:ascii="Times New Roman" w:hAnsi="Times New Roman"/>
          <w:b/>
          <w:sz w:val="24"/>
          <w:szCs w:val="24"/>
          <w:lang w:eastAsia="ru-RU"/>
        </w:rPr>
      </w:pPr>
    </w:p>
    <w:p w:rsidR="00376244" w:rsidRPr="0061782A" w:rsidRDefault="00376244"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4F11AE" w:rsidRPr="0061782A">
        <w:rPr>
          <w:rFonts w:ascii="Times New Roman" w:hAnsi="Times New Roman"/>
          <w:b/>
          <w:sz w:val="24"/>
          <w:szCs w:val="24"/>
          <w:lang w:eastAsia="ru-RU"/>
        </w:rPr>
        <w:t>9</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Общие положения о планировке территории</w:t>
      </w:r>
      <w:bookmarkEnd w:id="1"/>
      <w:r w:rsidRPr="0061782A">
        <w:rPr>
          <w:rFonts w:ascii="Times New Roman" w:hAnsi="Times New Roman"/>
          <w:sz w:val="24"/>
          <w:szCs w:val="24"/>
          <w:lang w:eastAsia="ru-RU"/>
        </w:rPr>
        <w:t>.</w:t>
      </w:r>
    </w:p>
    <w:p w:rsidR="00376244" w:rsidRPr="0061782A" w:rsidRDefault="00376244" w:rsidP="00CE75A0">
      <w:pPr>
        <w:ind w:firstLine="709"/>
        <w:jc w:val="both"/>
        <w:rPr>
          <w:rFonts w:ascii="Times New Roman" w:hAnsi="Times New Roman"/>
          <w:sz w:val="24"/>
          <w:szCs w:val="24"/>
          <w:lang w:eastAsia="ru-RU"/>
        </w:rPr>
      </w:pPr>
    </w:p>
    <w:p w:rsidR="00376244" w:rsidRPr="0061782A" w:rsidRDefault="00376244" w:rsidP="00CE75A0">
      <w:pPr>
        <w:pStyle w:val="af5"/>
        <w:spacing w:before="0"/>
        <w:ind w:firstLine="709"/>
        <w:rPr>
          <w:rFonts w:ascii="Times New Roman" w:hAnsi="Times New Roman" w:cs="Times New Roman"/>
        </w:rPr>
      </w:pPr>
      <w:r w:rsidRPr="0061782A">
        <w:rPr>
          <w:rFonts w:ascii="Times New Roman" w:hAnsi="Times New Roman" w:cs="Times New Roman"/>
        </w:rPr>
        <w:t>1. Планировка территории осуществляется посредством разработки документации по планировке территории:</w:t>
      </w:r>
    </w:p>
    <w:p w:rsidR="00376244" w:rsidRPr="0061782A" w:rsidRDefault="00215B0F" w:rsidP="00CE75A0">
      <w:pPr>
        <w:pStyle w:val="af5"/>
        <w:spacing w:before="0"/>
        <w:ind w:firstLine="709"/>
        <w:rPr>
          <w:rFonts w:ascii="Times New Roman" w:hAnsi="Times New Roman" w:cs="Times New Roman"/>
        </w:rPr>
      </w:pPr>
      <w:r w:rsidRPr="0061782A">
        <w:rPr>
          <w:rFonts w:ascii="Times New Roman" w:hAnsi="Times New Roman" w:cs="Times New Roman"/>
        </w:rPr>
        <w:t>1) </w:t>
      </w:r>
      <w:r w:rsidR="00376244" w:rsidRPr="0061782A">
        <w:rPr>
          <w:rFonts w:ascii="Times New Roman" w:hAnsi="Times New Roman" w:cs="Times New Roman"/>
        </w:rPr>
        <w:t>проектов планировки</w:t>
      </w:r>
      <w:r w:rsidR="004F11AE" w:rsidRPr="0061782A">
        <w:rPr>
          <w:rFonts w:ascii="Times New Roman" w:hAnsi="Times New Roman" w:cs="Times New Roman"/>
        </w:rPr>
        <w:t xml:space="preserve"> территории</w:t>
      </w:r>
      <w:r w:rsidR="00376244" w:rsidRPr="0061782A">
        <w:rPr>
          <w:rFonts w:ascii="Times New Roman" w:hAnsi="Times New Roman" w:cs="Times New Roman"/>
        </w:rPr>
        <w:t>;</w:t>
      </w:r>
    </w:p>
    <w:p w:rsidR="00376244" w:rsidRPr="0061782A" w:rsidRDefault="00215B0F" w:rsidP="00CE75A0">
      <w:pPr>
        <w:pStyle w:val="af5"/>
        <w:spacing w:before="0"/>
        <w:ind w:firstLine="709"/>
        <w:rPr>
          <w:rFonts w:ascii="Times New Roman" w:hAnsi="Times New Roman" w:cs="Times New Roman"/>
        </w:rPr>
      </w:pPr>
      <w:r w:rsidRPr="0061782A">
        <w:rPr>
          <w:rFonts w:ascii="Times New Roman" w:hAnsi="Times New Roman" w:cs="Times New Roman"/>
        </w:rPr>
        <w:t>2) </w:t>
      </w:r>
      <w:r w:rsidR="00376244" w:rsidRPr="0061782A">
        <w:rPr>
          <w:rFonts w:ascii="Times New Roman" w:hAnsi="Times New Roman" w:cs="Times New Roman"/>
        </w:rPr>
        <w:t>проектов межевания</w:t>
      </w:r>
      <w:r w:rsidR="004F11AE" w:rsidRPr="0061782A">
        <w:rPr>
          <w:rFonts w:ascii="Times New Roman" w:hAnsi="Times New Roman" w:cs="Times New Roman"/>
        </w:rPr>
        <w:t xml:space="preserve"> территории.</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2. Проекты планировки территории без проектов межевания территории в их составе подготавливаются в случаях, когда необходимо определить, изменить: </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1) границы элементов планировочной структуры (кварталов, микрорайонов);</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2) </w:t>
      </w:r>
      <w:r w:rsidRPr="0061782A">
        <w:rPr>
          <w:rFonts w:ascii="Times New Roman" w:eastAsiaTheme="minorHAnsi" w:hAnsi="Times New Roman" w:cs="Times New Roman"/>
        </w:rPr>
        <w:t>границы территорий общего пользования</w:t>
      </w:r>
      <w:r w:rsidRPr="0061782A">
        <w:rPr>
          <w:rFonts w:ascii="Times New Roman" w:hAnsi="Times New Roman" w:cs="Times New Roman"/>
        </w:rPr>
        <w:t xml:space="preserve"> без определения границ земельных участков;</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3) </w:t>
      </w:r>
      <w:r w:rsidRPr="0061782A">
        <w:rPr>
          <w:rFonts w:ascii="Times New Roman" w:eastAsiaTheme="minorHAnsi" w:hAnsi="Times New Roman" w:cs="Times New Roman"/>
          <w:bCs/>
        </w:rPr>
        <w:t>границ</w:t>
      </w:r>
      <w:r w:rsidR="00011B40" w:rsidRPr="0061782A">
        <w:rPr>
          <w:rFonts w:ascii="Times New Roman" w:eastAsiaTheme="minorHAnsi" w:hAnsi="Times New Roman" w:cs="Times New Roman"/>
          <w:bCs/>
        </w:rPr>
        <w:t>ы</w:t>
      </w:r>
      <w:r w:rsidRPr="0061782A">
        <w:rPr>
          <w:rFonts w:ascii="Times New Roman" w:eastAsiaTheme="minorHAnsi" w:hAnsi="Times New Roman" w:cs="Times New Roman"/>
          <w:bCs/>
        </w:rPr>
        <w:t xml:space="preserve"> зон планируемого размещения объектов капитального строительства в границах существующих земельных участков.</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3. Проекты планировки территории с проектами межевания территории в их составе подготавливаются в случаях, когда необходимо определить, изменить: </w:t>
      </w:r>
    </w:p>
    <w:p w:rsidR="002360DE" w:rsidRPr="0061782A" w:rsidRDefault="00011B40" w:rsidP="00CE75A0">
      <w:pPr>
        <w:pStyle w:val="af5"/>
        <w:spacing w:before="0"/>
        <w:ind w:firstLine="709"/>
        <w:rPr>
          <w:rFonts w:ascii="Times New Roman" w:hAnsi="Times New Roman" w:cs="Times New Roman"/>
        </w:rPr>
      </w:pPr>
      <w:r w:rsidRPr="0061782A">
        <w:rPr>
          <w:rFonts w:ascii="Times New Roman" w:hAnsi="Times New Roman" w:cs="Times New Roman"/>
        </w:rPr>
        <w:t>1) </w:t>
      </w:r>
      <w:r w:rsidR="009F2F4C" w:rsidRPr="0061782A">
        <w:rPr>
          <w:rFonts w:ascii="Times New Roman" w:hAnsi="Times New Roman" w:cs="Times New Roman"/>
        </w:rPr>
        <w:t xml:space="preserve">границы </w:t>
      </w:r>
      <w:r w:rsidR="002360DE" w:rsidRPr="0061782A">
        <w:rPr>
          <w:rFonts w:ascii="Times New Roman" w:hAnsi="Times New Roman" w:cs="Times New Roman"/>
        </w:rPr>
        <w:t>элемент</w:t>
      </w:r>
      <w:r w:rsidR="009F2F4C" w:rsidRPr="0061782A">
        <w:rPr>
          <w:rFonts w:ascii="Times New Roman" w:hAnsi="Times New Roman" w:cs="Times New Roman"/>
        </w:rPr>
        <w:t>ов</w:t>
      </w:r>
      <w:r w:rsidR="002360DE" w:rsidRPr="0061782A">
        <w:rPr>
          <w:rFonts w:ascii="Times New Roman" w:hAnsi="Times New Roman" w:cs="Times New Roman"/>
        </w:rPr>
        <w:t xml:space="preserve"> планировки территории, </w:t>
      </w:r>
      <w:r w:rsidR="009F2F4C" w:rsidRPr="0061782A">
        <w:rPr>
          <w:rFonts w:ascii="Times New Roman" w:hAnsi="Times New Roman" w:cs="Times New Roman"/>
        </w:rPr>
        <w:t>предусматривающие необходимость изменения границ существующих или ранее предусмотренных к образованию земельных участков;</w:t>
      </w:r>
    </w:p>
    <w:p w:rsidR="002360DE" w:rsidRPr="0061782A" w:rsidRDefault="00011B40" w:rsidP="00CE75A0">
      <w:pPr>
        <w:pStyle w:val="af5"/>
        <w:spacing w:before="0"/>
        <w:ind w:firstLine="709"/>
        <w:rPr>
          <w:rFonts w:ascii="Times New Roman" w:hAnsi="Times New Roman" w:cs="Times New Roman"/>
        </w:rPr>
      </w:pPr>
      <w:r w:rsidRPr="0061782A">
        <w:rPr>
          <w:rFonts w:ascii="Times New Roman" w:hAnsi="Times New Roman" w:cs="Times New Roman"/>
        </w:rPr>
        <w:t>2) </w:t>
      </w:r>
      <w:r w:rsidR="002360DE" w:rsidRPr="0061782A">
        <w:rPr>
          <w:rFonts w:ascii="Times New Roman" w:hAnsi="Times New Roman" w:cs="Times New Roman"/>
        </w:rPr>
        <w:t>границы земельных участков</w:t>
      </w:r>
      <w:r w:rsidR="009F2F4C" w:rsidRPr="0061782A">
        <w:rPr>
          <w:rFonts w:ascii="Times New Roman" w:hAnsi="Times New Roman" w:cs="Times New Roman"/>
        </w:rPr>
        <w:t xml:space="preserve"> при планировании </w:t>
      </w:r>
      <w:r w:rsidR="009F2F4C" w:rsidRPr="0061782A">
        <w:rPr>
          <w:rFonts w:ascii="Times New Roman" w:eastAsiaTheme="minorHAnsi" w:hAnsi="Times New Roman" w:cs="Times New Roman"/>
        </w:rPr>
        <w:t>размещения новых объектов капитального строительства;</w:t>
      </w:r>
    </w:p>
    <w:p w:rsidR="002360DE" w:rsidRPr="0061782A" w:rsidRDefault="002360DE" w:rsidP="00CE75A0">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lastRenderedPageBreak/>
        <w:t>3)</w:t>
      </w:r>
      <w:r w:rsidR="00011B40" w:rsidRPr="0061782A">
        <w:rPr>
          <w:rFonts w:ascii="Times New Roman" w:hAnsi="Times New Roman"/>
          <w:sz w:val="24"/>
          <w:szCs w:val="24"/>
        </w:rPr>
        <w:t xml:space="preserve"> границы публичных сервитутов при планировании размещения </w:t>
      </w:r>
      <w:r w:rsidR="00011B40" w:rsidRPr="0061782A">
        <w:rPr>
          <w:rFonts w:ascii="Times New Roman" w:eastAsiaTheme="minorHAnsi" w:hAnsi="Times New Roman"/>
          <w:sz w:val="24"/>
          <w:szCs w:val="24"/>
        </w:rPr>
        <w:t>объектов капитального строительства</w:t>
      </w:r>
      <w:r w:rsidR="00011B40" w:rsidRPr="0061782A">
        <w:rPr>
          <w:rFonts w:ascii="Times New Roman" w:hAnsi="Times New Roman"/>
          <w:sz w:val="24"/>
          <w:szCs w:val="24"/>
        </w:rPr>
        <w:t>;</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4) границы зон планируемого размещения объектов капитального строительства для реализации государственных или муниципальных нужд.</w:t>
      </w:r>
    </w:p>
    <w:p w:rsidR="00376244" w:rsidRPr="0061782A" w:rsidRDefault="00AA6AB5" w:rsidP="00CE75A0">
      <w:pPr>
        <w:pStyle w:val="af5"/>
        <w:spacing w:before="0"/>
        <w:ind w:firstLine="709"/>
        <w:rPr>
          <w:rFonts w:ascii="Times New Roman" w:hAnsi="Times New Roman" w:cs="Times New Roman"/>
        </w:rPr>
      </w:pPr>
      <w:r w:rsidRPr="0061782A">
        <w:rPr>
          <w:rFonts w:ascii="Times New Roman" w:hAnsi="Times New Roman" w:cs="Times New Roman"/>
        </w:rPr>
        <w:t>4</w:t>
      </w:r>
      <w:r w:rsidR="00376244" w:rsidRPr="0061782A">
        <w:rPr>
          <w:rFonts w:ascii="Times New Roman" w:hAnsi="Times New Roman" w:cs="Times New Roman"/>
        </w:rPr>
        <w:t>.</w:t>
      </w:r>
      <w:r w:rsidR="00CA7FD5" w:rsidRPr="0061782A">
        <w:rPr>
          <w:rFonts w:ascii="Times New Roman" w:hAnsi="Times New Roman" w:cs="Times New Roman"/>
        </w:rPr>
        <w:t xml:space="preserve"> </w:t>
      </w:r>
      <w:r w:rsidR="00376244" w:rsidRPr="0061782A">
        <w:rPr>
          <w:rFonts w:ascii="Times New Roman" w:hAnsi="Times New Roman" w:cs="Times New Roman"/>
        </w:rPr>
        <w:t xml:space="preserve">В </w:t>
      </w:r>
      <w:r w:rsidR="00B7020B" w:rsidRPr="0061782A">
        <w:rPr>
          <w:rFonts w:ascii="Times New Roman" w:hAnsi="Times New Roman" w:cs="Times New Roman"/>
        </w:rPr>
        <w:t xml:space="preserve">случаях, указанных в части </w:t>
      </w:r>
      <w:r w:rsidR="00C813BE" w:rsidRPr="0061782A">
        <w:rPr>
          <w:rFonts w:ascii="Times New Roman" w:hAnsi="Times New Roman" w:cs="Times New Roman"/>
        </w:rPr>
        <w:t>3</w:t>
      </w:r>
      <w:r w:rsidR="00B7020B" w:rsidRPr="0061782A">
        <w:rPr>
          <w:rFonts w:ascii="Times New Roman" w:hAnsi="Times New Roman" w:cs="Times New Roman"/>
        </w:rPr>
        <w:t xml:space="preserve"> настоящей статьи, </w:t>
      </w:r>
      <w:r w:rsidR="00376244" w:rsidRPr="0061782A">
        <w:rPr>
          <w:rFonts w:ascii="Times New Roman" w:hAnsi="Times New Roman" w:cs="Times New Roman"/>
        </w:rPr>
        <w:t>производится подготовка землеустроительной документации в соответствии с земельным законодательством при соблюдении требований, указанных в статье 41 Градостроительного кодекса Российской Федерации.</w:t>
      </w:r>
    </w:p>
    <w:p w:rsidR="00376244" w:rsidRPr="0061782A" w:rsidRDefault="00376244" w:rsidP="00CE75A0">
      <w:pPr>
        <w:ind w:firstLine="709"/>
        <w:jc w:val="both"/>
        <w:rPr>
          <w:rFonts w:ascii="Times New Roman" w:hAnsi="Times New Roman"/>
          <w:sz w:val="24"/>
          <w:szCs w:val="24"/>
          <w:lang w:eastAsia="ru-RU"/>
        </w:rPr>
      </w:pPr>
    </w:p>
    <w:p w:rsidR="00376244" w:rsidRPr="0061782A" w:rsidRDefault="00376244"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4F11AE" w:rsidRPr="0061782A">
        <w:rPr>
          <w:rFonts w:ascii="Times New Roman" w:hAnsi="Times New Roman"/>
          <w:b/>
          <w:sz w:val="24"/>
          <w:szCs w:val="24"/>
          <w:lang w:eastAsia="ru-RU"/>
        </w:rPr>
        <w:t>10</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Подготовка проектов планировки территории.</w:t>
      </w:r>
    </w:p>
    <w:p w:rsidR="004F11AE" w:rsidRPr="0061782A" w:rsidRDefault="004F11AE" w:rsidP="00CE75A0">
      <w:pPr>
        <w:ind w:firstLine="709"/>
        <w:jc w:val="both"/>
        <w:rPr>
          <w:rFonts w:ascii="Times New Roman" w:hAnsi="Times New Roman"/>
          <w:sz w:val="24"/>
          <w:szCs w:val="24"/>
          <w:lang w:eastAsia="ru-RU"/>
        </w:rPr>
      </w:pPr>
    </w:p>
    <w:p w:rsidR="00376244" w:rsidRPr="0061782A" w:rsidRDefault="00376244" w:rsidP="00CE75A0">
      <w:pPr>
        <w:pStyle w:val="af5"/>
        <w:spacing w:before="0"/>
        <w:ind w:firstLine="709"/>
        <w:rPr>
          <w:rFonts w:ascii="Times New Roman" w:hAnsi="Times New Roman" w:cs="Times New Roman"/>
        </w:rPr>
      </w:pPr>
      <w:r w:rsidRPr="0061782A">
        <w:rPr>
          <w:rFonts w:ascii="Times New Roman" w:hAnsi="Times New Roman" w:cs="Times New Roman"/>
        </w:rPr>
        <w:t>1. Решение о подготовке проекта планировки</w:t>
      </w:r>
      <w:r w:rsidR="00BB5280" w:rsidRPr="0061782A">
        <w:rPr>
          <w:rFonts w:ascii="Times New Roman" w:hAnsi="Times New Roman" w:cs="Times New Roman"/>
        </w:rPr>
        <w:t xml:space="preserve"> территории </w:t>
      </w:r>
      <w:r w:rsidRPr="0061782A">
        <w:rPr>
          <w:rFonts w:ascii="Times New Roman" w:hAnsi="Times New Roman" w:cs="Times New Roman"/>
        </w:rPr>
        <w:t xml:space="preserve">принимает Глава администрации </w:t>
      </w:r>
      <w:r w:rsidR="004440D0" w:rsidRPr="0061782A">
        <w:rPr>
          <w:rFonts w:ascii="Times New Roman" w:hAnsi="Times New Roman" w:cs="Times New Roman"/>
        </w:rPr>
        <w:t>местного самоуправления</w:t>
      </w:r>
      <w:r w:rsidRPr="0061782A">
        <w:rPr>
          <w:rFonts w:ascii="Times New Roman" w:hAnsi="Times New Roman" w:cs="Times New Roman"/>
        </w:rPr>
        <w:t xml:space="preserve"> </w:t>
      </w:r>
      <w:proofErr w:type="gramStart"/>
      <w:r w:rsidRPr="0061782A">
        <w:rPr>
          <w:rFonts w:ascii="Times New Roman" w:hAnsi="Times New Roman" w:cs="Times New Roman"/>
        </w:rPr>
        <w:t>г</w:t>
      </w:r>
      <w:proofErr w:type="gramEnd"/>
      <w:r w:rsidRPr="0061782A">
        <w:rPr>
          <w:rFonts w:ascii="Times New Roman" w:hAnsi="Times New Roman" w:cs="Times New Roman"/>
        </w:rPr>
        <w:t>. Владикавказа.</w:t>
      </w:r>
    </w:p>
    <w:p w:rsidR="002360DE" w:rsidRPr="0061782A" w:rsidRDefault="002360DE" w:rsidP="00CE75A0">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2. В составе проектов планировки </w:t>
      </w:r>
      <w:r w:rsidR="00BB5280" w:rsidRPr="0061782A">
        <w:rPr>
          <w:rFonts w:ascii="Times New Roman" w:hAnsi="Times New Roman"/>
          <w:sz w:val="24"/>
          <w:szCs w:val="24"/>
        </w:rPr>
        <w:t xml:space="preserve">территории </w:t>
      </w:r>
      <w:r w:rsidRPr="0061782A">
        <w:rPr>
          <w:rFonts w:ascii="Times New Roman" w:hAnsi="Times New Roman"/>
          <w:sz w:val="24"/>
          <w:szCs w:val="24"/>
        </w:rPr>
        <w:t>проводится:</w:t>
      </w:r>
    </w:p>
    <w:p w:rsidR="002360DE" w:rsidRPr="0061782A" w:rsidRDefault="002360DE" w:rsidP="00CE75A0">
      <w:pPr>
        <w:autoSpaceDE w:val="0"/>
        <w:autoSpaceDN w:val="0"/>
        <w:adjustRightInd w:val="0"/>
        <w:ind w:firstLine="709"/>
        <w:jc w:val="both"/>
        <w:rPr>
          <w:rFonts w:ascii="Times New Roman" w:eastAsiaTheme="minorHAnsi" w:hAnsi="Times New Roman"/>
          <w:bCs/>
          <w:sz w:val="24"/>
          <w:szCs w:val="24"/>
        </w:rPr>
      </w:pPr>
      <w:r w:rsidRPr="0061782A">
        <w:rPr>
          <w:rFonts w:ascii="Times New Roman" w:hAnsi="Times New Roman"/>
          <w:sz w:val="24"/>
          <w:szCs w:val="24"/>
        </w:rPr>
        <w:t xml:space="preserve">1) выделение </w:t>
      </w:r>
      <w:r w:rsidRPr="0061782A">
        <w:rPr>
          <w:rFonts w:ascii="Times New Roman" w:eastAsiaTheme="minorHAnsi" w:hAnsi="Times New Roman"/>
          <w:bCs/>
          <w:sz w:val="24"/>
          <w:szCs w:val="24"/>
        </w:rPr>
        <w:t>элементов планировочной структуры;</w:t>
      </w:r>
    </w:p>
    <w:p w:rsidR="002360DE" w:rsidRPr="0061782A" w:rsidRDefault="002360DE" w:rsidP="00CE75A0">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2) установление границ территорий общего пользования;</w:t>
      </w:r>
    </w:p>
    <w:p w:rsidR="002360DE" w:rsidRPr="0061782A" w:rsidRDefault="002360DE" w:rsidP="00CE75A0">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 xml:space="preserve">3) установление </w:t>
      </w:r>
      <w:proofErr w:type="gramStart"/>
      <w:r w:rsidRPr="0061782A">
        <w:rPr>
          <w:rFonts w:ascii="Times New Roman" w:eastAsiaTheme="minorHAnsi" w:hAnsi="Times New Roman"/>
          <w:bCs/>
          <w:sz w:val="24"/>
          <w:szCs w:val="24"/>
        </w:rPr>
        <w:t>границ зон планируемого размещения объектов капитального строительства</w:t>
      </w:r>
      <w:proofErr w:type="gramEnd"/>
      <w:r w:rsidRPr="0061782A">
        <w:rPr>
          <w:rFonts w:ascii="Times New Roman" w:eastAsiaTheme="minorHAnsi" w:hAnsi="Times New Roman"/>
          <w:bCs/>
          <w:sz w:val="24"/>
          <w:szCs w:val="24"/>
        </w:rPr>
        <w:t>;</w:t>
      </w:r>
    </w:p>
    <w:p w:rsidR="002360DE" w:rsidRPr="0061782A" w:rsidRDefault="002360DE" w:rsidP="00CE75A0">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4) определение характеристик и очередности планируемого развития территории.</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3. Корректировка проектов планировки территории допускается в следующих случаях:</w:t>
      </w:r>
    </w:p>
    <w:p w:rsidR="002360DE" w:rsidRPr="0061782A" w:rsidRDefault="002360DE" w:rsidP="00CE75A0">
      <w:pPr>
        <w:pStyle w:val="af5"/>
        <w:spacing w:before="0"/>
        <w:ind w:firstLine="709"/>
        <w:rPr>
          <w:rFonts w:ascii="Times New Roman" w:hAnsi="Times New Roman" w:cs="Times New Roman"/>
        </w:rPr>
      </w:pPr>
      <w:proofErr w:type="gramStart"/>
      <w:r w:rsidRPr="0061782A">
        <w:rPr>
          <w:rFonts w:ascii="Times New Roman" w:hAnsi="Times New Roman" w:cs="Times New Roman"/>
        </w:rPr>
        <w:t>1) если возникает необходимость изменения красных линий, границ одного из элементов планировочной структуры (квартала, микрорайона), установленных в составе проекта планировки территории, либо выделения новых элементов планировочной структуры вследствие подготовки заинтересованным лицом документации по планировке территории с целью дальнейшего предоставления земельного участка для строительства объекта капитального строительства, если такое изменение не противоречит Генеральному плану города;</w:t>
      </w:r>
      <w:proofErr w:type="gramEnd"/>
    </w:p>
    <w:p w:rsidR="002360DE" w:rsidRPr="0061782A" w:rsidRDefault="002360DE"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hAnsi="Times New Roman"/>
          <w:sz w:val="24"/>
          <w:szCs w:val="24"/>
        </w:rPr>
        <w:t xml:space="preserve">2) если возникает необходимость изменения параметров </w:t>
      </w:r>
      <w:r w:rsidRPr="0061782A">
        <w:rPr>
          <w:rFonts w:ascii="Times New Roman" w:eastAsiaTheme="minorHAnsi" w:hAnsi="Times New Roman"/>
          <w:sz w:val="24"/>
          <w:szCs w:val="24"/>
        </w:rPr>
        <w:t>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r w:rsidRPr="0061782A">
        <w:rPr>
          <w:rFonts w:ascii="Times New Roman" w:hAnsi="Times New Roman"/>
          <w:sz w:val="24"/>
          <w:szCs w:val="24"/>
        </w:rPr>
        <w:t>, установленных в составе проекта планировки территории, выявившаяся в ходе градостроительного развития территории;</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3) если в Генеральный план города были внесены изменения, которые влекут за собой соответствующие изменения в проекте планировки территории;</w:t>
      </w:r>
    </w:p>
    <w:p w:rsidR="002360DE" w:rsidRPr="0061782A" w:rsidRDefault="002360DE" w:rsidP="00CE75A0">
      <w:pPr>
        <w:pStyle w:val="af5"/>
        <w:spacing w:before="0"/>
        <w:ind w:firstLine="709"/>
        <w:rPr>
          <w:rFonts w:ascii="Times New Roman" w:hAnsi="Times New Roman" w:cs="Times New Roman"/>
        </w:rPr>
      </w:pPr>
      <w:r w:rsidRPr="0061782A">
        <w:rPr>
          <w:rFonts w:ascii="Times New Roman" w:hAnsi="Times New Roman" w:cs="Times New Roman"/>
        </w:rPr>
        <w:t>4) если в Правила были внесены изменения, которые влекут за собой соответствующие изменения в проекте планировки территории.</w:t>
      </w:r>
    </w:p>
    <w:p w:rsidR="00376244" w:rsidRPr="0061782A" w:rsidRDefault="00376244"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4. Проекты планировки территории и проекты межевания территории, подготовленные </w:t>
      </w:r>
      <w:r w:rsidR="00BB5280" w:rsidRPr="0061782A">
        <w:rPr>
          <w:rFonts w:ascii="Times New Roman" w:hAnsi="Times New Roman" w:cs="Times New Roman"/>
        </w:rPr>
        <w:t>совместно с проектами планировки</w:t>
      </w:r>
      <w:r w:rsidRPr="0061782A">
        <w:rPr>
          <w:rFonts w:ascii="Times New Roman" w:hAnsi="Times New Roman" w:cs="Times New Roman"/>
        </w:rPr>
        <w:t xml:space="preserve"> территории</w:t>
      </w:r>
      <w:r w:rsidR="00BB5280" w:rsidRPr="0061782A">
        <w:rPr>
          <w:rFonts w:ascii="Times New Roman" w:hAnsi="Times New Roman" w:cs="Times New Roman"/>
        </w:rPr>
        <w:t>,</w:t>
      </w:r>
      <w:r w:rsidRPr="0061782A">
        <w:rPr>
          <w:rFonts w:ascii="Times New Roman" w:hAnsi="Times New Roman" w:cs="Times New Roman"/>
        </w:rPr>
        <w:t xml:space="preserve"> до их утверждения подлежат обязательному рассмотрению на публичных слушаниях.</w:t>
      </w:r>
    </w:p>
    <w:p w:rsidR="00376244" w:rsidRPr="0061782A" w:rsidRDefault="00376244" w:rsidP="00CE75A0">
      <w:pPr>
        <w:pStyle w:val="af5"/>
        <w:spacing w:before="0"/>
        <w:ind w:firstLine="709"/>
        <w:rPr>
          <w:rFonts w:ascii="Times New Roman" w:hAnsi="Times New Roman" w:cs="Times New Roman"/>
        </w:rPr>
      </w:pPr>
      <w:r w:rsidRPr="0061782A">
        <w:rPr>
          <w:rFonts w:ascii="Times New Roman" w:hAnsi="Times New Roman" w:cs="Times New Roman"/>
        </w:rPr>
        <w:t>5. На основании проектов плани</w:t>
      </w:r>
      <w:r w:rsidR="00BB5280" w:rsidRPr="0061782A">
        <w:rPr>
          <w:rFonts w:ascii="Times New Roman" w:hAnsi="Times New Roman" w:cs="Times New Roman"/>
        </w:rPr>
        <w:t xml:space="preserve">ровки территории, утвержденных </w:t>
      </w:r>
      <w:r w:rsidRPr="0061782A">
        <w:rPr>
          <w:rFonts w:ascii="Times New Roman" w:hAnsi="Times New Roman" w:cs="Times New Roman"/>
        </w:rPr>
        <w:t>Главой администр</w:t>
      </w:r>
      <w:r w:rsidR="00E9080A" w:rsidRPr="0061782A">
        <w:rPr>
          <w:rFonts w:ascii="Times New Roman" w:hAnsi="Times New Roman" w:cs="Times New Roman"/>
        </w:rPr>
        <w:t xml:space="preserve">ации местного самоуправления </w:t>
      </w:r>
      <w:proofErr w:type="gramStart"/>
      <w:r w:rsidR="00E9080A" w:rsidRPr="0061782A">
        <w:rPr>
          <w:rFonts w:ascii="Times New Roman" w:hAnsi="Times New Roman" w:cs="Times New Roman"/>
        </w:rPr>
        <w:t>г</w:t>
      </w:r>
      <w:proofErr w:type="gramEnd"/>
      <w:r w:rsidR="00E9080A" w:rsidRPr="0061782A">
        <w:rPr>
          <w:rFonts w:ascii="Times New Roman" w:hAnsi="Times New Roman" w:cs="Times New Roman"/>
        </w:rPr>
        <w:t>. </w:t>
      </w:r>
      <w:r w:rsidRPr="0061782A">
        <w:rPr>
          <w:rFonts w:ascii="Times New Roman" w:hAnsi="Times New Roman" w:cs="Times New Roman"/>
        </w:rPr>
        <w:t>Владикавк</w:t>
      </w:r>
      <w:r w:rsidR="00E9080A" w:rsidRPr="0061782A">
        <w:rPr>
          <w:rFonts w:ascii="Times New Roman" w:hAnsi="Times New Roman" w:cs="Times New Roman"/>
        </w:rPr>
        <w:t>аза, Собрание представителей г. </w:t>
      </w:r>
      <w:r w:rsidRPr="0061782A">
        <w:rPr>
          <w:rFonts w:ascii="Times New Roman" w:hAnsi="Times New Roman" w:cs="Times New Roman"/>
        </w:rPr>
        <w:t>Владикавказа вправе вносить изменения в Правила в части изменения установленных градостроительным регламентом и установления новых предельных (минимальных и (или) максимальных) размеров земельных участков и предельных параметров разреш</w:t>
      </w:r>
      <w:r w:rsidR="0047384A" w:rsidRPr="0061782A">
        <w:rPr>
          <w:rFonts w:ascii="Times New Roman" w:hAnsi="Times New Roman" w:cs="Times New Roman"/>
        </w:rPr>
        <w:t>е</w:t>
      </w:r>
      <w:r w:rsidRPr="0061782A">
        <w:rPr>
          <w:rFonts w:ascii="Times New Roman" w:hAnsi="Times New Roman" w:cs="Times New Roman"/>
        </w:rPr>
        <w:t>нного строительства, реконструкции объектов капитального строительства.</w:t>
      </w:r>
    </w:p>
    <w:p w:rsidR="00376244" w:rsidRPr="0061782A" w:rsidRDefault="00376244" w:rsidP="00CE75A0">
      <w:pPr>
        <w:ind w:firstLine="709"/>
        <w:jc w:val="both"/>
        <w:rPr>
          <w:rFonts w:ascii="Times New Roman" w:hAnsi="Times New Roman"/>
          <w:sz w:val="24"/>
          <w:szCs w:val="24"/>
          <w:lang w:eastAsia="ru-RU"/>
        </w:rPr>
      </w:pPr>
    </w:p>
    <w:p w:rsidR="00376244" w:rsidRPr="0061782A" w:rsidRDefault="00376244"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4F11AE" w:rsidRPr="0061782A">
        <w:rPr>
          <w:rFonts w:ascii="Times New Roman" w:hAnsi="Times New Roman"/>
          <w:b/>
          <w:sz w:val="24"/>
          <w:szCs w:val="24"/>
          <w:lang w:eastAsia="ru-RU"/>
        </w:rPr>
        <w:t>11</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Подготовка проектов межевания </w:t>
      </w:r>
      <w:r w:rsidR="0019427C" w:rsidRPr="0061782A">
        <w:rPr>
          <w:rFonts w:ascii="Times New Roman" w:hAnsi="Times New Roman"/>
          <w:sz w:val="24"/>
          <w:szCs w:val="24"/>
          <w:lang w:eastAsia="ru-RU"/>
        </w:rPr>
        <w:t>территории.</w:t>
      </w:r>
    </w:p>
    <w:p w:rsidR="004F11AE" w:rsidRPr="0061782A" w:rsidRDefault="004F11AE" w:rsidP="00CE75A0">
      <w:pPr>
        <w:ind w:firstLine="709"/>
        <w:jc w:val="both"/>
        <w:rPr>
          <w:rFonts w:ascii="Times New Roman" w:hAnsi="Times New Roman"/>
          <w:sz w:val="24"/>
          <w:szCs w:val="24"/>
          <w:lang w:eastAsia="ru-RU"/>
        </w:rPr>
      </w:pPr>
    </w:p>
    <w:p w:rsidR="00376244" w:rsidRPr="0061782A" w:rsidRDefault="00376244"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Решение о подготовке проекта межевания </w:t>
      </w:r>
      <w:r w:rsidR="00653C3E" w:rsidRPr="0061782A">
        <w:rPr>
          <w:rFonts w:ascii="Times New Roman" w:hAnsi="Times New Roman" w:cs="Times New Roman"/>
        </w:rPr>
        <w:t xml:space="preserve">территории </w:t>
      </w:r>
      <w:r w:rsidRPr="0061782A">
        <w:rPr>
          <w:rFonts w:ascii="Times New Roman" w:hAnsi="Times New Roman" w:cs="Times New Roman"/>
        </w:rPr>
        <w:t xml:space="preserve">принимает Глава администрации местного самоуправления </w:t>
      </w:r>
      <w:proofErr w:type="gramStart"/>
      <w:r w:rsidR="00051882" w:rsidRPr="0061782A">
        <w:rPr>
          <w:rFonts w:ascii="Times New Roman" w:hAnsi="Times New Roman" w:cs="Times New Roman"/>
        </w:rPr>
        <w:t>г</w:t>
      </w:r>
      <w:proofErr w:type="gramEnd"/>
      <w:r w:rsidR="00051882" w:rsidRPr="0061782A">
        <w:rPr>
          <w:rFonts w:ascii="Times New Roman" w:hAnsi="Times New Roman" w:cs="Times New Roman"/>
        </w:rPr>
        <w:t>. Владикавказа.</w:t>
      </w:r>
    </w:p>
    <w:p w:rsidR="00411AF3" w:rsidRPr="0061782A" w:rsidRDefault="00411AF3" w:rsidP="00CE75A0">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lastRenderedPageBreak/>
        <w:t xml:space="preserve">2. </w:t>
      </w:r>
      <w:r w:rsidRPr="0061782A">
        <w:rPr>
          <w:rFonts w:ascii="Times New Roman" w:eastAsiaTheme="minorHAnsi" w:hAnsi="Times New Roman"/>
          <w:sz w:val="24"/>
          <w:szCs w:val="24"/>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Генеральным планом города функциональной зоны, территории, в отношении которой предусматривается осуществление деятельности по ее комплексному и устойчивому развитию. </w:t>
      </w:r>
      <w:proofErr w:type="gramStart"/>
      <w:r w:rsidRPr="0061782A">
        <w:rPr>
          <w:rFonts w:ascii="Times New Roman" w:eastAsiaTheme="minorHAnsi" w:hAnsi="Times New Roman"/>
          <w:sz w:val="24"/>
          <w:szCs w:val="24"/>
        </w:rPr>
        <w:t>Подготовка проекта межевания территории осуществляется для определения местоположения границ образуемых и изменяемых земельных участков и (или)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w:t>
      </w:r>
      <w:proofErr w:type="gramEnd"/>
      <w:r w:rsidRPr="0061782A">
        <w:rPr>
          <w:rFonts w:ascii="Times New Roman" w:eastAsiaTheme="minorHAnsi" w:hAnsi="Times New Roman"/>
          <w:sz w:val="24"/>
          <w:szCs w:val="24"/>
        </w:rPr>
        <w:t xml:space="preserve">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76244" w:rsidRPr="0061782A" w:rsidRDefault="00411AF3" w:rsidP="00CE75A0">
      <w:pPr>
        <w:pStyle w:val="af5"/>
        <w:spacing w:before="0"/>
        <w:ind w:firstLine="709"/>
        <w:rPr>
          <w:rFonts w:ascii="Times New Roman" w:hAnsi="Times New Roman" w:cs="Times New Roman"/>
        </w:rPr>
      </w:pPr>
      <w:r w:rsidRPr="0061782A">
        <w:rPr>
          <w:rFonts w:ascii="Times New Roman" w:hAnsi="Times New Roman" w:cs="Times New Roman"/>
        </w:rPr>
        <w:t>3</w:t>
      </w:r>
      <w:r w:rsidR="00376244" w:rsidRPr="0061782A">
        <w:rPr>
          <w:rFonts w:ascii="Times New Roman" w:hAnsi="Times New Roman" w:cs="Times New Roman"/>
        </w:rPr>
        <w:t xml:space="preserve">. Проекты межевания </w:t>
      </w:r>
      <w:r w:rsidR="00653C3E" w:rsidRPr="0061782A">
        <w:rPr>
          <w:rFonts w:ascii="Times New Roman" w:hAnsi="Times New Roman" w:cs="Times New Roman"/>
        </w:rPr>
        <w:t xml:space="preserve">территории, </w:t>
      </w:r>
      <w:r w:rsidR="00376244" w:rsidRPr="0061782A">
        <w:rPr>
          <w:rFonts w:ascii="Times New Roman" w:hAnsi="Times New Roman" w:cs="Times New Roman"/>
        </w:rPr>
        <w:t>как самостоятельные документы (вне состава проектов планировки)</w:t>
      </w:r>
      <w:r w:rsidR="00653C3E" w:rsidRPr="0061782A">
        <w:rPr>
          <w:rFonts w:ascii="Times New Roman" w:hAnsi="Times New Roman" w:cs="Times New Roman"/>
        </w:rPr>
        <w:t>,</w:t>
      </w:r>
      <w:r w:rsidR="00376244" w:rsidRPr="0061782A">
        <w:rPr>
          <w:rFonts w:ascii="Times New Roman" w:hAnsi="Times New Roman" w:cs="Times New Roman"/>
        </w:rPr>
        <w:t xml:space="preserve"> подготавливаются в пределах </w:t>
      </w:r>
      <w:r w:rsidR="00653C3E" w:rsidRPr="0061782A">
        <w:rPr>
          <w:rFonts w:ascii="Times New Roman" w:hAnsi="Times New Roman" w:cs="Times New Roman"/>
        </w:rPr>
        <w:t>границ элементов планировочной структуры</w:t>
      </w:r>
      <w:r w:rsidR="00376244" w:rsidRPr="0061782A">
        <w:rPr>
          <w:rFonts w:ascii="Times New Roman" w:hAnsi="Times New Roman" w:cs="Times New Roman"/>
        </w:rPr>
        <w:t>, ранее установленных проектами планировки</w:t>
      </w:r>
      <w:r w:rsidR="00653C3E" w:rsidRPr="0061782A">
        <w:rPr>
          <w:rFonts w:ascii="Times New Roman" w:hAnsi="Times New Roman" w:cs="Times New Roman"/>
        </w:rPr>
        <w:t xml:space="preserve"> территории,</w:t>
      </w:r>
      <w:r w:rsidR="00376244" w:rsidRPr="0061782A">
        <w:rPr>
          <w:rFonts w:ascii="Times New Roman" w:hAnsi="Times New Roman" w:cs="Times New Roman"/>
        </w:rPr>
        <w:t xml:space="preserve"> в случаях, когда необходимо</w:t>
      </w:r>
      <w:r w:rsidR="00CA7FD5" w:rsidRPr="0061782A">
        <w:rPr>
          <w:rFonts w:ascii="Times New Roman" w:hAnsi="Times New Roman" w:cs="Times New Roman"/>
        </w:rPr>
        <w:t xml:space="preserve"> </w:t>
      </w:r>
      <w:r w:rsidR="00376244" w:rsidRPr="0061782A">
        <w:rPr>
          <w:rFonts w:ascii="Times New Roman" w:hAnsi="Times New Roman" w:cs="Times New Roman"/>
        </w:rPr>
        <w:t>определить, изменить границы земельных участков, которые не являются земельными участками общего пользования, в том числе застроенных в случаях, о</w:t>
      </w:r>
      <w:r w:rsidR="00653C3E" w:rsidRPr="0061782A">
        <w:rPr>
          <w:rFonts w:ascii="Times New Roman" w:hAnsi="Times New Roman" w:cs="Times New Roman"/>
        </w:rPr>
        <w:t>говоренных в настоящих Правилах.</w:t>
      </w:r>
    </w:p>
    <w:p w:rsidR="00376244" w:rsidRPr="0061782A" w:rsidRDefault="00411AF3" w:rsidP="00CE75A0">
      <w:pPr>
        <w:pStyle w:val="af5"/>
        <w:spacing w:before="0"/>
        <w:ind w:firstLine="709"/>
        <w:rPr>
          <w:rFonts w:ascii="Times New Roman" w:hAnsi="Times New Roman" w:cs="Times New Roman"/>
        </w:rPr>
      </w:pPr>
      <w:r w:rsidRPr="0061782A">
        <w:rPr>
          <w:rFonts w:ascii="Times New Roman" w:hAnsi="Times New Roman" w:cs="Times New Roman"/>
        </w:rPr>
        <w:t>4</w:t>
      </w:r>
      <w:r w:rsidR="00376244" w:rsidRPr="0061782A">
        <w:rPr>
          <w:rFonts w:ascii="Times New Roman" w:hAnsi="Times New Roman" w:cs="Times New Roman"/>
        </w:rPr>
        <w:t xml:space="preserve">. Проекты межевания </w:t>
      </w:r>
      <w:r w:rsidR="00653C3E" w:rsidRPr="0061782A">
        <w:rPr>
          <w:rFonts w:ascii="Times New Roman" w:hAnsi="Times New Roman" w:cs="Times New Roman"/>
        </w:rPr>
        <w:t xml:space="preserve">территории </w:t>
      </w:r>
      <w:r w:rsidR="00376244" w:rsidRPr="0061782A">
        <w:rPr>
          <w:rFonts w:ascii="Times New Roman" w:hAnsi="Times New Roman" w:cs="Times New Roman"/>
        </w:rPr>
        <w:t>как самостоятельные документы могут подготавливаться применительно к территории:</w:t>
      </w:r>
    </w:p>
    <w:p w:rsidR="00376244" w:rsidRPr="0061782A" w:rsidRDefault="00411AF3" w:rsidP="00CE75A0">
      <w:pPr>
        <w:pStyle w:val="af5"/>
        <w:spacing w:before="0"/>
        <w:ind w:firstLine="709"/>
        <w:rPr>
          <w:rFonts w:ascii="Times New Roman" w:hAnsi="Times New Roman" w:cs="Times New Roman"/>
        </w:rPr>
      </w:pPr>
      <w:r w:rsidRPr="0061782A">
        <w:rPr>
          <w:rFonts w:ascii="Times New Roman" w:hAnsi="Times New Roman" w:cs="Times New Roman"/>
        </w:rPr>
        <w:t>1) </w:t>
      </w:r>
      <w:proofErr w:type="gramStart"/>
      <w:r w:rsidR="00376244" w:rsidRPr="0061782A">
        <w:rPr>
          <w:rFonts w:ascii="Times New Roman" w:hAnsi="Times New Roman" w:cs="Times New Roman"/>
        </w:rPr>
        <w:t>раздел</w:t>
      </w:r>
      <w:r w:rsidR="00653C3E" w:rsidRPr="0061782A">
        <w:rPr>
          <w:rFonts w:ascii="Times New Roman" w:hAnsi="Times New Roman" w:cs="Times New Roman"/>
        </w:rPr>
        <w:t>е</w:t>
      </w:r>
      <w:r w:rsidR="00376244" w:rsidRPr="0061782A">
        <w:rPr>
          <w:rFonts w:ascii="Times New Roman" w:hAnsi="Times New Roman" w:cs="Times New Roman"/>
        </w:rPr>
        <w:t>нной</w:t>
      </w:r>
      <w:proofErr w:type="gramEnd"/>
      <w:r w:rsidR="00376244" w:rsidRPr="0061782A">
        <w:rPr>
          <w:rFonts w:ascii="Times New Roman" w:hAnsi="Times New Roman" w:cs="Times New Roman"/>
        </w:rPr>
        <w:t xml:space="preserve"> на земельные участки;</w:t>
      </w:r>
    </w:p>
    <w:p w:rsidR="00376244" w:rsidRPr="0061782A" w:rsidRDefault="00411AF3" w:rsidP="00CE75A0">
      <w:pPr>
        <w:pStyle w:val="af5"/>
        <w:spacing w:before="0"/>
        <w:ind w:firstLine="709"/>
        <w:rPr>
          <w:rFonts w:ascii="Times New Roman" w:hAnsi="Times New Roman" w:cs="Times New Roman"/>
        </w:rPr>
      </w:pPr>
      <w:r w:rsidRPr="0061782A">
        <w:rPr>
          <w:rFonts w:ascii="Times New Roman" w:hAnsi="Times New Roman" w:cs="Times New Roman"/>
        </w:rPr>
        <w:t>2) </w:t>
      </w:r>
      <w:r w:rsidR="00376244" w:rsidRPr="0061782A">
        <w:rPr>
          <w:rFonts w:ascii="Times New Roman" w:hAnsi="Times New Roman" w:cs="Times New Roman"/>
        </w:rPr>
        <w:t xml:space="preserve">разделение на земельные участки </w:t>
      </w:r>
      <w:proofErr w:type="gramStart"/>
      <w:r w:rsidR="00376244" w:rsidRPr="0061782A">
        <w:rPr>
          <w:rFonts w:ascii="Times New Roman" w:hAnsi="Times New Roman" w:cs="Times New Roman"/>
        </w:rPr>
        <w:t>которой</w:t>
      </w:r>
      <w:proofErr w:type="gramEnd"/>
      <w:r w:rsidR="00376244" w:rsidRPr="0061782A">
        <w:rPr>
          <w:rFonts w:ascii="Times New Roman" w:hAnsi="Times New Roman" w:cs="Times New Roman"/>
        </w:rPr>
        <w:t xml:space="preserve"> ещ</w:t>
      </w:r>
      <w:r w:rsidR="0047384A" w:rsidRPr="0061782A">
        <w:rPr>
          <w:rFonts w:ascii="Times New Roman" w:hAnsi="Times New Roman" w:cs="Times New Roman"/>
        </w:rPr>
        <w:t>е</w:t>
      </w:r>
      <w:r w:rsidR="00376244" w:rsidRPr="0061782A">
        <w:rPr>
          <w:rFonts w:ascii="Times New Roman" w:hAnsi="Times New Roman" w:cs="Times New Roman"/>
        </w:rPr>
        <w:t xml:space="preserve"> не завершено;</w:t>
      </w:r>
    </w:p>
    <w:p w:rsidR="00376244" w:rsidRPr="0061782A" w:rsidRDefault="00411AF3" w:rsidP="00CE75A0">
      <w:pPr>
        <w:pStyle w:val="af5"/>
        <w:spacing w:before="0"/>
        <w:ind w:firstLine="709"/>
        <w:rPr>
          <w:rFonts w:ascii="Times New Roman" w:hAnsi="Times New Roman" w:cs="Times New Roman"/>
        </w:rPr>
      </w:pPr>
      <w:r w:rsidRPr="0061782A">
        <w:rPr>
          <w:rFonts w:ascii="Times New Roman" w:hAnsi="Times New Roman" w:cs="Times New Roman"/>
        </w:rPr>
        <w:t>3) </w:t>
      </w:r>
      <w:r w:rsidR="00376244" w:rsidRPr="0061782A">
        <w:rPr>
          <w:rFonts w:ascii="Times New Roman" w:hAnsi="Times New Roman" w:cs="Times New Roman"/>
        </w:rPr>
        <w:t>для которой требуется изменение ранее установленных границ земельных участков.</w:t>
      </w:r>
    </w:p>
    <w:p w:rsidR="00376244" w:rsidRPr="0061782A" w:rsidRDefault="00411AF3" w:rsidP="00CE75A0">
      <w:pPr>
        <w:pStyle w:val="af5"/>
        <w:spacing w:before="0"/>
        <w:ind w:firstLine="709"/>
        <w:rPr>
          <w:rFonts w:ascii="Times New Roman" w:hAnsi="Times New Roman" w:cs="Times New Roman"/>
        </w:rPr>
      </w:pPr>
      <w:r w:rsidRPr="0061782A">
        <w:rPr>
          <w:rFonts w:ascii="Times New Roman" w:hAnsi="Times New Roman" w:cs="Times New Roman"/>
        </w:rPr>
        <w:t>5</w:t>
      </w:r>
      <w:r w:rsidR="00376244" w:rsidRPr="0061782A">
        <w:rPr>
          <w:rFonts w:ascii="Times New Roman" w:hAnsi="Times New Roman" w:cs="Times New Roman"/>
        </w:rPr>
        <w:t>. Проекты межевания территории до их утверждения подлежат обязательному рассмотрению на публичных слушаниях.</w:t>
      </w:r>
    </w:p>
    <w:p w:rsidR="00376244" w:rsidRPr="0061782A" w:rsidRDefault="00376244" w:rsidP="00CE75A0">
      <w:pPr>
        <w:ind w:firstLine="709"/>
        <w:jc w:val="both"/>
        <w:rPr>
          <w:rFonts w:ascii="Times New Roman" w:hAnsi="Times New Roman"/>
          <w:sz w:val="24"/>
          <w:szCs w:val="24"/>
          <w:lang w:eastAsia="ru-RU"/>
        </w:rPr>
      </w:pPr>
    </w:p>
    <w:p w:rsidR="00376244" w:rsidRPr="0061782A" w:rsidRDefault="00376244" w:rsidP="00CE75A0">
      <w:pPr>
        <w:ind w:firstLine="709"/>
        <w:jc w:val="both"/>
        <w:rPr>
          <w:rFonts w:ascii="Times New Roman" w:hAnsi="Times New Roman"/>
          <w:b/>
          <w:sz w:val="24"/>
          <w:szCs w:val="24"/>
          <w:lang w:eastAsia="ru-RU"/>
        </w:rPr>
      </w:pPr>
    </w:p>
    <w:p w:rsidR="00F941FE" w:rsidRPr="0061782A" w:rsidRDefault="00195825" w:rsidP="00CE75A0">
      <w:pPr>
        <w:jc w:val="center"/>
        <w:rPr>
          <w:rFonts w:ascii="Times New Roman" w:eastAsiaTheme="minorHAnsi" w:hAnsi="Times New Roman"/>
          <w:b/>
          <w:sz w:val="24"/>
          <w:szCs w:val="24"/>
        </w:rPr>
      </w:pPr>
      <w:r w:rsidRPr="0061782A">
        <w:rPr>
          <w:rFonts w:ascii="Times New Roman" w:hAnsi="Times New Roman"/>
          <w:b/>
          <w:sz w:val="24"/>
          <w:szCs w:val="24"/>
          <w:lang w:eastAsia="ru-RU"/>
        </w:rPr>
        <w:t>ГЛАВА</w:t>
      </w:r>
      <w:r w:rsidR="00F941FE" w:rsidRPr="0061782A">
        <w:rPr>
          <w:rFonts w:ascii="Times New Roman" w:hAnsi="Times New Roman"/>
          <w:b/>
          <w:sz w:val="24"/>
          <w:szCs w:val="24"/>
          <w:lang w:eastAsia="ru-RU"/>
        </w:rPr>
        <w:t xml:space="preserve"> 4. ПРОВЕДЕНИЕ </w:t>
      </w:r>
      <w:r w:rsidR="00F941FE" w:rsidRPr="0061782A">
        <w:rPr>
          <w:rFonts w:ascii="Times New Roman" w:eastAsiaTheme="minorHAnsi" w:hAnsi="Times New Roman"/>
          <w:b/>
          <w:sz w:val="24"/>
          <w:szCs w:val="24"/>
        </w:rPr>
        <w:t>ПУБЛИЧНЫХ СЛУШАНИЙ ПО ВОПРОСАМ ЗЕМЛЕПОЛЬЗОВАНИЯ И ЗАСТРОЙКИ</w:t>
      </w:r>
    </w:p>
    <w:p w:rsidR="00F941FE" w:rsidRPr="0061782A" w:rsidRDefault="00F941FE" w:rsidP="00CE75A0">
      <w:pPr>
        <w:ind w:firstLine="709"/>
        <w:jc w:val="both"/>
        <w:rPr>
          <w:rFonts w:ascii="Times New Roman" w:eastAsiaTheme="minorHAnsi" w:hAnsi="Times New Roman"/>
          <w:sz w:val="24"/>
          <w:szCs w:val="24"/>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w:t>
      </w:r>
      <w:r w:rsidR="0019427C" w:rsidRPr="0061782A">
        <w:rPr>
          <w:rFonts w:ascii="Times New Roman" w:hAnsi="Times New Roman"/>
          <w:b/>
          <w:sz w:val="24"/>
          <w:szCs w:val="24"/>
          <w:lang w:eastAsia="ru-RU"/>
        </w:rPr>
        <w:t>ья 12</w:t>
      </w:r>
      <w:r w:rsidRPr="0061782A">
        <w:rPr>
          <w:rFonts w:ascii="Times New Roman" w:hAnsi="Times New Roman"/>
          <w:b/>
          <w:sz w:val="24"/>
          <w:szCs w:val="24"/>
          <w:lang w:eastAsia="ru-RU"/>
        </w:rPr>
        <w:t>.</w:t>
      </w:r>
      <w:r w:rsidR="006E3369" w:rsidRPr="0061782A">
        <w:rPr>
          <w:rFonts w:ascii="Times New Roman" w:hAnsi="Times New Roman"/>
          <w:b/>
          <w:sz w:val="24"/>
          <w:szCs w:val="24"/>
          <w:lang w:eastAsia="ru-RU"/>
        </w:rPr>
        <w:t xml:space="preserve"> </w:t>
      </w:r>
      <w:r w:rsidRPr="0061782A">
        <w:rPr>
          <w:rFonts w:ascii="Times New Roman" w:hAnsi="Times New Roman"/>
          <w:sz w:val="24"/>
          <w:szCs w:val="24"/>
          <w:lang w:eastAsia="ru-RU"/>
        </w:rPr>
        <w:t>Общие положения о порядке проведения публичных слушаний.</w:t>
      </w:r>
    </w:p>
    <w:p w:rsidR="0019427C" w:rsidRPr="0061782A" w:rsidRDefault="0019427C" w:rsidP="00CE75A0">
      <w:pPr>
        <w:ind w:firstLine="709"/>
        <w:jc w:val="both"/>
        <w:rPr>
          <w:rFonts w:ascii="Times New Roman" w:hAnsi="Times New Roman"/>
          <w:sz w:val="24"/>
          <w:szCs w:val="24"/>
          <w:lang w:eastAsia="ru-RU"/>
        </w:rPr>
      </w:pP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Порядок Проведения публичных слушаний в </w:t>
      </w:r>
      <w:proofErr w:type="gramStart"/>
      <w:r w:rsidR="00BB5280" w:rsidRPr="0061782A">
        <w:rPr>
          <w:rFonts w:ascii="Times New Roman" w:hAnsi="Times New Roman" w:cs="Times New Roman"/>
        </w:rPr>
        <w:t>г</w:t>
      </w:r>
      <w:proofErr w:type="gramEnd"/>
      <w:r w:rsidR="00BB5280" w:rsidRPr="0061782A">
        <w:rPr>
          <w:rFonts w:ascii="Times New Roman" w:hAnsi="Times New Roman" w:cs="Times New Roman"/>
        </w:rPr>
        <w:t>. Владикавказе</w:t>
      </w:r>
      <w:r w:rsidRPr="0061782A">
        <w:rPr>
          <w:rFonts w:ascii="Times New Roman" w:hAnsi="Times New Roman" w:cs="Times New Roman"/>
        </w:rPr>
        <w:t xml:space="preserve">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Уставом Муниципального образования </w:t>
      </w:r>
      <w:r w:rsidR="003C3F49" w:rsidRPr="0061782A">
        <w:rPr>
          <w:rFonts w:ascii="Times New Roman" w:hAnsi="Times New Roman" w:cs="Times New Roman"/>
        </w:rPr>
        <w:t>г.</w:t>
      </w:r>
      <w:r w:rsidR="00D26A8C" w:rsidRPr="0061782A">
        <w:rPr>
          <w:rFonts w:ascii="Times New Roman" w:hAnsi="Times New Roman" w:cs="Times New Roman"/>
        </w:rPr>
        <w:t> </w:t>
      </w:r>
      <w:r w:rsidR="003C3F49" w:rsidRPr="0061782A">
        <w:rPr>
          <w:rFonts w:ascii="Times New Roman" w:hAnsi="Times New Roman" w:cs="Times New Roman"/>
        </w:rPr>
        <w:t xml:space="preserve">Владикавказ </w:t>
      </w:r>
      <w:r w:rsidRPr="0061782A">
        <w:rPr>
          <w:rFonts w:ascii="Times New Roman" w:hAnsi="Times New Roman" w:cs="Times New Roman"/>
        </w:rPr>
        <w:t>и решен</w:t>
      </w:r>
      <w:r w:rsidR="00D26A8C" w:rsidRPr="0061782A">
        <w:rPr>
          <w:rFonts w:ascii="Times New Roman" w:hAnsi="Times New Roman" w:cs="Times New Roman"/>
        </w:rPr>
        <w:t>иями Собрания представителей г. </w:t>
      </w:r>
      <w:r w:rsidRPr="0061782A">
        <w:rPr>
          <w:rFonts w:ascii="Times New Roman" w:hAnsi="Times New Roman" w:cs="Times New Roman"/>
        </w:rPr>
        <w:t>Владикавказа.</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2. Процедура публичных слушаний позволяет реализовать  права жителей города на осуществление местного самоуправления посредством участия в публичных слушаниях.</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3. На всех публичных слушаниях вправе присутствовать представители средств массовой информации.</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4. Жители города и правообладатели объектов недвижимости участвуют в публичных слушаниях непосредственно.</w:t>
      </w:r>
    </w:p>
    <w:p w:rsidR="00F941FE" w:rsidRPr="0061782A" w:rsidRDefault="00F941FE" w:rsidP="00CE75A0">
      <w:pPr>
        <w:pStyle w:val="af5"/>
        <w:spacing w:before="0"/>
        <w:ind w:firstLine="709"/>
        <w:rPr>
          <w:rFonts w:ascii="Times New Roman" w:hAnsi="Times New Roman" w:cs="Times New Roman"/>
        </w:rPr>
      </w:pPr>
      <w:r w:rsidRPr="0061782A">
        <w:rPr>
          <w:rFonts w:ascii="Times New Roman" w:hAnsi="Times New Roman" w:cs="Times New Roman"/>
        </w:rPr>
        <w:t>5. В обязательном порядке на публичные слушания выносятся следующие вопросы:</w:t>
      </w:r>
    </w:p>
    <w:p w:rsidR="00F941FE" w:rsidRPr="0061782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61782A">
        <w:rPr>
          <w:rFonts w:eastAsiaTheme="minorHAnsi"/>
        </w:rPr>
        <w:t>проект Генерального плана города, проекты о внесении изменений в Генеральный план города;</w:t>
      </w:r>
    </w:p>
    <w:p w:rsidR="00F941FE" w:rsidRPr="0061782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61782A">
        <w:rPr>
          <w:rFonts w:eastAsiaTheme="minorHAnsi"/>
        </w:rPr>
        <w:lastRenderedPageBreak/>
        <w:t xml:space="preserve">проект </w:t>
      </w:r>
      <w:r w:rsidR="00D26A8C" w:rsidRPr="0061782A">
        <w:rPr>
          <w:rFonts w:eastAsiaTheme="minorHAnsi"/>
        </w:rPr>
        <w:t>Правил</w:t>
      </w:r>
      <w:r w:rsidRPr="0061782A">
        <w:rPr>
          <w:rFonts w:eastAsiaTheme="minorHAnsi"/>
        </w:rPr>
        <w:t xml:space="preserve">, проекты о внесении изменений в </w:t>
      </w:r>
      <w:r w:rsidR="00D26A8C" w:rsidRPr="0061782A">
        <w:rPr>
          <w:rFonts w:eastAsiaTheme="minorHAnsi"/>
        </w:rPr>
        <w:t>Правила</w:t>
      </w:r>
      <w:r w:rsidRPr="0061782A">
        <w:rPr>
          <w:rFonts w:eastAsiaTheme="minorHAnsi"/>
        </w:rPr>
        <w:t>;</w:t>
      </w:r>
    </w:p>
    <w:p w:rsidR="00F941FE" w:rsidRPr="0061782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61782A">
        <w:rPr>
          <w:rFonts w:eastAsiaTheme="minorHAnsi"/>
        </w:rPr>
        <w:t>проекты планировки территории и проекты о внесении изменений в проекты планировки территории;</w:t>
      </w:r>
    </w:p>
    <w:p w:rsidR="00F941FE" w:rsidRPr="0061782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61782A">
        <w:rPr>
          <w:rFonts w:eastAsiaTheme="minorHAnsi"/>
        </w:rPr>
        <w:t>проекты межевания территории и проекты о внесении изменений в проекты межевания территории;</w:t>
      </w:r>
    </w:p>
    <w:p w:rsidR="00F941FE" w:rsidRPr="0061782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61782A">
        <w:rPr>
          <w:rFonts w:eastAsiaTheme="minorHAnsi"/>
        </w:rPr>
        <w:t>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941FE" w:rsidRPr="0061782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61782A">
        <w:rPr>
          <w:rFonts w:eastAsiaTheme="minorHAnsi"/>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6. Мнение жителей города, выявленное в ходе публичных слушаний, носит для органов местного самоуправления рекомендательный характер.</w:t>
      </w:r>
    </w:p>
    <w:p w:rsidR="005320BF" w:rsidRPr="0061782A" w:rsidRDefault="005320BF" w:rsidP="00CE75A0">
      <w:pPr>
        <w:ind w:firstLine="709"/>
        <w:jc w:val="both"/>
        <w:rPr>
          <w:rFonts w:ascii="Times New Roman" w:hAnsi="Times New Roman"/>
          <w:sz w:val="24"/>
          <w:szCs w:val="24"/>
          <w:lang w:eastAsia="ru-RU"/>
        </w:rPr>
      </w:pPr>
    </w:p>
    <w:p w:rsidR="00D26A8C" w:rsidRPr="0061782A" w:rsidRDefault="00D26A8C" w:rsidP="00CE75A0">
      <w:pPr>
        <w:ind w:firstLine="709"/>
        <w:jc w:val="both"/>
        <w:rPr>
          <w:rFonts w:ascii="Times New Roman" w:hAnsi="Times New Roman"/>
          <w:sz w:val="24"/>
          <w:szCs w:val="24"/>
          <w:lang w:eastAsia="ru-RU"/>
        </w:rPr>
      </w:pPr>
    </w:p>
    <w:p w:rsidR="000D2174" w:rsidRPr="0061782A" w:rsidRDefault="00195825" w:rsidP="00CE75A0">
      <w:pPr>
        <w:jc w:val="center"/>
        <w:rPr>
          <w:rFonts w:ascii="Times New Roman" w:eastAsiaTheme="minorHAnsi" w:hAnsi="Times New Roman"/>
          <w:b/>
          <w:sz w:val="24"/>
          <w:szCs w:val="24"/>
        </w:rPr>
      </w:pPr>
      <w:r w:rsidRPr="0061782A">
        <w:rPr>
          <w:rFonts w:ascii="Times New Roman" w:hAnsi="Times New Roman"/>
          <w:b/>
          <w:sz w:val="24"/>
          <w:szCs w:val="24"/>
          <w:lang w:eastAsia="ru-RU"/>
        </w:rPr>
        <w:t>ГЛАВА</w:t>
      </w:r>
      <w:r w:rsidR="000D2174" w:rsidRPr="0061782A">
        <w:rPr>
          <w:rFonts w:ascii="Times New Roman" w:hAnsi="Times New Roman"/>
          <w:b/>
          <w:sz w:val="24"/>
          <w:szCs w:val="24"/>
          <w:lang w:eastAsia="ru-RU"/>
        </w:rPr>
        <w:t xml:space="preserve"> 5. </w:t>
      </w:r>
      <w:r w:rsidR="000D2174" w:rsidRPr="0061782A">
        <w:rPr>
          <w:rFonts w:ascii="Times New Roman" w:eastAsiaTheme="minorHAnsi" w:hAnsi="Times New Roman"/>
          <w:b/>
          <w:sz w:val="24"/>
          <w:szCs w:val="24"/>
        </w:rPr>
        <w:t>ВНЕСЕНИЕ ИЗМЕНЕНИЙ В ПРАВИЛА</w:t>
      </w:r>
      <w:r w:rsidR="00E53F2F" w:rsidRPr="0061782A">
        <w:rPr>
          <w:rFonts w:ascii="Times New Roman" w:eastAsiaTheme="minorHAnsi" w:hAnsi="Times New Roman"/>
          <w:b/>
          <w:sz w:val="24"/>
          <w:szCs w:val="24"/>
        </w:rPr>
        <w:t xml:space="preserve"> ЗЕМЛЕПОЛЬЗОВАНИЯ И ЗАСТРОЙКИ ГОРОДА</w:t>
      </w:r>
    </w:p>
    <w:p w:rsidR="000D2174" w:rsidRPr="0061782A" w:rsidRDefault="000D2174" w:rsidP="00CE75A0">
      <w:pPr>
        <w:ind w:firstLine="709"/>
        <w:jc w:val="both"/>
        <w:rPr>
          <w:rFonts w:ascii="Times New Roman" w:eastAsiaTheme="minorHAnsi" w:hAnsi="Times New Roman"/>
          <w:sz w:val="24"/>
          <w:szCs w:val="24"/>
        </w:rPr>
      </w:pPr>
    </w:p>
    <w:p w:rsidR="00243505" w:rsidRPr="0061782A" w:rsidRDefault="000D2174" w:rsidP="00CE75A0">
      <w:pPr>
        <w:ind w:firstLine="709"/>
        <w:jc w:val="both"/>
        <w:rPr>
          <w:rFonts w:ascii="Times New Roman" w:hAnsi="Times New Roman"/>
          <w:b/>
          <w:sz w:val="24"/>
          <w:szCs w:val="24"/>
        </w:rPr>
      </w:pPr>
      <w:r w:rsidRPr="0061782A">
        <w:rPr>
          <w:rFonts w:ascii="Times New Roman" w:hAnsi="Times New Roman"/>
          <w:b/>
          <w:sz w:val="24"/>
          <w:szCs w:val="24"/>
          <w:lang w:eastAsia="ru-RU"/>
        </w:rPr>
        <w:t>Статья 1</w:t>
      </w:r>
      <w:r w:rsidR="000358EA" w:rsidRPr="0061782A">
        <w:rPr>
          <w:rFonts w:ascii="Times New Roman" w:hAnsi="Times New Roman"/>
          <w:b/>
          <w:sz w:val="24"/>
          <w:szCs w:val="24"/>
          <w:lang w:eastAsia="ru-RU"/>
        </w:rPr>
        <w:t>3</w:t>
      </w:r>
      <w:r w:rsidRPr="0061782A">
        <w:rPr>
          <w:rFonts w:ascii="Times New Roman" w:hAnsi="Times New Roman"/>
          <w:b/>
          <w:sz w:val="24"/>
          <w:szCs w:val="24"/>
          <w:lang w:eastAsia="ru-RU"/>
        </w:rPr>
        <w:t xml:space="preserve">. </w:t>
      </w:r>
      <w:bookmarkStart w:id="2" w:name="_toc1238"/>
      <w:bookmarkStart w:id="3" w:name="_Toc157247916"/>
      <w:bookmarkStart w:id="4" w:name="_Toc176362909"/>
      <w:bookmarkStart w:id="5" w:name="_Toc201421661"/>
      <w:bookmarkEnd w:id="2"/>
      <w:r w:rsidR="00243505" w:rsidRPr="0061782A">
        <w:rPr>
          <w:rFonts w:ascii="Times New Roman" w:hAnsi="Times New Roman"/>
          <w:sz w:val="24"/>
          <w:szCs w:val="24"/>
        </w:rPr>
        <w:t xml:space="preserve">Действия </w:t>
      </w:r>
      <w:r w:rsidR="00E53F2F" w:rsidRPr="0061782A">
        <w:rPr>
          <w:rFonts w:ascii="Times New Roman" w:hAnsi="Times New Roman"/>
          <w:sz w:val="24"/>
          <w:szCs w:val="24"/>
        </w:rPr>
        <w:t>п</w:t>
      </w:r>
      <w:r w:rsidR="00243505" w:rsidRPr="0061782A">
        <w:rPr>
          <w:rFonts w:ascii="Times New Roman" w:hAnsi="Times New Roman"/>
          <w:sz w:val="24"/>
          <w:szCs w:val="24"/>
        </w:rPr>
        <w:t>равил</w:t>
      </w:r>
      <w:r w:rsidR="00E53F2F" w:rsidRPr="0061782A">
        <w:rPr>
          <w:rFonts w:ascii="Times New Roman" w:hAnsi="Times New Roman"/>
          <w:sz w:val="24"/>
          <w:szCs w:val="24"/>
        </w:rPr>
        <w:t xml:space="preserve"> землепользования и </w:t>
      </w:r>
      <w:proofErr w:type="gramStart"/>
      <w:r w:rsidR="00E53F2F" w:rsidRPr="0061782A">
        <w:rPr>
          <w:rFonts w:ascii="Times New Roman" w:hAnsi="Times New Roman"/>
          <w:sz w:val="24"/>
          <w:szCs w:val="24"/>
        </w:rPr>
        <w:t>застройки города</w:t>
      </w:r>
      <w:proofErr w:type="gramEnd"/>
      <w:r w:rsidR="00243505" w:rsidRPr="0061782A">
        <w:rPr>
          <w:rFonts w:ascii="Times New Roman" w:hAnsi="Times New Roman"/>
          <w:sz w:val="24"/>
          <w:szCs w:val="24"/>
        </w:rPr>
        <w:t xml:space="preserve"> по отношению к правам, возникшим до их введения</w:t>
      </w:r>
      <w:bookmarkEnd w:id="3"/>
      <w:bookmarkEnd w:id="4"/>
      <w:bookmarkEnd w:id="5"/>
      <w:r w:rsidR="00243505" w:rsidRPr="0061782A">
        <w:rPr>
          <w:rFonts w:ascii="Times New Roman" w:hAnsi="Times New Roman"/>
          <w:sz w:val="24"/>
          <w:szCs w:val="24"/>
        </w:rPr>
        <w:t>.</w:t>
      </w:r>
    </w:p>
    <w:p w:rsidR="000358EA" w:rsidRPr="0061782A" w:rsidRDefault="000358EA" w:rsidP="00CE75A0">
      <w:pPr>
        <w:ind w:firstLine="709"/>
        <w:jc w:val="both"/>
        <w:rPr>
          <w:rFonts w:ascii="Times New Roman" w:hAnsi="Times New Roman"/>
          <w:b/>
          <w:sz w:val="24"/>
          <w:szCs w:val="24"/>
        </w:rPr>
      </w:pPr>
    </w:p>
    <w:p w:rsidR="008B7FFE" w:rsidRPr="0061782A" w:rsidRDefault="008B7FFE" w:rsidP="00A6779B">
      <w:pPr>
        <w:pStyle w:val="af5"/>
        <w:spacing w:before="0"/>
        <w:ind w:firstLine="709"/>
        <w:rPr>
          <w:rFonts w:ascii="Times New Roman" w:hAnsi="Times New Roman" w:cs="Times New Roman"/>
        </w:rPr>
      </w:pPr>
      <w:bookmarkStart w:id="6" w:name="Par1"/>
      <w:bookmarkEnd w:id="6"/>
      <w:r w:rsidRPr="0061782A">
        <w:rPr>
          <w:rFonts w:ascii="Times New Roman" w:hAnsi="Times New Roman" w:cs="Times New Roman"/>
        </w:rPr>
        <w:t xml:space="preserve">1. Принятые до введения в действие настоящих Правил нормативные правовые акты органов местного самоуправления </w:t>
      </w:r>
      <w:proofErr w:type="gramStart"/>
      <w:r w:rsidRPr="0061782A">
        <w:rPr>
          <w:rFonts w:ascii="Times New Roman" w:hAnsi="Times New Roman" w:cs="Times New Roman"/>
        </w:rPr>
        <w:t>г</w:t>
      </w:r>
      <w:proofErr w:type="gramEnd"/>
      <w:r w:rsidRPr="0061782A">
        <w:rPr>
          <w:rFonts w:ascii="Times New Roman" w:hAnsi="Times New Roman" w:cs="Times New Roman"/>
        </w:rPr>
        <w:t>. Владикавказа по вопросам землепользования и застройки применяются в части, не противоречащей настоящим Правилам, за исключением случаев, указанных в части 2 и 3 настоящей статьи.</w:t>
      </w:r>
    </w:p>
    <w:p w:rsidR="008B7FFE" w:rsidRPr="0061782A" w:rsidRDefault="008B7FFE" w:rsidP="00A6779B">
      <w:pPr>
        <w:pStyle w:val="af5"/>
        <w:spacing w:before="0"/>
        <w:ind w:firstLine="709"/>
        <w:rPr>
          <w:rFonts w:ascii="Times New Roman" w:hAnsi="Times New Roman" w:cs="Times New Roman"/>
        </w:rPr>
      </w:pPr>
      <w:r w:rsidRPr="0061782A">
        <w:rPr>
          <w:rFonts w:ascii="Times New Roman" w:eastAsiaTheme="minorHAnsi" w:hAnsi="Times New Roman"/>
          <w:bCs/>
        </w:rPr>
        <w:t xml:space="preserve">2. </w:t>
      </w:r>
      <w:r w:rsidRPr="0061782A">
        <w:rPr>
          <w:rFonts w:ascii="Times New Roman" w:hAnsi="Times New Roman" w:cs="Times New Roman"/>
        </w:rPr>
        <w:t>Виды разрешенного использования земельных участков и</w:t>
      </w:r>
      <w:r w:rsidRPr="0061782A">
        <w:rPr>
          <w:rFonts w:ascii="Times New Roman" w:eastAsiaTheme="minorHAnsi" w:hAnsi="Times New Roman"/>
          <w:bCs/>
        </w:rPr>
        <w:t xml:space="preserve"> объектов капитального строительства</w:t>
      </w:r>
      <w:r w:rsidRPr="0061782A">
        <w:rPr>
          <w:rFonts w:ascii="Times New Roman" w:hAnsi="Times New Roman" w:cs="Times New Roman"/>
        </w:rPr>
        <w:t>,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 если это не противоречит действующему законодательству.</w:t>
      </w:r>
    </w:p>
    <w:p w:rsidR="008B7FFE" w:rsidRPr="0061782A" w:rsidRDefault="008B7FFE" w:rsidP="00A6779B">
      <w:pPr>
        <w:autoSpaceDE w:val="0"/>
        <w:autoSpaceDN w:val="0"/>
        <w:adjustRightInd w:val="0"/>
        <w:ind w:firstLine="709"/>
        <w:jc w:val="both"/>
        <w:rPr>
          <w:rFonts w:ascii="Times New Roman" w:eastAsiaTheme="minorHAnsi" w:hAnsi="Times New Roman"/>
          <w:bCs/>
          <w:sz w:val="24"/>
          <w:szCs w:val="24"/>
        </w:rPr>
      </w:pPr>
      <w:bookmarkStart w:id="7" w:name="Par2"/>
      <w:bookmarkEnd w:id="7"/>
      <w:r w:rsidRPr="0061782A">
        <w:rPr>
          <w:rFonts w:ascii="Times New Roman" w:eastAsiaTheme="minorHAnsi" w:hAnsi="Times New Roman"/>
          <w:bCs/>
          <w:sz w:val="24"/>
          <w:szCs w:val="24"/>
        </w:rPr>
        <w:t>3. В случае если использование земельных участков или объектов капитального строительства, указанных в части 2 настоящей статьи, опасно для жизни или здоровья человека, для окружающей среды, объектов культурного наследия, то использование таких объектов должно быть приведено в соответствие с градостроительным регламентом в сроки, определенные действующим законодательством.</w:t>
      </w:r>
    </w:p>
    <w:p w:rsidR="00DD39BB" w:rsidRPr="0061782A" w:rsidRDefault="008B7FFE" w:rsidP="00A6779B">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4. В случае если использование указанных в части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B7FFE" w:rsidRPr="0061782A" w:rsidRDefault="00A6779B" w:rsidP="00A6779B">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5</w:t>
      </w:r>
      <w:r w:rsidR="008B7FFE" w:rsidRPr="0061782A">
        <w:rPr>
          <w:rFonts w:ascii="Times New Roman" w:eastAsiaTheme="minorHAnsi" w:hAnsi="Times New Roman"/>
          <w:bCs/>
          <w:sz w:val="24"/>
          <w:szCs w:val="24"/>
        </w:rPr>
        <w:t>. Реконструкция объектов капитального строительства, указанных в части 2 настоящей статьи,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B7FFE" w:rsidRPr="0061782A" w:rsidRDefault="00A6779B" w:rsidP="00A6779B">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6</w:t>
      </w:r>
      <w:r w:rsidR="008B7FFE" w:rsidRPr="0061782A">
        <w:rPr>
          <w:rFonts w:ascii="Times New Roman" w:eastAsiaTheme="minorHAnsi" w:hAnsi="Times New Roman"/>
          <w:bCs/>
          <w:sz w:val="24"/>
          <w:szCs w:val="24"/>
        </w:rPr>
        <w:t>. Строительство новых объектов капитального строительства на земельных участках, указанных в части 2 настоящей статьи, может осуществляться только в соответствии с установленными г</w:t>
      </w:r>
      <w:r w:rsidR="00B444FB" w:rsidRPr="0061782A">
        <w:rPr>
          <w:rFonts w:ascii="Times New Roman" w:eastAsiaTheme="minorHAnsi" w:hAnsi="Times New Roman"/>
          <w:bCs/>
          <w:sz w:val="24"/>
          <w:szCs w:val="24"/>
        </w:rPr>
        <w:t>радостроительными регламентами.</w:t>
      </w:r>
    </w:p>
    <w:p w:rsidR="008B7FFE" w:rsidRPr="0061782A" w:rsidRDefault="00A6779B" w:rsidP="00A6779B">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7</w:t>
      </w:r>
      <w:r w:rsidR="008B7FFE" w:rsidRPr="0061782A">
        <w:rPr>
          <w:rFonts w:ascii="Times New Roman" w:eastAsiaTheme="minorHAnsi" w:hAnsi="Times New Roman"/>
          <w:sz w:val="24"/>
          <w:szCs w:val="24"/>
        </w:rPr>
        <w:t xml:space="preserve">. Виды разрешенного использования объектов капитального строительства и земельных участков, тождественные Классификатору, а также предельные параметры разрешенного строительства, реконструкции объектов капитального строительства, </w:t>
      </w:r>
      <w:r w:rsidR="008B7FFE" w:rsidRPr="0061782A">
        <w:rPr>
          <w:rFonts w:ascii="Times New Roman" w:eastAsiaTheme="minorHAnsi" w:hAnsi="Times New Roman"/>
          <w:sz w:val="24"/>
          <w:szCs w:val="24"/>
        </w:rPr>
        <w:lastRenderedPageBreak/>
        <w:t>установленные в документации по планировке территории, разработанной до утверждения настоящих Правил, являются действительными.</w:t>
      </w:r>
    </w:p>
    <w:p w:rsidR="008B7FFE" w:rsidRPr="0061782A" w:rsidRDefault="00A6779B" w:rsidP="00A6779B">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8</w:t>
      </w:r>
      <w:r w:rsidR="008B7FFE" w:rsidRPr="0061782A">
        <w:rPr>
          <w:rFonts w:ascii="Times New Roman" w:eastAsiaTheme="minorHAnsi" w:hAnsi="Times New Roman"/>
          <w:sz w:val="24"/>
          <w:szCs w:val="24"/>
        </w:rPr>
        <w:t xml:space="preserve">. </w:t>
      </w:r>
      <w:proofErr w:type="gramStart"/>
      <w:r w:rsidR="008B7FFE" w:rsidRPr="0061782A">
        <w:rPr>
          <w:rFonts w:ascii="Times New Roman" w:eastAsiaTheme="minorHAnsi" w:hAnsi="Times New Roman"/>
          <w:sz w:val="24"/>
          <w:szCs w:val="24"/>
        </w:rPr>
        <w:t>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разрешенного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roofErr w:type="gramEnd"/>
    </w:p>
    <w:p w:rsidR="00A6779B" w:rsidRPr="0061782A" w:rsidRDefault="00A6779B" w:rsidP="00A6779B">
      <w:pPr>
        <w:autoSpaceDE w:val="0"/>
        <w:autoSpaceDN w:val="0"/>
        <w:adjustRightInd w:val="0"/>
        <w:ind w:firstLine="709"/>
        <w:jc w:val="both"/>
        <w:rPr>
          <w:rFonts w:ascii="Times New Roman" w:eastAsiaTheme="minorHAnsi" w:hAnsi="Times New Roman"/>
          <w:bCs/>
          <w:sz w:val="24"/>
          <w:szCs w:val="24"/>
        </w:rPr>
      </w:pPr>
      <w:r w:rsidRPr="0061782A">
        <w:rPr>
          <w:rFonts w:ascii="Times New Roman" w:hAnsi="Times New Roman"/>
          <w:sz w:val="24"/>
          <w:szCs w:val="24"/>
        </w:rPr>
        <w:t xml:space="preserve">9. Правовым актом Главы администрации местного самоуправления </w:t>
      </w:r>
      <w:proofErr w:type="gramStart"/>
      <w:r w:rsidRPr="0061782A">
        <w:rPr>
          <w:rFonts w:ascii="Times New Roman" w:hAnsi="Times New Roman"/>
          <w:sz w:val="24"/>
          <w:szCs w:val="24"/>
        </w:rPr>
        <w:t>г</w:t>
      </w:r>
      <w:proofErr w:type="gramEnd"/>
      <w:r w:rsidRPr="0061782A">
        <w:rPr>
          <w:rFonts w:ascii="Times New Roman" w:hAnsi="Times New Roman"/>
          <w:sz w:val="24"/>
          <w:szCs w:val="24"/>
        </w:rPr>
        <w:t xml:space="preserve">. Владикавказ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565CBE" w:rsidRPr="0061782A" w:rsidRDefault="00DD39BB" w:rsidP="00565CBE">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10</w:t>
      </w:r>
      <w:r w:rsidR="008B7FFE" w:rsidRPr="0061782A">
        <w:rPr>
          <w:rFonts w:ascii="Times New Roman" w:eastAsiaTheme="minorHAnsi" w:hAnsi="Times New Roman"/>
          <w:sz w:val="24"/>
          <w:szCs w:val="24"/>
        </w:rPr>
        <w:t xml:space="preserve">. </w:t>
      </w:r>
      <w:proofErr w:type="gramStart"/>
      <w:r w:rsidR="008B7FFE" w:rsidRPr="0061782A">
        <w:rPr>
          <w:rFonts w:ascii="Times New Roman" w:eastAsiaTheme="minorHAnsi" w:hAnsi="Times New Roman"/>
          <w:sz w:val="24"/>
          <w:szCs w:val="24"/>
        </w:rPr>
        <w:t>Информация, указанная в градостроительном плане земельного участка, утвержденном до вступления в силу настоящих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roofErr w:type="gramEnd"/>
    </w:p>
    <w:p w:rsidR="00565CBE" w:rsidRPr="0061782A" w:rsidRDefault="00565CBE" w:rsidP="00565CBE">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11. </w:t>
      </w:r>
      <w:r w:rsidRPr="0061782A">
        <w:rPr>
          <w:rFonts w:ascii="Times New Roman" w:eastAsiaTheme="minorHAnsi" w:hAnsi="Times New Roman"/>
          <w:bCs/>
          <w:sz w:val="24"/>
          <w:szCs w:val="24"/>
        </w:rPr>
        <w:t>В отношении земельных участков с видами разрешенного использования</w:t>
      </w:r>
      <w:r w:rsidR="00327112" w:rsidRPr="0061782A">
        <w:rPr>
          <w:rFonts w:ascii="Times New Roman" w:eastAsiaTheme="minorHAnsi" w:hAnsi="Times New Roman"/>
          <w:bCs/>
          <w:sz w:val="24"/>
          <w:szCs w:val="24"/>
        </w:rPr>
        <w:t xml:space="preserve"> с кодами </w:t>
      </w:r>
      <w:r w:rsidRPr="0061782A">
        <w:rPr>
          <w:rFonts w:ascii="Times New Roman" w:eastAsia="Calibri" w:hAnsi="Times New Roman"/>
          <w:sz w:val="24"/>
          <w:szCs w:val="24"/>
        </w:rPr>
        <w:t xml:space="preserve">2.1 </w:t>
      </w:r>
      <w:r w:rsidR="00327112" w:rsidRPr="0061782A">
        <w:rPr>
          <w:rFonts w:ascii="Times New Roman" w:eastAsia="Calibri" w:hAnsi="Times New Roman"/>
          <w:sz w:val="24"/>
          <w:szCs w:val="24"/>
        </w:rPr>
        <w:t>("</w:t>
      </w:r>
      <w:r w:rsidRPr="0061782A">
        <w:rPr>
          <w:rFonts w:ascii="Times New Roman" w:eastAsia="Calibri" w:hAnsi="Times New Roman"/>
          <w:sz w:val="24"/>
          <w:szCs w:val="24"/>
        </w:rPr>
        <w:t>Для индивидуального жилищного строительства"</w:t>
      </w:r>
      <w:r w:rsidR="00327112" w:rsidRPr="0061782A">
        <w:rPr>
          <w:rFonts w:ascii="Times New Roman" w:eastAsia="Calibri" w:hAnsi="Times New Roman"/>
          <w:sz w:val="24"/>
          <w:szCs w:val="24"/>
        </w:rPr>
        <w:t>)</w:t>
      </w:r>
      <w:r w:rsidRPr="0061782A">
        <w:rPr>
          <w:rFonts w:ascii="Times New Roman" w:eastAsiaTheme="minorHAnsi" w:hAnsi="Times New Roman"/>
          <w:bCs/>
          <w:sz w:val="24"/>
          <w:szCs w:val="24"/>
        </w:rPr>
        <w:t xml:space="preserve">, 2.3 </w:t>
      </w:r>
      <w:r w:rsidR="00327112" w:rsidRPr="0061782A">
        <w:rPr>
          <w:rFonts w:ascii="Times New Roman" w:eastAsiaTheme="minorHAnsi" w:hAnsi="Times New Roman"/>
          <w:bCs/>
          <w:sz w:val="24"/>
          <w:szCs w:val="24"/>
        </w:rPr>
        <w:t>("</w:t>
      </w:r>
      <w:r w:rsidRPr="0061782A">
        <w:rPr>
          <w:rFonts w:ascii="Times New Roman" w:eastAsiaTheme="minorHAnsi" w:hAnsi="Times New Roman"/>
          <w:sz w:val="24"/>
          <w:szCs w:val="24"/>
        </w:rPr>
        <w:t>Блокированная жилая застройка"</w:t>
      </w:r>
      <w:r w:rsidR="00327112" w:rsidRPr="0061782A">
        <w:rPr>
          <w:rFonts w:ascii="Times New Roman" w:eastAsiaTheme="minorHAnsi" w:hAnsi="Times New Roman"/>
          <w:sz w:val="24"/>
          <w:szCs w:val="24"/>
        </w:rPr>
        <w:t>)</w:t>
      </w:r>
      <w:r w:rsidRPr="0061782A">
        <w:rPr>
          <w:rFonts w:ascii="Times New Roman" w:eastAsiaTheme="minorHAnsi" w:hAnsi="Times New Roman"/>
          <w:sz w:val="24"/>
          <w:szCs w:val="24"/>
        </w:rPr>
        <w:t xml:space="preserve"> или 13.2 </w:t>
      </w:r>
      <w:r w:rsidR="00327112" w:rsidRPr="0061782A">
        <w:rPr>
          <w:rFonts w:ascii="Times New Roman" w:eastAsiaTheme="minorHAnsi" w:hAnsi="Times New Roman"/>
          <w:sz w:val="24"/>
          <w:szCs w:val="24"/>
        </w:rPr>
        <w:t>("</w:t>
      </w:r>
      <w:r w:rsidRPr="0061782A">
        <w:rPr>
          <w:rFonts w:ascii="Times New Roman" w:eastAsiaTheme="minorHAnsi" w:hAnsi="Times New Roman"/>
          <w:sz w:val="24"/>
          <w:szCs w:val="24"/>
        </w:rPr>
        <w:t>Ведение садоводства"</w:t>
      </w:r>
      <w:r w:rsidR="00327112" w:rsidRPr="0061782A">
        <w:rPr>
          <w:rFonts w:ascii="Times New Roman" w:eastAsiaTheme="minorHAnsi" w:hAnsi="Times New Roman"/>
          <w:sz w:val="24"/>
          <w:szCs w:val="24"/>
        </w:rPr>
        <w:t>),</w:t>
      </w:r>
      <w:r w:rsidRPr="0061782A">
        <w:rPr>
          <w:rFonts w:ascii="Times New Roman" w:eastAsiaTheme="minorHAnsi" w:hAnsi="Times New Roman"/>
          <w:sz w:val="24"/>
          <w:szCs w:val="24"/>
        </w:rPr>
        <w:t xml:space="preserve"> </w:t>
      </w:r>
      <w:r w:rsidRPr="0061782A">
        <w:rPr>
          <w:rFonts w:ascii="Times New Roman" w:eastAsiaTheme="minorHAnsi" w:hAnsi="Times New Roman"/>
          <w:bCs/>
          <w:sz w:val="24"/>
          <w:szCs w:val="24"/>
        </w:rPr>
        <w:t>образованных до вступления в силу настоящих Правил, требования к предельным параметрам минимальной площади земельных участков не распространяются.</w:t>
      </w:r>
    </w:p>
    <w:p w:rsidR="008B7FFE" w:rsidRPr="0061782A" w:rsidRDefault="00A6779B" w:rsidP="00A6779B">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1</w:t>
      </w:r>
      <w:r w:rsidR="00565CBE" w:rsidRPr="0061782A">
        <w:rPr>
          <w:rFonts w:ascii="Times New Roman" w:eastAsiaTheme="minorHAnsi" w:hAnsi="Times New Roman"/>
          <w:bCs/>
          <w:sz w:val="24"/>
          <w:szCs w:val="24"/>
        </w:rPr>
        <w:t>2</w:t>
      </w:r>
      <w:r w:rsidR="008B7FFE" w:rsidRPr="0061782A">
        <w:rPr>
          <w:rFonts w:ascii="Times New Roman" w:eastAsiaTheme="minorHAnsi" w:hAnsi="Times New Roman"/>
          <w:bCs/>
          <w:sz w:val="24"/>
          <w:szCs w:val="24"/>
        </w:rPr>
        <w:t xml:space="preserve">. В отношении многоквартирных домов, сданных в эксплуатацию до вступления в силу настоящих Правил, требования к </w:t>
      </w:r>
      <w:r w:rsidR="008B7FFE" w:rsidRPr="0061782A">
        <w:rPr>
          <w:rFonts w:ascii="Times New Roman" w:eastAsiaTheme="minorHAnsi" w:hAnsi="Times New Roman"/>
          <w:sz w:val="24"/>
          <w:szCs w:val="24"/>
        </w:rPr>
        <w:t xml:space="preserve">предельным размерам земельных участков, в том числе их площади, </w:t>
      </w:r>
      <w:r w:rsidR="008B7FFE" w:rsidRPr="0061782A">
        <w:rPr>
          <w:rFonts w:ascii="Times New Roman" w:eastAsiaTheme="minorHAnsi" w:hAnsi="Times New Roman"/>
          <w:bCs/>
          <w:sz w:val="24"/>
          <w:szCs w:val="24"/>
        </w:rPr>
        <w:t>не распространяются.</w:t>
      </w:r>
    </w:p>
    <w:p w:rsidR="008B7FFE" w:rsidRPr="0061782A" w:rsidRDefault="008D0FF2" w:rsidP="00A6779B">
      <w:pPr>
        <w:autoSpaceDE w:val="0"/>
        <w:autoSpaceDN w:val="0"/>
        <w:adjustRightInd w:val="0"/>
        <w:ind w:firstLine="709"/>
        <w:jc w:val="both"/>
        <w:rPr>
          <w:rFonts w:ascii="Times New Roman" w:eastAsiaTheme="minorHAnsi" w:hAnsi="Times New Roman"/>
          <w:bCs/>
          <w:sz w:val="24"/>
          <w:szCs w:val="24"/>
        </w:rPr>
      </w:pPr>
      <w:r w:rsidRPr="0061782A">
        <w:rPr>
          <w:rFonts w:ascii="Times New Roman" w:eastAsiaTheme="minorHAnsi" w:hAnsi="Times New Roman"/>
          <w:bCs/>
          <w:sz w:val="24"/>
          <w:szCs w:val="24"/>
        </w:rPr>
        <w:t>1</w:t>
      </w:r>
      <w:r w:rsidR="00565CBE" w:rsidRPr="0061782A">
        <w:rPr>
          <w:rFonts w:ascii="Times New Roman" w:eastAsiaTheme="minorHAnsi" w:hAnsi="Times New Roman"/>
          <w:bCs/>
          <w:sz w:val="24"/>
          <w:szCs w:val="24"/>
        </w:rPr>
        <w:t>3</w:t>
      </w:r>
      <w:r w:rsidR="008B7FFE" w:rsidRPr="0061782A">
        <w:rPr>
          <w:rFonts w:ascii="Times New Roman" w:eastAsiaTheme="minorHAnsi" w:hAnsi="Times New Roman"/>
          <w:bCs/>
          <w:sz w:val="24"/>
          <w:szCs w:val="24"/>
        </w:rPr>
        <w:t>. При разработке документации по планировке территории в целях формирования земельных участков для существующих многоквартирных домов, введенных в эксплуатацию в установленном законном порядке до вступления в силу настоящих Правил, действие градостроительных регламентов в части предельных (минимальных и (или) максимальных) размеров земельных участков и предельных параметров разрешенного строительства не распространяется. Виды разрешенного использования земельных участков, указанные в градостроительных регламентах, в том числе в качестве условно разрешенных, устанавливаются при утверждении документации по планировке территории.</w:t>
      </w:r>
    </w:p>
    <w:p w:rsidR="00243505" w:rsidRPr="0061782A" w:rsidRDefault="00243505" w:rsidP="00CE75A0">
      <w:pPr>
        <w:pStyle w:val="312"/>
        <w:tabs>
          <w:tab w:val="clear" w:pos="2340"/>
          <w:tab w:val="left" w:pos="2268"/>
        </w:tabs>
        <w:spacing w:before="0" w:after="0"/>
        <w:jc w:val="both"/>
        <w:rPr>
          <w:b w:val="0"/>
          <w:szCs w:val="24"/>
        </w:rPr>
      </w:pPr>
      <w:bookmarkStart w:id="8" w:name="_toc1247"/>
      <w:bookmarkStart w:id="9" w:name="_toc1267"/>
      <w:bookmarkStart w:id="10" w:name="_Toc157247918"/>
      <w:bookmarkStart w:id="11" w:name="_Toc176362911"/>
      <w:bookmarkStart w:id="12" w:name="_Toc201421662"/>
      <w:bookmarkEnd w:id="8"/>
      <w:bookmarkEnd w:id="9"/>
    </w:p>
    <w:p w:rsidR="00243505" w:rsidRPr="0061782A" w:rsidRDefault="00243505" w:rsidP="00CE75A0">
      <w:pPr>
        <w:pStyle w:val="312"/>
        <w:tabs>
          <w:tab w:val="clear" w:pos="2340"/>
          <w:tab w:val="left" w:pos="2268"/>
        </w:tabs>
        <w:spacing w:before="0" w:after="0"/>
        <w:jc w:val="both"/>
        <w:rPr>
          <w:b w:val="0"/>
          <w:szCs w:val="24"/>
        </w:rPr>
      </w:pPr>
      <w:r w:rsidRPr="0061782A">
        <w:rPr>
          <w:szCs w:val="24"/>
        </w:rPr>
        <w:t xml:space="preserve">Статья </w:t>
      </w:r>
      <w:r w:rsidR="000358EA" w:rsidRPr="0061782A">
        <w:rPr>
          <w:szCs w:val="24"/>
        </w:rPr>
        <w:t>1</w:t>
      </w:r>
      <w:r w:rsidR="00E53F2F" w:rsidRPr="0061782A">
        <w:rPr>
          <w:szCs w:val="24"/>
        </w:rPr>
        <w:t>4</w:t>
      </w:r>
      <w:r w:rsidRPr="0061782A">
        <w:rPr>
          <w:szCs w:val="24"/>
        </w:rPr>
        <w:t>.</w:t>
      </w:r>
      <w:r w:rsidRPr="0061782A">
        <w:rPr>
          <w:b w:val="0"/>
          <w:szCs w:val="24"/>
        </w:rPr>
        <w:t xml:space="preserve"> Внесение изменений в </w:t>
      </w:r>
      <w:bookmarkEnd w:id="10"/>
      <w:bookmarkEnd w:id="11"/>
      <w:bookmarkEnd w:id="12"/>
      <w:r w:rsidR="0022466B" w:rsidRPr="0061782A">
        <w:rPr>
          <w:b w:val="0"/>
          <w:szCs w:val="24"/>
        </w:rPr>
        <w:t>Правила.</w:t>
      </w:r>
    </w:p>
    <w:p w:rsidR="000358EA" w:rsidRPr="0061782A" w:rsidRDefault="000358EA" w:rsidP="00CE75A0">
      <w:pPr>
        <w:pStyle w:val="312"/>
        <w:tabs>
          <w:tab w:val="clear" w:pos="2340"/>
          <w:tab w:val="left" w:pos="2268"/>
        </w:tabs>
        <w:spacing w:before="0" w:after="0"/>
        <w:jc w:val="both"/>
        <w:rPr>
          <w:b w:val="0"/>
          <w:szCs w:val="24"/>
        </w:rPr>
      </w:pPr>
    </w:p>
    <w:p w:rsidR="00243505" w:rsidRPr="0061782A" w:rsidRDefault="00243505" w:rsidP="00CE75A0">
      <w:pPr>
        <w:pStyle w:val="af5"/>
        <w:spacing w:before="0"/>
        <w:ind w:firstLine="709"/>
        <w:rPr>
          <w:rFonts w:ascii="Times New Roman" w:hAnsi="Times New Roman" w:cs="Times New Roman"/>
        </w:rPr>
      </w:pPr>
      <w:r w:rsidRPr="0061782A">
        <w:rPr>
          <w:rFonts w:ascii="Times New Roman" w:hAnsi="Times New Roman" w:cs="Times New Roman"/>
        </w:rPr>
        <w:t>Внесение изменений в настоящие Правила производится в соответствии с порядком, установленным стать</w:t>
      </w:r>
      <w:r w:rsidR="0047384A" w:rsidRPr="0061782A">
        <w:rPr>
          <w:rFonts w:ascii="Times New Roman" w:hAnsi="Times New Roman" w:cs="Times New Roman"/>
        </w:rPr>
        <w:t>е</w:t>
      </w:r>
      <w:r w:rsidRPr="0061782A">
        <w:rPr>
          <w:rFonts w:ascii="Times New Roman" w:hAnsi="Times New Roman" w:cs="Times New Roman"/>
        </w:rPr>
        <w:t>й 33 Градостроительного кодекса Российской Федерации.</w:t>
      </w:r>
    </w:p>
    <w:p w:rsidR="00740C36" w:rsidRPr="0061782A" w:rsidRDefault="00740C36" w:rsidP="00CE75A0">
      <w:pPr>
        <w:pStyle w:val="af5"/>
        <w:spacing w:before="0"/>
        <w:ind w:firstLine="709"/>
        <w:rPr>
          <w:rFonts w:ascii="Times New Roman" w:hAnsi="Times New Roman" w:cs="Times New Roman"/>
        </w:rPr>
      </w:pPr>
    </w:p>
    <w:p w:rsidR="00740C36" w:rsidRPr="0061782A" w:rsidRDefault="00740C36"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15.</w:t>
      </w:r>
      <w:r w:rsidRPr="0061782A">
        <w:rPr>
          <w:rFonts w:ascii="Times New Roman" w:hAnsi="Times New Roman"/>
          <w:sz w:val="24"/>
          <w:szCs w:val="24"/>
          <w:lang w:eastAsia="ru-RU"/>
        </w:rPr>
        <w:t xml:space="preserve"> В</w:t>
      </w:r>
      <w:r w:rsidRPr="0061782A">
        <w:rPr>
          <w:rFonts w:ascii="Times New Roman" w:hAnsi="Times New Roman"/>
          <w:sz w:val="24"/>
          <w:szCs w:val="24"/>
        </w:rPr>
        <w:t>несение изменений в границы зон с особыми условиями использования территорий</w:t>
      </w:r>
    </w:p>
    <w:p w:rsidR="00740C36" w:rsidRPr="0061782A" w:rsidRDefault="00740C36" w:rsidP="00CE75A0">
      <w:pPr>
        <w:ind w:firstLine="709"/>
        <w:jc w:val="both"/>
        <w:rPr>
          <w:rFonts w:ascii="Times New Roman" w:hAnsi="Times New Roman"/>
          <w:sz w:val="24"/>
          <w:szCs w:val="24"/>
          <w:lang w:eastAsia="ru-RU"/>
        </w:rPr>
      </w:pPr>
    </w:p>
    <w:p w:rsidR="00740C36" w:rsidRPr="0061782A" w:rsidRDefault="00740C36"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w:t>
      </w:r>
      <w:r w:rsidRPr="0061782A">
        <w:rPr>
          <w:rFonts w:ascii="Times New Roman" w:hAnsi="Times New Roman" w:cs="Times New Roman"/>
        </w:rPr>
        <w:lastRenderedPageBreak/>
        <w:t xml:space="preserve">правомочность внесения таких изменений. Комиссия в течение тридцати дней принимает решение об отображении указанных изменений </w:t>
      </w:r>
      <w:proofErr w:type="gramStart"/>
      <w:r w:rsidRPr="0061782A">
        <w:rPr>
          <w:rFonts w:ascii="Times New Roman" w:hAnsi="Times New Roman" w:cs="Times New Roman"/>
        </w:rPr>
        <w:t>на</w:t>
      </w:r>
      <w:proofErr w:type="gramEnd"/>
      <w:r w:rsidRPr="0061782A">
        <w:rPr>
          <w:rFonts w:ascii="Times New Roman" w:hAnsi="Times New Roman" w:cs="Times New Roman"/>
        </w:rPr>
        <w:t xml:space="preserve"> </w:t>
      </w:r>
      <w:proofErr w:type="gramStart"/>
      <w:r w:rsidR="0022466B" w:rsidRPr="0061782A">
        <w:rPr>
          <w:rFonts w:ascii="Times New Roman" w:hAnsi="Times New Roman"/>
        </w:rPr>
        <w:t>Карта</w:t>
      </w:r>
      <w:proofErr w:type="gramEnd"/>
      <w:r w:rsidR="0022466B" w:rsidRPr="0061782A">
        <w:rPr>
          <w:rFonts w:ascii="Times New Roman" w:hAnsi="Times New Roman"/>
        </w:rPr>
        <w:t xml:space="preserve"> границ зон с особыми условиями использования территорий, границ </w:t>
      </w:r>
      <w:r w:rsidR="0022466B" w:rsidRPr="0061782A">
        <w:rPr>
          <w:rFonts w:ascii="Times New Roman" w:eastAsiaTheme="minorHAnsi" w:hAnsi="Times New Roman"/>
        </w:rPr>
        <w:t xml:space="preserve">территорий объектов культурного наследия. </w:t>
      </w:r>
      <w:r w:rsidRPr="0061782A">
        <w:rPr>
          <w:rFonts w:ascii="Times New Roman" w:hAnsi="Times New Roman" w:cs="Times New Roman"/>
        </w:rPr>
        <w:t>Управление архитектуры и градостроительства администр</w:t>
      </w:r>
      <w:r w:rsidR="0022466B" w:rsidRPr="0061782A">
        <w:rPr>
          <w:rFonts w:ascii="Times New Roman" w:hAnsi="Times New Roman" w:cs="Times New Roman"/>
        </w:rPr>
        <w:t xml:space="preserve">ации местного самоуправления </w:t>
      </w:r>
      <w:proofErr w:type="gramStart"/>
      <w:r w:rsidR="0022466B" w:rsidRPr="0061782A">
        <w:rPr>
          <w:rFonts w:ascii="Times New Roman" w:hAnsi="Times New Roman" w:cs="Times New Roman"/>
        </w:rPr>
        <w:t>г</w:t>
      </w:r>
      <w:proofErr w:type="gramEnd"/>
      <w:r w:rsidR="0022466B" w:rsidRPr="0061782A">
        <w:rPr>
          <w:rFonts w:ascii="Times New Roman" w:hAnsi="Times New Roman" w:cs="Times New Roman"/>
        </w:rPr>
        <w:t>. </w:t>
      </w:r>
      <w:r w:rsidRPr="0061782A">
        <w:rPr>
          <w:rFonts w:ascii="Times New Roman" w:hAnsi="Times New Roman" w:cs="Times New Roman"/>
        </w:rPr>
        <w:t xml:space="preserve">Владикавказа в течение десяти дней с момента принятия решения обеспечивает внесение изменений в </w:t>
      </w:r>
      <w:r w:rsidR="0022466B" w:rsidRPr="0061782A">
        <w:rPr>
          <w:rFonts w:ascii="Times New Roman" w:hAnsi="Times New Roman"/>
        </w:rPr>
        <w:t xml:space="preserve">Карту границ зон с особыми условиями использования территорий, границ </w:t>
      </w:r>
      <w:r w:rsidR="0022466B" w:rsidRPr="0061782A">
        <w:rPr>
          <w:rFonts w:ascii="Times New Roman" w:eastAsiaTheme="minorHAnsi" w:hAnsi="Times New Roman"/>
        </w:rPr>
        <w:t>территорий объектов культурного наследия</w:t>
      </w:r>
      <w:r w:rsidRPr="0061782A">
        <w:rPr>
          <w:rFonts w:ascii="Times New Roman" w:hAnsi="Times New Roman" w:cs="Times New Roman"/>
        </w:rPr>
        <w:t xml:space="preserve"> и публикацию таких изменений в порядке, аналогичном порядку публикации изменений в Правила.</w:t>
      </w:r>
    </w:p>
    <w:p w:rsidR="00740C36" w:rsidRPr="0061782A" w:rsidRDefault="00740C36" w:rsidP="00CE75A0">
      <w:pPr>
        <w:pStyle w:val="af5"/>
        <w:spacing w:before="0"/>
        <w:ind w:firstLine="709"/>
        <w:rPr>
          <w:rFonts w:ascii="Times New Roman" w:hAnsi="Times New Roman" w:cs="Times New Roman"/>
        </w:rPr>
      </w:pPr>
    </w:p>
    <w:p w:rsidR="00243505" w:rsidRPr="0061782A" w:rsidRDefault="00243505" w:rsidP="00CE75A0">
      <w:pPr>
        <w:pStyle w:val="312"/>
        <w:tabs>
          <w:tab w:val="clear" w:pos="2340"/>
          <w:tab w:val="left" w:pos="2268"/>
        </w:tabs>
        <w:spacing w:before="0" w:after="0"/>
        <w:jc w:val="both"/>
        <w:rPr>
          <w:b w:val="0"/>
          <w:szCs w:val="24"/>
        </w:rPr>
      </w:pPr>
      <w:bookmarkStart w:id="13" w:name="_toc1280"/>
      <w:bookmarkStart w:id="14" w:name="_toc1294"/>
      <w:bookmarkStart w:id="15" w:name="_toc1298"/>
      <w:bookmarkStart w:id="16" w:name="_Toc157247921"/>
      <w:bookmarkStart w:id="17" w:name="_Toc176362914"/>
      <w:bookmarkStart w:id="18" w:name="_Toc201421663"/>
      <w:bookmarkEnd w:id="13"/>
      <w:bookmarkEnd w:id="14"/>
      <w:bookmarkEnd w:id="15"/>
    </w:p>
    <w:p w:rsidR="000358EA" w:rsidRPr="0061782A" w:rsidRDefault="00195825" w:rsidP="00CE75A0">
      <w:pPr>
        <w:jc w:val="center"/>
        <w:rPr>
          <w:rFonts w:ascii="Times New Roman" w:eastAsiaTheme="minorHAnsi" w:hAnsi="Times New Roman"/>
          <w:b/>
          <w:sz w:val="24"/>
          <w:szCs w:val="24"/>
        </w:rPr>
      </w:pPr>
      <w:r w:rsidRPr="0061782A">
        <w:rPr>
          <w:rFonts w:ascii="Times New Roman" w:hAnsi="Times New Roman"/>
          <w:b/>
          <w:sz w:val="24"/>
          <w:szCs w:val="24"/>
          <w:lang w:eastAsia="ru-RU"/>
        </w:rPr>
        <w:t>ГЛАВА</w:t>
      </w:r>
      <w:r w:rsidR="000358EA" w:rsidRPr="0061782A">
        <w:rPr>
          <w:rFonts w:ascii="Times New Roman" w:hAnsi="Times New Roman"/>
          <w:b/>
          <w:sz w:val="24"/>
          <w:szCs w:val="24"/>
          <w:lang w:eastAsia="ru-RU"/>
        </w:rPr>
        <w:t xml:space="preserve"> 6. </w:t>
      </w:r>
      <w:r w:rsidR="000358EA" w:rsidRPr="0061782A">
        <w:rPr>
          <w:rFonts w:ascii="Times New Roman" w:eastAsiaTheme="minorHAnsi" w:hAnsi="Times New Roman"/>
          <w:b/>
          <w:sz w:val="24"/>
          <w:szCs w:val="24"/>
        </w:rPr>
        <w:t>РЕГУЛИРОВАНИЕ ИНЫХ ВОПРОСОВ ЗЕМЛЕПОЛЬЗОВАНИЯ И ЗАСТРОЙКИ</w:t>
      </w:r>
    </w:p>
    <w:p w:rsidR="000358EA" w:rsidRPr="0061782A" w:rsidRDefault="000358EA" w:rsidP="00CE75A0">
      <w:pPr>
        <w:autoSpaceDE w:val="0"/>
        <w:autoSpaceDN w:val="0"/>
        <w:adjustRightInd w:val="0"/>
        <w:ind w:firstLine="709"/>
        <w:jc w:val="both"/>
        <w:rPr>
          <w:rFonts w:ascii="Times New Roman" w:eastAsiaTheme="minorHAnsi" w:hAnsi="Times New Roman"/>
          <w:b/>
          <w:bCs/>
          <w:sz w:val="24"/>
          <w:szCs w:val="24"/>
        </w:rPr>
      </w:pPr>
    </w:p>
    <w:p w:rsidR="00E53F2F" w:rsidRPr="0061782A" w:rsidRDefault="00E53F2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1</w:t>
      </w:r>
      <w:r w:rsidR="00740C36" w:rsidRPr="0061782A">
        <w:rPr>
          <w:rFonts w:ascii="Times New Roman" w:hAnsi="Times New Roman"/>
          <w:b/>
          <w:sz w:val="24"/>
          <w:szCs w:val="24"/>
          <w:lang w:eastAsia="ru-RU"/>
        </w:rPr>
        <w:t>6</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Отклонение от предельных параметров разрешенного строительства, реконструкции объектов капитального строительства.</w:t>
      </w:r>
    </w:p>
    <w:p w:rsidR="00E53F2F" w:rsidRPr="0061782A" w:rsidRDefault="00E53F2F" w:rsidP="00CE75A0">
      <w:pPr>
        <w:ind w:firstLine="709"/>
        <w:jc w:val="both"/>
        <w:rPr>
          <w:rFonts w:ascii="Times New Roman" w:hAnsi="Times New Roman"/>
          <w:sz w:val="24"/>
          <w:szCs w:val="24"/>
          <w:lang w:eastAsia="ru-RU"/>
        </w:rPr>
      </w:pPr>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w:t>
      </w:r>
      <w:proofErr w:type="gramStart"/>
      <w:r w:rsidRPr="0061782A">
        <w:rPr>
          <w:rFonts w:ascii="Times New Roman" w:hAnsi="Times New Roman" w:cs="Times New Roman"/>
        </w:rPr>
        <w:t>Земельные участки или объекты капитального строительства, виды разрешенного использования,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t>2. Все изменения объектов, указанных в части 1 настоящей статьи, осуществляемые путем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3. </w:t>
      </w:r>
      <w:proofErr w:type="gramStart"/>
      <w:r w:rsidRPr="0061782A">
        <w:rPr>
          <w:rFonts w:ascii="Times New Roman" w:hAnsi="Times New Roman" w:cs="Times New Roman"/>
        </w:rPr>
        <w:t xml:space="preserve">Не допускается увеличивать площадь и строительный объем объектов капитального строительства, </w:t>
      </w:r>
      <w:r w:rsidR="004A5A1E" w:rsidRPr="0061782A">
        <w:rPr>
          <w:rFonts w:ascii="Times New Roman" w:hAnsi="Times New Roman" w:cs="Times New Roman"/>
        </w:rPr>
        <w:t>имеющих</w:t>
      </w:r>
      <w:r w:rsidRPr="0061782A">
        <w:rPr>
          <w:rFonts w:ascii="Times New Roman" w:hAnsi="Times New Roman" w:cs="Times New Roman"/>
        </w:rPr>
        <w:t xml:space="preserve"> виды использования, не разреш</w:t>
      </w:r>
      <w:r w:rsidR="0047384A" w:rsidRPr="0061782A">
        <w:rPr>
          <w:rFonts w:ascii="Times New Roman" w:hAnsi="Times New Roman" w:cs="Times New Roman"/>
        </w:rPr>
        <w:t>е</w:t>
      </w:r>
      <w:r w:rsidRPr="0061782A">
        <w:rPr>
          <w:rFonts w:ascii="Times New Roman" w:hAnsi="Times New Roman" w:cs="Times New Roman"/>
        </w:rPr>
        <w:t>нные для данной территориальной зоны, либо те, которые поименованы как разрешенные для соот</w:t>
      </w:r>
      <w:r w:rsidR="004A5A1E" w:rsidRPr="0061782A">
        <w:rPr>
          <w:rFonts w:ascii="Times New Roman" w:hAnsi="Times New Roman" w:cs="Times New Roman"/>
        </w:rPr>
        <w:t xml:space="preserve">ветствующих территориальных зон, указанных в </w:t>
      </w:r>
      <w:r w:rsidRPr="0061782A">
        <w:rPr>
          <w:rFonts w:ascii="Times New Roman" w:hAnsi="Times New Roman" w:cs="Times New Roman"/>
        </w:rPr>
        <w:t>глав</w:t>
      </w:r>
      <w:r w:rsidR="004A5A1E" w:rsidRPr="0061782A">
        <w:rPr>
          <w:rFonts w:ascii="Times New Roman" w:hAnsi="Times New Roman" w:cs="Times New Roman"/>
        </w:rPr>
        <w:t>е</w:t>
      </w:r>
      <w:r w:rsidRPr="0061782A">
        <w:rPr>
          <w:rFonts w:ascii="Times New Roman" w:hAnsi="Times New Roman" w:cs="Times New Roman"/>
        </w:rPr>
        <w:t xml:space="preserve"> </w:t>
      </w:r>
      <w:r w:rsidR="004A5A1E" w:rsidRPr="0061782A">
        <w:rPr>
          <w:rFonts w:ascii="Times New Roman" w:hAnsi="Times New Roman" w:cs="Times New Roman"/>
        </w:rPr>
        <w:t>8</w:t>
      </w:r>
      <w:r w:rsidRPr="0061782A">
        <w:rPr>
          <w:rFonts w:ascii="Times New Roman" w:hAnsi="Times New Roman" w:cs="Times New Roman"/>
        </w:rPr>
        <w:t xml:space="preserve">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roofErr w:type="gramEnd"/>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t>4. На объектах, которые имеют вид, виды использования, не разреш</w:t>
      </w:r>
      <w:r w:rsidR="0047384A" w:rsidRPr="0061782A">
        <w:rPr>
          <w:rFonts w:ascii="Times New Roman" w:hAnsi="Times New Roman" w:cs="Times New Roman"/>
        </w:rPr>
        <w:t>е</w:t>
      </w:r>
      <w:r w:rsidRPr="0061782A">
        <w:rPr>
          <w:rFonts w:ascii="Times New Roman" w:hAnsi="Times New Roman" w:cs="Times New Roman"/>
        </w:rPr>
        <w:t>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t>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t>6. Несоответствующий вид использования недвижимости не может быть замен</w:t>
      </w:r>
      <w:r w:rsidR="0047384A" w:rsidRPr="0061782A">
        <w:rPr>
          <w:rFonts w:ascii="Times New Roman" w:hAnsi="Times New Roman" w:cs="Times New Roman"/>
        </w:rPr>
        <w:t>е</w:t>
      </w:r>
      <w:r w:rsidRPr="0061782A">
        <w:rPr>
          <w:rFonts w:ascii="Times New Roman" w:hAnsi="Times New Roman" w:cs="Times New Roman"/>
        </w:rPr>
        <w:t>н на иной несоответствующий вид использования.</w:t>
      </w:r>
    </w:p>
    <w:p w:rsidR="00E53F2F" w:rsidRPr="0061782A" w:rsidRDefault="00E53F2F" w:rsidP="00CE75A0">
      <w:pPr>
        <w:ind w:firstLine="709"/>
        <w:jc w:val="both"/>
        <w:rPr>
          <w:rFonts w:ascii="Times New Roman" w:hAnsi="Times New Roman"/>
          <w:sz w:val="24"/>
          <w:szCs w:val="24"/>
          <w:lang w:eastAsia="ru-RU"/>
        </w:rPr>
      </w:pPr>
    </w:p>
    <w:p w:rsidR="00E53F2F" w:rsidRPr="0061782A" w:rsidRDefault="00E53F2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1</w:t>
      </w:r>
      <w:r w:rsidR="00740C36" w:rsidRPr="0061782A">
        <w:rPr>
          <w:rFonts w:ascii="Times New Roman" w:hAnsi="Times New Roman"/>
          <w:b/>
          <w:sz w:val="24"/>
          <w:szCs w:val="24"/>
          <w:lang w:eastAsia="ru-RU"/>
        </w:rPr>
        <w:t>7</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Контроль над  использованием объектов капитального строительства и земельных участков.</w:t>
      </w:r>
    </w:p>
    <w:p w:rsidR="00E53F2F" w:rsidRPr="0061782A" w:rsidRDefault="00E53F2F" w:rsidP="00CE75A0">
      <w:pPr>
        <w:ind w:firstLine="709"/>
        <w:jc w:val="both"/>
        <w:rPr>
          <w:rFonts w:ascii="Times New Roman" w:hAnsi="Times New Roman"/>
          <w:sz w:val="24"/>
          <w:szCs w:val="24"/>
          <w:lang w:eastAsia="ru-RU"/>
        </w:rPr>
      </w:pPr>
    </w:p>
    <w:p w:rsidR="00E53F2F" w:rsidRPr="0061782A" w:rsidRDefault="00E53F2F" w:rsidP="00CE75A0">
      <w:pPr>
        <w:pStyle w:val="af5"/>
        <w:spacing w:before="0"/>
        <w:ind w:firstLine="709"/>
        <w:rPr>
          <w:rFonts w:ascii="Times New Roman" w:hAnsi="Times New Roman" w:cs="Times New Roman"/>
        </w:rPr>
      </w:pPr>
      <w:r w:rsidRPr="0061782A">
        <w:rPr>
          <w:rFonts w:ascii="Times New Roman" w:hAnsi="Times New Roman" w:cs="Times New Roman"/>
        </w:rPr>
        <w:lastRenderedPageBreak/>
        <w:t xml:space="preserve">1. </w:t>
      </w:r>
      <w:proofErr w:type="gramStart"/>
      <w:r w:rsidRPr="0061782A">
        <w:rPr>
          <w:rFonts w:ascii="Times New Roman" w:hAnsi="Times New Roman" w:cs="Times New Roman"/>
        </w:rPr>
        <w:t>Контроль за</w:t>
      </w:r>
      <w:proofErr w:type="gramEnd"/>
      <w:r w:rsidRPr="0061782A">
        <w:rPr>
          <w:rFonts w:ascii="Times New Roman" w:hAnsi="Times New Roman" w:cs="Times New Roman"/>
        </w:rPr>
        <w:t xml:space="preserve">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E53F2F" w:rsidRPr="0061782A" w:rsidRDefault="00E53F2F" w:rsidP="00CE75A0">
      <w:pPr>
        <w:pStyle w:val="312"/>
        <w:tabs>
          <w:tab w:val="clear" w:pos="2340"/>
          <w:tab w:val="left" w:pos="2268"/>
        </w:tabs>
        <w:spacing w:before="0" w:after="0"/>
        <w:jc w:val="both"/>
        <w:rPr>
          <w:b w:val="0"/>
          <w:szCs w:val="24"/>
        </w:rPr>
      </w:pPr>
      <w:r w:rsidRPr="0061782A">
        <w:rPr>
          <w:b w:val="0"/>
          <w:szCs w:val="24"/>
        </w:rPr>
        <w:t>2.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A32770" w:rsidRPr="0061782A" w:rsidRDefault="00A32770" w:rsidP="00CE75A0">
      <w:pPr>
        <w:pStyle w:val="312"/>
        <w:tabs>
          <w:tab w:val="clear" w:pos="2340"/>
          <w:tab w:val="left" w:pos="2268"/>
        </w:tabs>
        <w:spacing w:before="0" w:after="0"/>
        <w:jc w:val="both"/>
        <w:rPr>
          <w:szCs w:val="24"/>
        </w:rPr>
      </w:pPr>
    </w:p>
    <w:p w:rsidR="00A32770" w:rsidRPr="0061782A" w:rsidRDefault="00A32770" w:rsidP="00CE75A0">
      <w:pPr>
        <w:pStyle w:val="312"/>
        <w:tabs>
          <w:tab w:val="clear" w:pos="2340"/>
          <w:tab w:val="left" w:pos="2268"/>
        </w:tabs>
        <w:spacing w:before="0" w:after="0"/>
        <w:jc w:val="both"/>
        <w:rPr>
          <w:b w:val="0"/>
          <w:szCs w:val="24"/>
        </w:rPr>
      </w:pPr>
      <w:bookmarkStart w:id="19" w:name="_Toc157247897"/>
      <w:bookmarkStart w:id="20" w:name="_Toc176362876"/>
      <w:bookmarkStart w:id="21" w:name="_Toc201421657"/>
      <w:r w:rsidRPr="0061782A">
        <w:rPr>
          <w:szCs w:val="24"/>
        </w:rPr>
        <w:t>Статья 1</w:t>
      </w:r>
      <w:r w:rsidR="00740C36" w:rsidRPr="0061782A">
        <w:rPr>
          <w:szCs w:val="24"/>
        </w:rPr>
        <w:t>8</w:t>
      </w:r>
      <w:r w:rsidRPr="0061782A">
        <w:rPr>
          <w:szCs w:val="24"/>
        </w:rPr>
        <w:t>.</w:t>
      </w:r>
      <w:r w:rsidRPr="0061782A">
        <w:rPr>
          <w:b w:val="0"/>
          <w:szCs w:val="24"/>
        </w:rPr>
        <w:t xml:space="preserve"> Порядок устройства ограждений земельных участков</w:t>
      </w:r>
      <w:bookmarkEnd w:id="19"/>
      <w:bookmarkEnd w:id="20"/>
      <w:bookmarkEnd w:id="21"/>
    </w:p>
    <w:p w:rsidR="00A32770" w:rsidRPr="0061782A" w:rsidRDefault="00A32770" w:rsidP="00CE75A0">
      <w:pPr>
        <w:pStyle w:val="312"/>
        <w:tabs>
          <w:tab w:val="clear" w:pos="2340"/>
          <w:tab w:val="left" w:pos="2268"/>
        </w:tabs>
        <w:spacing w:before="0" w:after="0"/>
        <w:jc w:val="both"/>
        <w:rPr>
          <w:b w:val="0"/>
          <w:szCs w:val="24"/>
        </w:rPr>
      </w:pP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2. Ограждения, проходящие по общей меже двух земельных участков, устраиваются на основании взаимной договор</w:t>
      </w:r>
      <w:r w:rsidR="0047384A" w:rsidRPr="0061782A">
        <w:rPr>
          <w:rFonts w:ascii="Times New Roman" w:hAnsi="Times New Roman" w:cs="Times New Roman"/>
        </w:rPr>
        <w:t>е</w:t>
      </w:r>
      <w:r w:rsidRPr="0061782A">
        <w:rPr>
          <w:rFonts w:ascii="Times New Roman" w:hAnsi="Times New Roman" w:cs="Times New Roman"/>
        </w:rPr>
        <w:t>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w:t>
      </w:r>
      <w:r w:rsidR="0047384A" w:rsidRPr="0061782A">
        <w:rPr>
          <w:rFonts w:ascii="Times New Roman" w:hAnsi="Times New Roman" w:cs="Times New Roman"/>
        </w:rPr>
        <w:t>е</w:t>
      </w:r>
      <w:r w:rsidRPr="0061782A">
        <w:rPr>
          <w:rFonts w:ascii="Times New Roman" w:hAnsi="Times New Roman" w:cs="Times New Roman"/>
        </w:rPr>
        <w:t>нности необходимо соблюдать условия, изложенные в части 10 настоящей статьи.</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3. Ограждения земельных участков, отделяющие их от территорий общего пользования, устраиваются на основании эскиза ограждения, который должен соответствовать требованиям части 4 настоящей статьи и подлежит обязательному согласованию с Управлением архитектуры и градостроит</w:t>
      </w:r>
      <w:r w:rsidR="004A5A1E" w:rsidRPr="0061782A">
        <w:rPr>
          <w:rFonts w:ascii="Times New Roman" w:hAnsi="Times New Roman" w:cs="Times New Roman"/>
        </w:rPr>
        <w:t xml:space="preserve">ельства  </w:t>
      </w:r>
      <w:proofErr w:type="gramStart"/>
      <w:r w:rsidR="004A5A1E" w:rsidRPr="0061782A">
        <w:rPr>
          <w:rFonts w:ascii="Times New Roman" w:hAnsi="Times New Roman" w:cs="Times New Roman"/>
        </w:rPr>
        <w:t>г</w:t>
      </w:r>
      <w:proofErr w:type="gramEnd"/>
      <w:r w:rsidR="004A5A1E" w:rsidRPr="0061782A">
        <w:rPr>
          <w:rFonts w:ascii="Times New Roman" w:hAnsi="Times New Roman" w:cs="Times New Roman"/>
        </w:rPr>
        <w:t>. </w:t>
      </w:r>
      <w:r w:rsidRPr="0061782A">
        <w:rPr>
          <w:rFonts w:ascii="Times New Roman" w:hAnsi="Times New Roman" w:cs="Times New Roman"/>
        </w:rPr>
        <w:t xml:space="preserve">Владикавказа  в соответствии с требованиями частей 5-8 настоящей статьи.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4. Эскиз ограждения, отделяющего земельный участок от территории общего пользования, должен включать в себя следующие материалы:</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1) схему установки ограждения на участке (ситуационный план), на который наносятся границы земельного участка, место расположения строений на участке, граница территорий общего пользования;</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2) графическое изображение фасада ограждения, выполненное в масштабе 1:200 (в одном сантиметре два метра), фрагменты в масштабе 1:50 (в одном сантиметре пятьдесят сантиметров);</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3) графическое изображение цветового решения ограждения;</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4) отдельные конструктивны узлы, элементы.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5. Для согласования эскиза ограждения лицо, являющееся правообладателем земельного участка, пода</w:t>
      </w:r>
      <w:r w:rsidR="0047384A" w:rsidRPr="0061782A">
        <w:rPr>
          <w:rFonts w:ascii="Times New Roman" w:hAnsi="Times New Roman" w:cs="Times New Roman"/>
        </w:rPr>
        <w:t>е</w:t>
      </w:r>
      <w:r w:rsidRPr="0061782A">
        <w:rPr>
          <w:rFonts w:ascii="Times New Roman" w:hAnsi="Times New Roman" w:cs="Times New Roman"/>
        </w:rPr>
        <w:t xml:space="preserve">т в  Управление архитектуры и градостроительства  </w:t>
      </w:r>
      <w:proofErr w:type="gramStart"/>
      <w:r w:rsidRPr="0061782A">
        <w:rPr>
          <w:rFonts w:ascii="Times New Roman" w:hAnsi="Times New Roman" w:cs="Times New Roman"/>
        </w:rPr>
        <w:t>г</w:t>
      </w:r>
      <w:proofErr w:type="gramEnd"/>
      <w:r w:rsidRPr="0061782A">
        <w:rPr>
          <w:rFonts w:ascii="Times New Roman" w:hAnsi="Times New Roman" w:cs="Times New Roman"/>
        </w:rPr>
        <w:t xml:space="preserve">. Владикавказа  заявление с просьбой рассмотреть данный эскиз.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6. Управление архит</w:t>
      </w:r>
      <w:r w:rsidR="004A5A1E" w:rsidRPr="0061782A">
        <w:rPr>
          <w:rFonts w:ascii="Times New Roman" w:hAnsi="Times New Roman" w:cs="Times New Roman"/>
        </w:rPr>
        <w:t xml:space="preserve">ектуры и градостроительства  </w:t>
      </w:r>
      <w:proofErr w:type="gramStart"/>
      <w:r w:rsidR="004A5A1E" w:rsidRPr="0061782A">
        <w:rPr>
          <w:rFonts w:ascii="Times New Roman" w:hAnsi="Times New Roman" w:cs="Times New Roman"/>
        </w:rPr>
        <w:t>г</w:t>
      </w:r>
      <w:proofErr w:type="gramEnd"/>
      <w:r w:rsidR="004A5A1E" w:rsidRPr="0061782A">
        <w:rPr>
          <w:rFonts w:ascii="Times New Roman" w:hAnsi="Times New Roman" w:cs="Times New Roman"/>
        </w:rPr>
        <w:t>. </w:t>
      </w:r>
      <w:r w:rsidRPr="0061782A">
        <w:rPr>
          <w:rFonts w:ascii="Times New Roman" w:hAnsi="Times New Roman" w:cs="Times New Roman"/>
        </w:rPr>
        <w:t>Владикавказа имеет право в течение тр</w:t>
      </w:r>
      <w:r w:rsidR="0047384A" w:rsidRPr="0061782A">
        <w:rPr>
          <w:rFonts w:ascii="Times New Roman" w:hAnsi="Times New Roman" w:cs="Times New Roman"/>
        </w:rPr>
        <w:t>е</w:t>
      </w:r>
      <w:r w:rsidRPr="0061782A">
        <w:rPr>
          <w:rFonts w:ascii="Times New Roman" w:hAnsi="Times New Roman" w:cs="Times New Roman"/>
        </w:rPr>
        <w:t>х дней отклонить представленные для согласования материалы, в случае, если они недостаточно полно отражают конструктивные и архитектурные решения ограждения.</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7. Заявление подлежит обязательной регистрации в день при</w:t>
      </w:r>
      <w:r w:rsidR="0047384A" w:rsidRPr="0061782A">
        <w:rPr>
          <w:rFonts w:ascii="Times New Roman" w:hAnsi="Times New Roman" w:cs="Times New Roman"/>
        </w:rPr>
        <w:t>е</w:t>
      </w:r>
      <w:r w:rsidRPr="0061782A">
        <w:rPr>
          <w:rFonts w:ascii="Times New Roman" w:hAnsi="Times New Roman" w:cs="Times New Roman"/>
        </w:rPr>
        <w:t>мки, о ч</w:t>
      </w:r>
      <w:r w:rsidR="0047384A" w:rsidRPr="0061782A">
        <w:rPr>
          <w:rFonts w:ascii="Times New Roman" w:hAnsi="Times New Roman" w:cs="Times New Roman"/>
        </w:rPr>
        <w:t>е</w:t>
      </w:r>
      <w:r w:rsidRPr="0061782A">
        <w:rPr>
          <w:rFonts w:ascii="Times New Roman" w:hAnsi="Times New Roman" w:cs="Times New Roman"/>
        </w:rPr>
        <w:t>м заявителю выда</w:t>
      </w:r>
      <w:r w:rsidR="0047384A" w:rsidRPr="0061782A">
        <w:rPr>
          <w:rFonts w:ascii="Times New Roman" w:hAnsi="Times New Roman" w:cs="Times New Roman"/>
        </w:rPr>
        <w:t>е</w:t>
      </w:r>
      <w:r w:rsidRPr="0061782A">
        <w:rPr>
          <w:rFonts w:ascii="Times New Roman" w:hAnsi="Times New Roman" w:cs="Times New Roman"/>
        </w:rPr>
        <w:t>тся расписка. Управление архитектуры и градостроительс</w:t>
      </w:r>
      <w:r w:rsidR="004A5A1E" w:rsidRPr="0061782A">
        <w:rPr>
          <w:rFonts w:ascii="Times New Roman" w:hAnsi="Times New Roman" w:cs="Times New Roman"/>
        </w:rPr>
        <w:t xml:space="preserve">тва </w:t>
      </w:r>
      <w:proofErr w:type="gramStart"/>
      <w:r w:rsidR="004A5A1E" w:rsidRPr="0061782A">
        <w:rPr>
          <w:rFonts w:ascii="Times New Roman" w:hAnsi="Times New Roman" w:cs="Times New Roman"/>
        </w:rPr>
        <w:t>г</w:t>
      </w:r>
      <w:proofErr w:type="gramEnd"/>
      <w:r w:rsidR="004A5A1E" w:rsidRPr="0061782A">
        <w:rPr>
          <w:rFonts w:ascii="Times New Roman" w:hAnsi="Times New Roman" w:cs="Times New Roman"/>
        </w:rPr>
        <w:t>. </w:t>
      </w:r>
      <w:r w:rsidRPr="0061782A">
        <w:rPr>
          <w:rFonts w:ascii="Times New Roman" w:hAnsi="Times New Roman" w:cs="Times New Roman"/>
        </w:rPr>
        <w:t>Владикавказа  в течение десяти дней рассматривает эскиз ограждения, после чего выда</w:t>
      </w:r>
      <w:r w:rsidR="0047384A" w:rsidRPr="0061782A">
        <w:rPr>
          <w:rFonts w:ascii="Times New Roman" w:hAnsi="Times New Roman" w:cs="Times New Roman"/>
        </w:rPr>
        <w:t>е</w:t>
      </w:r>
      <w:r w:rsidRPr="0061782A">
        <w:rPr>
          <w:rFonts w:ascii="Times New Roman" w:hAnsi="Times New Roman" w:cs="Times New Roman"/>
        </w:rPr>
        <w:t>т сво</w:t>
      </w:r>
      <w:r w:rsidR="0047384A" w:rsidRPr="0061782A">
        <w:rPr>
          <w:rFonts w:ascii="Times New Roman" w:hAnsi="Times New Roman" w:cs="Times New Roman"/>
        </w:rPr>
        <w:t>е</w:t>
      </w:r>
      <w:r w:rsidRPr="0061782A">
        <w:rPr>
          <w:rFonts w:ascii="Times New Roman" w:hAnsi="Times New Roman" w:cs="Times New Roman"/>
        </w:rPr>
        <w:t xml:space="preserve"> заключение о соответствии, либо несоответствии его эскиза требованиям части 10 настоящей статьи.</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8. Согласование эскиза ограждения Управлением архитектуры и г</w:t>
      </w:r>
      <w:r w:rsidR="004A5A1E" w:rsidRPr="0061782A">
        <w:rPr>
          <w:rFonts w:ascii="Times New Roman" w:hAnsi="Times New Roman" w:cs="Times New Roman"/>
        </w:rPr>
        <w:t xml:space="preserve">радостроительства </w:t>
      </w:r>
      <w:proofErr w:type="gramStart"/>
      <w:r w:rsidR="004A5A1E" w:rsidRPr="0061782A">
        <w:rPr>
          <w:rFonts w:ascii="Times New Roman" w:hAnsi="Times New Roman" w:cs="Times New Roman"/>
        </w:rPr>
        <w:t>г</w:t>
      </w:r>
      <w:proofErr w:type="gramEnd"/>
      <w:r w:rsidR="004A5A1E" w:rsidRPr="0061782A">
        <w:rPr>
          <w:rFonts w:ascii="Times New Roman" w:hAnsi="Times New Roman" w:cs="Times New Roman"/>
        </w:rPr>
        <w:t>. </w:t>
      </w:r>
      <w:r w:rsidRPr="0061782A">
        <w:rPr>
          <w:rFonts w:ascii="Times New Roman" w:hAnsi="Times New Roman" w:cs="Times New Roman"/>
        </w:rPr>
        <w:t xml:space="preserve">Владикавказа осуществляется без взимания платы.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9. При выделении земельных участков на территориях, застроенных многоквартирными домами, устройство ограждений выделенных земельных участков не предусматривается, если иное не предусмотрено градостроительным регламентом данной территориальной зоны.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10. Любые ограждения земельных участков должны соответствовать следующим условиям:</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1) ограждение должно быть конструктивно над</w:t>
      </w:r>
      <w:r w:rsidR="0047384A" w:rsidRPr="0061782A">
        <w:rPr>
          <w:rFonts w:ascii="Times New Roman" w:hAnsi="Times New Roman" w:cs="Times New Roman"/>
        </w:rPr>
        <w:t>е</w:t>
      </w:r>
      <w:r w:rsidRPr="0061782A">
        <w:rPr>
          <w:rFonts w:ascii="Times New Roman" w:hAnsi="Times New Roman" w:cs="Times New Roman"/>
        </w:rPr>
        <w:t>жным;</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lastRenderedPageBreak/>
        <w:t xml:space="preserve">2) ограждения, отделяющие земельный участок от территорий общего пользования, должны быть эстетически привлекательными.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11. В случае</w:t>
      </w:r>
      <w:proofErr w:type="gramStart"/>
      <w:r w:rsidRPr="0061782A">
        <w:rPr>
          <w:rFonts w:ascii="Times New Roman" w:hAnsi="Times New Roman" w:cs="Times New Roman"/>
        </w:rPr>
        <w:t>,</w:t>
      </w:r>
      <w:proofErr w:type="gramEnd"/>
      <w:r w:rsidRPr="0061782A">
        <w:rPr>
          <w:rFonts w:ascii="Times New Roman" w:hAnsi="Times New Roman" w:cs="Times New Roman"/>
        </w:rPr>
        <w:t xml:space="preserve"> если проект ограждения земельного участка входит в состав проектной документации объекта капитального строительства (комплекса таких объектов), которая подлежит государственной экспертизе в соответствии со стать</w:t>
      </w:r>
      <w:r w:rsidR="0047384A" w:rsidRPr="0061782A">
        <w:rPr>
          <w:rFonts w:ascii="Times New Roman" w:hAnsi="Times New Roman" w:cs="Times New Roman"/>
        </w:rPr>
        <w:t>е</w:t>
      </w:r>
      <w:r w:rsidRPr="0061782A">
        <w:rPr>
          <w:rFonts w:ascii="Times New Roman" w:hAnsi="Times New Roman" w:cs="Times New Roman"/>
        </w:rPr>
        <w:t xml:space="preserve">й 41 Градостроительного кодекса Российской Федерации, проведение в отношении его действий, указанных в частях 5-8 настоящей статьи, не требуется. </w:t>
      </w:r>
    </w:p>
    <w:p w:rsidR="00A32770" w:rsidRPr="0061782A" w:rsidRDefault="00A32770" w:rsidP="00CE75A0">
      <w:pPr>
        <w:pStyle w:val="af5"/>
        <w:spacing w:before="0"/>
        <w:ind w:firstLine="709"/>
        <w:rPr>
          <w:rFonts w:ascii="Times New Roman" w:hAnsi="Times New Roman" w:cs="Times New Roman"/>
        </w:rPr>
      </w:pPr>
      <w:r w:rsidRPr="0061782A">
        <w:rPr>
          <w:rFonts w:ascii="Times New Roman" w:hAnsi="Times New Roman" w:cs="Times New Roman"/>
        </w:rPr>
        <w:t>12. Управление архи</w:t>
      </w:r>
      <w:r w:rsidR="004A5A1E" w:rsidRPr="0061782A">
        <w:rPr>
          <w:rFonts w:ascii="Times New Roman" w:hAnsi="Times New Roman" w:cs="Times New Roman"/>
        </w:rPr>
        <w:t xml:space="preserve">тектуры и градостроительства </w:t>
      </w:r>
      <w:proofErr w:type="gramStart"/>
      <w:r w:rsidR="004A5A1E" w:rsidRPr="0061782A">
        <w:rPr>
          <w:rFonts w:ascii="Times New Roman" w:hAnsi="Times New Roman" w:cs="Times New Roman"/>
        </w:rPr>
        <w:t>г</w:t>
      </w:r>
      <w:proofErr w:type="gramEnd"/>
      <w:r w:rsidR="004A5A1E" w:rsidRPr="0061782A">
        <w:rPr>
          <w:rFonts w:ascii="Times New Roman" w:hAnsi="Times New Roman" w:cs="Times New Roman"/>
        </w:rPr>
        <w:t>. </w:t>
      </w:r>
      <w:r w:rsidRPr="0061782A">
        <w:rPr>
          <w:rFonts w:ascii="Times New Roman" w:hAnsi="Times New Roman" w:cs="Times New Roman"/>
        </w:rPr>
        <w:t xml:space="preserve">Владикавказа может передавать свои полномочия по согласованию ограждений земельных участков уполномоченным органам административных районов города. </w:t>
      </w:r>
    </w:p>
    <w:p w:rsidR="00E53F2F" w:rsidRPr="0061782A" w:rsidRDefault="00E53F2F" w:rsidP="00CE75A0">
      <w:pPr>
        <w:pStyle w:val="312"/>
        <w:tabs>
          <w:tab w:val="clear" w:pos="2340"/>
          <w:tab w:val="left" w:pos="2268"/>
        </w:tabs>
        <w:spacing w:before="0" w:after="0"/>
        <w:jc w:val="both"/>
        <w:rPr>
          <w:szCs w:val="24"/>
        </w:rPr>
      </w:pPr>
    </w:p>
    <w:p w:rsidR="00243505" w:rsidRPr="0061782A" w:rsidRDefault="00243505" w:rsidP="00CE75A0">
      <w:pPr>
        <w:pStyle w:val="312"/>
        <w:tabs>
          <w:tab w:val="clear" w:pos="2340"/>
          <w:tab w:val="left" w:pos="2268"/>
        </w:tabs>
        <w:spacing w:before="0" w:after="0"/>
        <w:jc w:val="both"/>
        <w:rPr>
          <w:b w:val="0"/>
          <w:szCs w:val="24"/>
        </w:rPr>
      </w:pPr>
      <w:r w:rsidRPr="0061782A">
        <w:rPr>
          <w:szCs w:val="24"/>
        </w:rPr>
        <w:t xml:space="preserve">Статья </w:t>
      </w:r>
      <w:r w:rsidR="000358EA" w:rsidRPr="0061782A">
        <w:rPr>
          <w:szCs w:val="24"/>
        </w:rPr>
        <w:t>1</w:t>
      </w:r>
      <w:r w:rsidR="00740C36" w:rsidRPr="0061782A">
        <w:rPr>
          <w:szCs w:val="24"/>
        </w:rPr>
        <w:t>9</w:t>
      </w:r>
      <w:r w:rsidRPr="0061782A">
        <w:rPr>
          <w:szCs w:val="24"/>
        </w:rPr>
        <w:t>.</w:t>
      </w:r>
      <w:r w:rsidRPr="0061782A">
        <w:rPr>
          <w:b w:val="0"/>
          <w:szCs w:val="24"/>
        </w:rPr>
        <w:t xml:space="preserve"> Ответственность за нарушение Правил</w:t>
      </w:r>
      <w:bookmarkEnd w:id="16"/>
      <w:bookmarkEnd w:id="17"/>
      <w:bookmarkEnd w:id="18"/>
      <w:r w:rsidRPr="0061782A">
        <w:rPr>
          <w:b w:val="0"/>
          <w:szCs w:val="24"/>
        </w:rPr>
        <w:t>.</w:t>
      </w:r>
    </w:p>
    <w:p w:rsidR="000358EA" w:rsidRPr="0061782A" w:rsidRDefault="000358EA" w:rsidP="00CE75A0">
      <w:pPr>
        <w:pStyle w:val="312"/>
        <w:tabs>
          <w:tab w:val="clear" w:pos="2340"/>
          <w:tab w:val="left" w:pos="2268"/>
        </w:tabs>
        <w:spacing w:before="0" w:after="0"/>
        <w:jc w:val="both"/>
        <w:rPr>
          <w:b w:val="0"/>
          <w:szCs w:val="24"/>
        </w:rPr>
      </w:pPr>
    </w:p>
    <w:p w:rsidR="00243505" w:rsidRPr="0061782A" w:rsidRDefault="00243505"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 </w:t>
      </w:r>
    </w:p>
    <w:p w:rsidR="004A5A1E" w:rsidRPr="0061782A" w:rsidRDefault="004A5A1E" w:rsidP="00CE75A0">
      <w:pPr>
        <w:pStyle w:val="af5"/>
        <w:spacing w:before="0"/>
        <w:ind w:firstLine="709"/>
        <w:rPr>
          <w:rFonts w:ascii="Times New Roman" w:hAnsi="Times New Roman" w:cs="Times New Roman"/>
        </w:rPr>
      </w:pPr>
    </w:p>
    <w:p w:rsidR="004A5A1E" w:rsidRPr="0061782A" w:rsidRDefault="004A5A1E" w:rsidP="00CE75A0">
      <w:pPr>
        <w:pStyle w:val="af5"/>
        <w:spacing w:before="0"/>
        <w:ind w:firstLine="709"/>
        <w:rPr>
          <w:rFonts w:ascii="Times New Roman" w:hAnsi="Times New Roman" w:cs="Times New Roman"/>
        </w:rPr>
      </w:pPr>
    </w:p>
    <w:p w:rsidR="00562981" w:rsidRPr="0061782A" w:rsidRDefault="00562981" w:rsidP="00CE75A0">
      <w:pPr>
        <w:pageBreakBefore/>
        <w:jc w:val="center"/>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lastRenderedPageBreak/>
        <w:t xml:space="preserve">РАЗДЕЛ </w:t>
      </w:r>
      <w:r w:rsidRPr="0061782A">
        <w:rPr>
          <w:rFonts w:ascii="Times New Roman" w:eastAsiaTheme="minorHAnsi" w:hAnsi="Times New Roman"/>
          <w:b/>
          <w:sz w:val="24"/>
          <w:szCs w:val="24"/>
          <w:u w:val="single"/>
          <w:lang w:val="en-US"/>
        </w:rPr>
        <w:t>II</w:t>
      </w:r>
      <w:r w:rsidRPr="0061782A">
        <w:rPr>
          <w:rFonts w:ascii="Times New Roman" w:eastAsiaTheme="minorHAnsi" w:hAnsi="Times New Roman"/>
          <w:b/>
          <w:sz w:val="24"/>
          <w:szCs w:val="24"/>
          <w:u w:val="single"/>
        </w:rPr>
        <w:t>. КАРТА ГРАДОСТРОИТЕЛЬНОГО ЗОНИРОВАНИЯ</w:t>
      </w:r>
    </w:p>
    <w:p w:rsidR="00562981" w:rsidRPr="0061782A" w:rsidRDefault="00562981" w:rsidP="00CE75A0">
      <w:pPr>
        <w:ind w:firstLine="709"/>
        <w:jc w:val="center"/>
        <w:rPr>
          <w:rFonts w:ascii="Times New Roman" w:hAnsi="Times New Roman"/>
          <w:b/>
          <w:sz w:val="24"/>
          <w:szCs w:val="24"/>
          <w:lang w:eastAsia="ru-RU"/>
        </w:rPr>
      </w:pPr>
    </w:p>
    <w:p w:rsidR="00195825" w:rsidRPr="0061782A" w:rsidRDefault="00195825" w:rsidP="00CE75A0">
      <w:pPr>
        <w:ind w:firstLine="709"/>
        <w:jc w:val="center"/>
        <w:rPr>
          <w:rFonts w:ascii="Times New Roman" w:hAnsi="Times New Roman"/>
          <w:b/>
          <w:sz w:val="24"/>
          <w:szCs w:val="24"/>
          <w:lang w:eastAsia="ru-RU"/>
        </w:rPr>
      </w:pPr>
      <w:r w:rsidRPr="0061782A">
        <w:rPr>
          <w:rFonts w:ascii="Times New Roman" w:eastAsiaTheme="minorHAnsi" w:hAnsi="Times New Roman"/>
          <w:b/>
          <w:sz w:val="24"/>
          <w:szCs w:val="24"/>
        </w:rPr>
        <w:t>ГЛАВА 7. ПРИМЕНЕНИЕ КАРТЫ ГРАДОСТРОИТЕЛЬНОГО ЗОНИРОВАНИЯ</w:t>
      </w:r>
    </w:p>
    <w:p w:rsidR="00195825" w:rsidRPr="0061782A" w:rsidRDefault="00195825" w:rsidP="00CE75A0">
      <w:pPr>
        <w:ind w:firstLine="709"/>
        <w:jc w:val="both"/>
        <w:rPr>
          <w:rFonts w:ascii="Times New Roman" w:hAnsi="Times New Roman"/>
          <w:b/>
          <w:sz w:val="24"/>
          <w:szCs w:val="24"/>
          <w:lang w:eastAsia="ru-RU"/>
        </w:rPr>
      </w:pPr>
      <w:r w:rsidRPr="0061782A">
        <w:rPr>
          <w:rFonts w:ascii="Times New Roman" w:hAnsi="Times New Roman"/>
          <w:b/>
          <w:sz w:val="24"/>
          <w:szCs w:val="24"/>
          <w:lang w:eastAsia="ru-RU"/>
        </w:rPr>
        <w:t xml:space="preserve"> </w:t>
      </w:r>
    </w:p>
    <w:p w:rsidR="00195825" w:rsidRPr="0061782A" w:rsidRDefault="00195825" w:rsidP="00CE75A0">
      <w:pPr>
        <w:ind w:firstLine="709"/>
        <w:jc w:val="both"/>
        <w:rPr>
          <w:rFonts w:ascii="Times New Roman" w:hAnsi="Times New Roman"/>
          <w:sz w:val="24"/>
          <w:szCs w:val="24"/>
          <w:lang w:eastAsia="ru-RU"/>
        </w:rPr>
      </w:pPr>
      <w:bookmarkStart w:id="22" w:name="_Toc200182825"/>
      <w:r w:rsidRPr="0061782A">
        <w:rPr>
          <w:rFonts w:ascii="Times New Roman" w:hAnsi="Times New Roman"/>
          <w:b/>
          <w:sz w:val="24"/>
          <w:szCs w:val="24"/>
          <w:lang w:eastAsia="ru-RU"/>
        </w:rPr>
        <w:t xml:space="preserve">Статья </w:t>
      </w:r>
      <w:r w:rsidR="00740C36" w:rsidRPr="0061782A">
        <w:rPr>
          <w:rFonts w:ascii="Times New Roman" w:hAnsi="Times New Roman"/>
          <w:b/>
          <w:sz w:val="24"/>
          <w:szCs w:val="24"/>
          <w:lang w:eastAsia="ru-RU"/>
        </w:rPr>
        <w:t>20</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Состав и содержание карты градостроительного зонирования.</w:t>
      </w:r>
    </w:p>
    <w:p w:rsidR="00195825" w:rsidRPr="0061782A" w:rsidRDefault="00195825" w:rsidP="00CE75A0">
      <w:pPr>
        <w:ind w:firstLine="709"/>
        <w:jc w:val="both"/>
        <w:rPr>
          <w:rFonts w:ascii="Times New Roman" w:hAnsi="Times New Roman"/>
          <w:sz w:val="24"/>
          <w:szCs w:val="24"/>
          <w:lang w:eastAsia="ru-RU"/>
        </w:rPr>
      </w:pPr>
    </w:p>
    <w:p w:rsidR="00287997" w:rsidRPr="0061782A" w:rsidRDefault="00195825"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1. Карта градостроительного зонирования в составе Правил </w:t>
      </w:r>
      <w:r w:rsidR="00062A92" w:rsidRPr="0061782A">
        <w:rPr>
          <w:rFonts w:ascii="Times New Roman" w:hAnsi="Times New Roman" w:cs="Times New Roman"/>
        </w:rPr>
        <w:t>представлена в виде графических материалов</w:t>
      </w:r>
      <w:r w:rsidR="00257DC0" w:rsidRPr="0061782A">
        <w:rPr>
          <w:rFonts w:ascii="Times New Roman" w:hAnsi="Times New Roman" w:cs="Times New Roman"/>
        </w:rPr>
        <w:t>.</w:t>
      </w:r>
    </w:p>
    <w:p w:rsidR="00062A92" w:rsidRPr="0061782A" w:rsidRDefault="00287997" w:rsidP="00CE75A0">
      <w:pPr>
        <w:pStyle w:val="af5"/>
        <w:spacing w:before="0"/>
        <w:ind w:firstLine="709"/>
        <w:rPr>
          <w:rFonts w:ascii="Times New Roman" w:hAnsi="Times New Roman" w:cs="Times New Roman"/>
        </w:rPr>
      </w:pPr>
      <w:r w:rsidRPr="0061782A">
        <w:rPr>
          <w:rFonts w:ascii="Times New Roman" w:hAnsi="Times New Roman" w:cs="Times New Roman"/>
        </w:rPr>
        <w:t>На карте градостроительного зонирования в составе Правил</w:t>
      </w:r>
      <w:r w:rsidR="00062A92" w:rsidRPr="0061782A">
        <w:rPr>
          <w:rFonts w:ascii="Times New Roman" w:hAnsi="Times New Roman" w:cs="Times New Roman"/>
        </w:rPr>
        <w:t xml:space="preserve"> устанавливаю</w:t>
      </w:r>
      <w:r w:rsidRPr="0061782A">
        <w:rPr>
          <w:rFonts w:ascii="Times New Roman" w:hAnsi="Times New Roman" w:cs="Times New Roman"/>
        </w:rPr>
        <w:t>т</w:t>
      </w:r>
      <w:r w:rsidR="00062A92" w:rsidRPr="0061782A">
        <w:rPr>
          <w:rFonts w:ascii="Times New Roman" w:hAnsi="Times New Roman" w:cs="Times New Roman"/>
        </w:rPr>
        <w:t>ся:</w:t>
      </w:r>
    </w:p>
    <w:p w:rsidR="00287997" w:rsidRPr="0061782A" w:rsidRDefault="00287997"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границы территориальных зон;</w:t>
      </w:r>
    </w:p>
    <w:p w:rsidR="00062A92" w:rsidRPr="0061782A" w:rsidRDefault="00287997"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2) </w:t>
      </w:r>
      <w:r w:rsidR="00062A92" w:rsidRPr="0061782A">
        <w:rPr>
          <w:rFonts w:ascii="Times New Roman" w:eastAsiaTheme="minorHAnsi" w:hAnsi="Times New Roman"/>
          <w:sz w:val="24"/>
          <w:szCs w:val="24"/>
        </w:rPr>
        <w:t>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w:t>
      </w:r>
      <w:r w:rsidRPr="0061782A">
        <w:rPr>
          <w:rFonts w:ascii="Times New Roman" w:eastAsiaTheme="minorHAnsi" w:hAnsi="Times New Roman"/>
          <w:sz w:val="24"/>
          <w:szCs w:val="24"/>
        </w:rPr>
        <w:t>существления такой деятельности.</w:t>
      </w:r>
    </w:p>
    <w:p w:rsidR="00287997" w:rsidRPr="0061782A" w:rsidRDefault="00287997"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hAnsi="Times New Roman"/>
          <w:sz w:val="24"/>
          <w:szCs w:val="24"/>
        </w:rPr>
        <w:t xml:space="preserve">На карте градостроительного зонирования в составе Правил </w:t>
      </w:r>
      <w:r w:rsidRPr="0061782A">
        <w:rPr>
          <w:rFonts w:ascii="Times New Roman" w:eastAsiaTheme="minorHAnsi" w:hAnsi="Times New Roman"/>
          <w:sz w:val="24"/>
          <w:szCs w:val="24"/>
        </w:rPr>
        <w:t>отображаются:</w:t>
      </w:r>
    </w:p>
    <w:p w:rsidR="00287997" w:rsidRPr="0061782A" w:rsidRDefault="00287997"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w:t>
      </w:r>
      <w:r w:rsidR="00062A92" w:rsidRPr="0061782A">
        <w:rPr>
          <w:rFonts w:ascii="Times New Roman" w:eastAsiaTheme="minorHAnsi" w:hAnsi="Times New Roman"/>
          <w:sz w:val="24"/>
          <w:szCs w:val="24"/>
        </w:rPr>
        <w:t xml:space="preserve">границы населенных пунктов, входящих в состав городского округа, </w:t>
      </w:r>
    </w:p>
    <w:p w:rsidR="00287997" w:rsidRPr="0061782A" w:rsidRDefault="00287997"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2) </w:t>
      </w:r>
      <w:r w:rsidR="00062A92" w:rsidRPr="0061782A">
        <w:rPr>
          <w:rFonts w:ascii="Times New Roman" w:eastAsiaTheme="minorHAnsi" w:hAnsi="Times New Roman"/>
          <w:sz w:val="24"/>
          <w:szCs w:val="24"/>
        </w:rPr>
        <w:t xml:space="preserve">границы зон с особыми условиями использования территорий, </w:t>
      </w:r>
    </w:p>
    <w:p w:rsidR="00287997" w:rsidRPr="0061782A" w:rsidRDefault="00287997"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3) </w:t>
      </w:r>
      <w:r w:rsidR="00062A92" w:rsidRPr="0061782A">
        <w:rPr>
          <w:rFonts w:ascii="Times New Roman" w:eastAsiaTheme="minorHAnsi" w:hAnsi="Times New Roman"/>
          <w:sz w:val="24"/>
          <w:szCs w:val="24"/>
        </w:rPr>
        <w:t>границы территорий объектов культурного наследия</w:t>
      </w:r>
      <w:r w:rsidRPr="0061782A">
        <w:rPr>
          <w:rFonts w:ascii="Times New Roman" w:eastAsiaTheme="minorHAnsi" w:hAnsi="Times New Roman"/>
          <w:sz w:val="24"/>
          <w:szCs w:val="24"/>
        </w:rPr>
        <w:t>.</w:t>
      </w:r>
    </w:p>
    <w:p w:rsidR="00287997" w:rsidRPr="0061782A" w:rsidRDefault="00062A92" w:rsidP="00CE75A0">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Указанные границы могут отображаться на отдельных картах, которые являются приложением к </w:t>
      </w:r>
      <w:r w:rsidR="00287997" w:rsidRPr="0061782A">
        <w:rPr>
          <w:rFonts w:ascii="Times New Roman" w:eastAsiaTheme="minorHAnsi" w:hAnsi="Times New Roman"/>
          <w:sz w:val="24"/>
          <w:szCs w:val="24"/>
        </w:rPr>
        <w:t>Правилам.</w:t>
      </w:r>
    </w:p>
    <w:p w:rsidR="00195825" w:rsidRPr="0061782A" w:rsidRDefault="00195825" w:rsidP="00CE75A0">
      <w:pPr>
        <w:pStyle w:val="af5"/>
        <w:spacing w:before="0"/>
        <w:ind w:firstLine="709"/>
        <w:rPr>
          <w:rFonts w:ascii="Times New Roman" w:hAnsi="Times New Roman" w:cs="Times New Roman"/>
        </w:rPr>
      </w:pPr>
      <w:r w:rsidRPr="0061782A">
        <w:rPr>
          <w:rFonts w:ascii="Times New Roman" w:hAnsi="Times New Roman" w:cs="Times New Roman"/>
        </w:rPr>
        <w:t>2. Карта градостроительного зонирования</w:t>
      </w:r>
      <w:r w:rsidR="007338E4" w:rsidRPr="0061782A">
        <w:rPr>
          <w:rFonts w:ascii="Times New Roman" w:hAnsi="Times New Roman" w:cs="Times New Roman"/>
        </w:rPr>
        <w:t xml:space="preserve"> </w:t>
      </w:r>
      <w:proofErr w:type="gramStart"/>
      <w:r w:rsidR="007338E4" w:rsidRPr="0061782A">
        <w:rPr>
          <w:rFonts w:ascii="Times New Roman" w:hAnsi="Times New Roman" w:cs="Times New Roman"/>
        </w:rPr>
        <w:t>на</w:t>
      </w:r>
      <w:proofErr w:type="gramEnd"/>
      <w:r w:rsidR="007338E4" w:rsidRPr="0061782A">
        <w:rPr>
          <w:rFonts w:ascii="Times New Roman" w:hAnsi="Times New Roman" w:cs="Times New Roman"/>
        </w:rPr>
        <w:t xml:space="preserve"> </w:t>
      </w:r>
      <w:r w:rsidRPr="0061782A">
        <w:rPr>
          <w:rFonts w:ascii="Times New Roman" w:hAnsi="Times New Roman" w:cs="Times New Roman"/>
        </w:rPr>
        <w:t>состоит из двух частей:</w:t>
      </w:r>
    </w:p>
    <w:p w:rsidR="00195825" w:rsidRPr="0061782A" w:rsidRDefault="009C2507" w:rsidP="00CE75A0">
      <w:pPr>
        <w:pStyle w:val="af5"/>
        <w:spacing w:before="0"/>
        <w:ind w:firstLine="709"/>
        <w:rPr>
          <w:rFonts w:ascii="Times New Roman" w:hAnsi="Times New Roman" w:cs="Times New Roman"/>
        </w:rPr>
      </w:pPr>
      <w:r w:rsidRPr="0061782A">
        <w:rPr>
          <w:rFonts w:ascii="Times New Roman" w:hAnsi="Times New Roman" w:cs="Times New Roman"/>
        </w:rPr>
        <w:t>1) </w:t>
      </w:r>
      <w:r w:rsidR="00195825" w:rsidRPr="0061782A">
        <w:rPr>
          <w:rFonts w:ascii="Times New Roman" w:hAnsi="Times New Roman" w:cs="Times New Roman"/>
        </w:rPr>
        <w:t>карта границ территориальных зон;</w:t>
      </w:r>
    </w:p>
    <w:p w:rsidR="00195825" w:rsidRPr="0061782A" w:rsidRDefault="009C2507" w:rsidP="00CE75A0">
      <w:pPr>
        <w:pStyle w:val="af5"/>
        <w:spacing w:before="0"/>
        <w:ind w:firstLine="709"/>
        <w:rPr>
          <w:rFonts w:ascii="Times New Roman" w:hAnsi="Times New Roman" w:cs="Times New Roman"/>
        </w:rPr>
      </w:pPr>
      <w:r w:rsidRPr="0061782A">
        <w:rPr>
          <w:rFonts w:ascii="Times New Roman" w:hAnsi="Times New Roman" w:cs="Times New Roman"/>
        </w:rPr>
        <w:t>2) </w:t>
      </w:r>
      <w:r w:rsidR="00195825" w:rsidRPr="0061782A">
        <w:rPr>
          <w:rFonts w:ascii="Times New Roman" w:hAnsi="Times New Roman" w:cs="Times New Roman"/>
        </w:rPr>
        <w:t xml:space="preserve">карта границ </w:t>
      </w:r>
      <w:r w:rsidR="003712D3" w:rsidRPr="0061782A">
        <w:rPr>
          <w:rFonts w:ascii="Times New Roman" w:hAnsi="Times New Roman" w:cs="Times New Roman"/>
        </w:rPr>
        <w:t xml:space="preserve">населенного пункта "Город Владикавказ", </w:t>
      </w:r>
      <w:r w:rsidR="00195825" w:rsidRPr="0061782A">
        <w:rPr>
          <w:rFonts w:ascii="Times New Roman" w:hAnsi="Times New Roman" w:cs="Times New Roman"/>
        </w:rPr>
        <w:t>зон с особыми условиями использования территорий</w:t>
      </w:r>
      <w:r w:rsidR="008278A9" w:rsidRPr="0061782A">
        <w:rPr>
          <w:rFonts w:ascii="Times New Roman" w:hAnsi="Times New Roman" w:cs="Times New Roman"/>
        </w:rPr>
        <w:t xml:space="preserve">, </w:t>
      </w:r>
      <w:r w:rsidRPr="0061782A">
        <w:rPr>
          <w:rFonts w:ascii="Times New Roman" w:eastAsiaTheme="minorHAnsi" w:hAnsi="Times New Roman" w:cs="Times New Roman"/>
        </w:rPr>
        <w:t>территорий объектов культурного наследия</w:t>
      </w:r>
      <w:r w:rsidR="00195825" w:rsidRPr="0061782A">
        <w:rPr>
          <w:rFonts w:ascii="Times New Roman" w:hAnsi="Times New Roman" w:cs="Times New Roman"/>
        </w:rPr>
        <w:t>.</w:t>
      </w:r>
    </w:p>
    <w:p w:rsidR="00195825" w:rsidRPr="0061782A" w:rsidRDefault="00195825"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3. Масштаб карты градостроительного зонирования установлен 1:10000 (в </w:t>
      </w:r>
      <w:smartTag w:uri="urn:schemas-microsoft-com:office:smarttags" w:element="metricconverter">
        <w:smartTagPr>
          <w:attr w:name="ProductID" w:val="1 см"/>
        </w:smartTagPr>
        <w:r w:rsidRPr="0061782A">
          <w:rPr>
            <w:rFonts w:ascii="Times New Roman" w:hAnsi="Times New Roman" w:cs="Times New Roman"/>
          </w:rPr>
          <w:t>1 см</w:t>
        </w:r>
      </w:smartTag>
      <w:r w:rsidRPr="0061782A">
        <w:rPr>
          <w:rFonts w:ascii="Times New Roman" w:hAnsi="Times New Roman" w:cs="Times New Roman"/>
        </w:rPr>
        <w:t xml:space="preserve"> </w:t>
      </w:r>
      <w:smartTag w:uri="urn:schemas-microsoft-com:office:smarttags" w:element="metricconverter">
        <w:smartTagPr>
          <w:attr w:name="ProductID" w:val="100 метров"/>
        </w:smartTagPr>
        <w:r w:rsidRPr="0061782A">
          <w:rPr>
            <w:rFonts w:ascii="Times New Roman" w:hAnsi="Times New Roman" w:cs="Times New Roman"/>
          </w:rPr>
          <w:t>100 метров</w:t>
        </w:r>
      </w:smartTag>
      <w:r w:rsidRPr="0061782A">
        <w:rPr>
          <w:rFonts w:ascii="Times New Roman" w:hAnsi="Times New Roman" w:cs="Times New Roman"/>
        </w:rPr>
        <w:t xml:space="preserve">) и 1:20000 (в </w:t>
      </w:r>
      <w:smartTag w:uri="urn:schemas-microsoft-com:office:smarttags" w:element="metricconverter">
        <w:smartTagPr>
          <w:attr w:name="ProductID" w:val="1 см"/>
        </w:smartTagPr>
        <w:r w:rsidRPr="0061782A">
          <w:rPr>
            <w:rFonts w:ascii="Times New Roman" w:hAnsi="Times New Roman" w:cs="Times New Roman"/>
          </w:rPr>
          <w:t>1 см</w:t>
        </w:r>
      </w:smartTag>
      <w:r w:rsidRPr="0061782A">
        <w:rPr>
          <w:rFonts w:ascii="Times New Roman" w:hAnsi="Times New Roman" w:cs="Times New Roman"/>
        </w:rPr>
        <w:t xml:space="preserve"> 200 метров). </w:t>
      </w:r>
    </w:p>
    <w:p w:rsidR="00195825" w:rsidRPr="0061782A" w:rsidRDefault="00195825" w:rsidP="00CE75A0">
      <w:pPr>
        <w:ind w:firstLine="709"/>
        <w:jc w:val="both"/>
        <w:rPr>
          <w:rFonts w:ascii="Times New Roman" w:hAnsi="Times New Roman"/>
          <w:sz w:val="24"/>
          <w:szCs w:val="24"/>
          <w:lang w:eastAsia="ru-RU"/>
        </w:rPr>
      </w:pPr>
    </w:p>
    <w:p w:rsidR="005E68A3" w:rsidRPr="0061782A" w:rsidRDefault="00195825"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2</w:t>
      </w:r>
      <w:r w:rsidR="00740C36" w:rsidRPr="0061782A">
        <w:rPr>
          <w:rFonts w:ascii="Times New Roman" w:hAnsi="Times New Roman"/>
          <w:b/>
          <w:sz w:val="24"/>
          <w:szCs w:val="24"/>
          <w:lang w:eastAsia="ru-RU"/>
        </w:rPr>
        <w:t>1</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Карта границ территориальных зон.</w:t>
      </w:r>
    </w:p>
    <w:p w:rsidR="005E68A3" w:rsidRPr="0061782A" w:rsidRDefault="005E68A3" w:rsidP="00CE75A0">
      <w:pPr>
        <w:ind w:firstLine="709"/>
        <w:jc w:val="both"/>
        <w:rPr>
          <w:rFonts w:ascii="Times New Roman" w:hAnsi="Times New Roman"/>
          <w:sz w:val="24"/>
          <w:szCs w:val="24"/>
          <w:lang w:eastAsia="ru-RU"/>
        </w:rPr>
      </w:pPr>
    </w:p>
    <w:p w:rsidR="009C24F3" w:rsidRPr="0061782A" w:rsidRDefault="009E26E8" w:rsidP="009C24F3">
      <w:pPr>
        <w:autoSpaceDE w:val="0"/>
        <w:autoSpaceDN w:val="0"/>
        <w:adjustRightInd w:val="0"/>
        <w:ind w:firstLine="709"/>
        <w:jc w:val="both"/>
        <w:rPr>
          <w:rFonts w:ascii="Times New Roman" w:eastAsiaTheme="minorHAnsi" w:hAnsi="Times New Roman"/>
          <w:bCs/>
          <w:sz w:val="24"/>
          <w:szCs w:val="24"/>
        </w:rPr>
      </w:pPr>
      <w:r w:rsidRPr="0061782A">
        <w:rPr>
          <w:rFonts w:ascii="Times New Roman" w:hAnsi="Times New Roman"/>
          <w:sz w:val="24"/>
          <w:szCs w:val="24"/>
        </w:rPr>
        <w:t>На карте границ территориальных зон отображ</w:t>
      </w:r>
      <w:r w:rsidR="005E68A3" w:rsidRPr="0061782A">
        <w:rPr>
          <w:rFonts w:ascii="Times New Roman" w:hAnsi="Times New Roman"/>
          <w:sz w:val="24"/>
          <w:szCs w:val="24"/>
        </w:rPr>
        <w:t>ается</w:t>
      </w:r>
      <w:r w:rsidRPr="0061782A">
        <w:rPr>
          <w:rFonts w:ascii="Times New Roman" w:hAnsi="Times New Roman"/>
          <w:sz w:val="24"/>
          <w:szCs w:val="24"/>
        </w:rPr>
        <w:t xml:space="preserve"> </w:t>
      </w:r>
      <w:r w:rsidR="00584E3D" w:rsidRPr="0061782A">
        <w:rPr>
          <w:rFonts w:ascii="Times New Roman" w:hAnsi="Times New Roman"/>
          <w:sz w:val="24"/>
          <w:szCs w:val="24"/>
        </w:rPr>
        <w:t xml:space="preserve">вся территория населенного пункта "Город Владикавказ" в границах муниципального образования "Городской округ "Город Владикавказ". </w:t>
      </w:r>
      <w:r w:rsidR="009C24F3" w:rsidRPr="0061782A">
        <w:rPr>
          <w:rFonts w:ascii="Times New Roman" w:hAnsi="Times New Roman"/>
          <w:sz w:val="24"/>
          <w:szCs w:val="24"/>
        </w:rPr>
        <w:t xml:space="preserve">На карте границ территориальных зон </w:t>
      </w:r>
      <w:r w:rsidR="00584E3D" w:rsidRPr="0061782A">
        <w:rPr>
          <w:rFonts w:ascii="Times New Roman" w:hAnsi="Times New Roman"/>
          <w:sz w:val="24"/>
          <w:szCs w:val="24"/>
        </w:rPr>
        <w:t xml:space="preserve">настоящими Правилами </w:t>
      </w:r>
      <w:r w:rsidR="009C24F3" w:rsidRPr="0061782A">
        <w:rPr>
          <w:rFonts w:ascii="Times New Roman" w:hAnsi="Times New Roman"/>
          <w:sz w:val="24"/>
          <w:szCs w:val="24"/>
        </w:rPr>
        <w:t xml:space="preserve">установлены </w:t>
      </w:r>
      <w:r w:rsidR="00584E3D" w:rsidRPr="0061782A">
        <w:rPr>
          <w:rFonts w:ascii="Times New Roman" w:hAnsi="Times New Roman"/>
          <w:sz w:val="24"/>
          <w:szCs w:val="24"/>
        </w:rPr>
        <w:t xml:space="preserve">границы территориальных зон и </w:t>
      </w:r>
      <w:r w:rsidR="009C24F3" w:rsidRPr="0061782A">
        <w:rPr>
          <w:rFonts w:ascii="Times New Roman" w:eastAsiaTheme="minorHAnsi" w:hAnsi="Times New Roman"/>
          <w:bCs/>
          <w:sz w:val="24"/>
          <w:szCs w:val="24"/>
        </w:rPr>
        <w:t>территории, в границах которых предусматривается осуществление деятельности по комплексному и устойчивому развитию территории.</w:t>
      </w:r>
    </w:p>
    <w:p w:rsidR="005E68A3" w:rsidRPr="0061782A" w:rsidRDefault="005E68A3" w:rsidP="003712D3">
      <w:pPr>
        <w:ind w:firstLine="709"/>
        <w:jc w:val="both"/>
        <w:rPr>
          <w:rFonts w:ascii="Times New Roman" w:hAnsi="Times New Roman"/>
        </w:rPr>
      </w:pPr>
    </w:p>
    <w:p w:rsidR="00195825" w:rsidRPr="0061782A" w:rsidRDefault="00195825"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2</w:t>
      </w:r>
      <w:r w:rsidR="00740C36" w:rsidRPr="0061782A">
        <w:rPr>
          <w:rFonts w:ascii="Times New Roman" w:hAnsi="Times New Roman"/>
          <w:b/>
          <w:sz w:val="24"/>
          <w:szCs w:val="24"/>
          <w:lang w:eastAsia="ru-RU"/>
        </w:rPr>
        <w:t>2</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Карта границ </w:t>
      </w:r>
      <w:r w:rsidR="009C24F3" w:rsidRPr="0061782A">
        <w:rPr>
          <w:rFonts w:ascii="Times New Roman" w:hAnsi="Times New Roman"/>
          <w:sz w:val="24"/>
          <w:szCs w:val="24"/>
        </w:rPr>
        <w:t xml:space="preserve">населенного пункта "Город Владикавказ", зон с особыми условиями использования территорий, </w:t>
      </w:r>
      <w:r w:rsidR="009C24F3" w:rsidRPr="0061782A">
        <w:rPr>
          <w:rFonts w:ascii="Times New Roman" w:eastAsiaTheme="minorHAnsi" w:hAnsi="Times New Roman"/>
          <w:sz w:val="24"/>
          <w:szCs w:val="24"/>
        </w:rPr>
        <w:t>территорий объектов культурного наследия</w:t>
      </w:r>
      <w:r w:rsidR="009C24F3" w:rsidRPr="0061782A">
        <w:rPr>
          <w:rFonts w:ascii="Times New Roman" w:hAnsi="Times New Roman"/>
          <w:sz w:val="24"/>
          <w:szCs w:val="24"/>
        </w:rPr>
        <w:t>.</w:t>
      </w:r>
    </w:p>
    <w:p w:rsidR="006254B8" w:rsidRPr="0061782A" w:rsidRDefault="006254B8" w:rsidP="00CE75A0">
      <w:pPr>
        <w:ind w:firstLine="709"/>
        <w:jc w:val="both"/>
        <w:rPr>
          <w:rFonts w:ascii="Times New Roman" w:hAnsi="Times New Roman"/>
          <w:sz w:val="24"/>
          <w:szCs w:val="24"/>
          <w:lang w:eastAsia="ru-RU"/>
        </w:rPr>
      </w:pPr>
    </w:p>
    <w:p w:rsidR="00195825" w:rsidRPr="0061782A" w:rsidRDefault="005E68A3" w:rsidP="009C24F3">
      <w:pPr>
        <w:ind w:firstLine="709"/>
        <w:jc w:val="both"/>
        <w:rPr>
          <w:rFonts w:ascii="Times New Roman" w:hAnsi="Times New Roman"/>
          <w:sz w:val="24"/>
          <w:szCs w:val="24"/>
        </w:rPr>
      </w:pPr>
      <w:r w:rsidRPr="0061782A">
        <w:rPr>
          <w:rFonts w:ascii="Times New Roman" w:hAnsi="Times New Roman"/>
          <w:sz w:val="24"/>
          <w:szCs w:val="24"/>
        </w:rPr>
        <w:t xml:space="preserve">На карте </w:t>
      </w:r>
      <w:r w:rsidR="009C24F3" w:rsidRPr="0061782A">
        <w:rPr>
          <w:rFonts w:ascii="Times New Roman" w:hAnsi="Times New Roman"/>
          <w:sz w:val="24"/>
          <w:szCs w:val="24"/>
        </w:rPr>
        <w:t xml:space="preserve">границ населенного пункта "Город Владикавказ", зон с особыми условиями использования территорий, </w:t>
      </w:r>
      <w:r w:rsidR="009C24F3" w:rsidRPr="0061782A">
        <w:rPr>
          <w:rFonts w:ascii="Times New Roman" w:eastAsiaTheme="minorHAnsi" w:hAnsi="Times New Roman"/>
          <w:sz w:val="24"/>
          <w:szCs w:val="24"/>
        </w:rPr>
        <w:t>территорий объектов культурного наследия</w:t>
      </w:r>
      <w:r w:rsidR="009C24F3" w:rsidRPr="0061782A">
        <w:rPr>
          <w:rFonts w:ascii="Times New Roman" w:hAnsi="Times New Roman"/>
        </w:rPr>
        <w:t xml:space="preserve"> </w:t>
      </w:r>
      <w:r w:rsidRPr="0061782A">
        <w:rPr>
          <w:rFonts w:ascii="Times New Roman" w:hAnsi="Times New Roman"/>
          <w:sz w:val="24"/>
          <w:szCs w:val="24"/>
        </w:rPr>
        <w:t xml:space="preserve">отображается </w:t>
      </w:r>
      <w:r w:rsidR="009C24F3" w:rsidRPr="0061782A">
        <w:rPr>
          <w:rFonts w:ascii="Times New Roman" w:hAnsi="Times New Roman"/>
          <w:sz w:val="24"/>
          <w:szCs w:val="24"/>
        </w:rPr>
        <w:t xml:space="preserve">вся территория населенного пункта "Город Владикавказ" в границах муниципального образования "Городской округ </w:t>
      </w:r>
      <w:r w:rsidR="00584E3D" w:rsidRPr="0061782A">
        <w:rPr>
          <w:rFonts w:ascii="Times New Roman" w:hAnsi="Times New Roman"/>
          <w:sz w:val="24"/>
          <w:szCs w:val="24"/>
        </w:rPr>
        <w:t>"Город Владикавказ".</w:t>
      </w:r>
    </w:p>
    <w:p w:rsidR="009C24F3" w:rsidRPr="0061782A" w:rsidRDefault="009C24F3" w:rsidP="009C24F3">
      <w:pPr>
        <w:ind w:firstLine="709"/>
        <w:jc w:val="both"/>
        <w:rPr>
          <w:rFonts w:ascii="Times New Roman" w:hAnsi="Times New Roman"/>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740C36" w:rsidRPr="0061782A">
        <w:rPr>
          <w:rFonts w:ascii="Times New Roman" w:hAnsi="Times New Roman"/>
          <w:b/>
          <w:sz w:val="24"/>
          <w:szCs w:val="24"/>
          <w:lang w:eastAsia="ru-RU"/>
        </w:rPr>
        <w:t>23</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Территориальные зоны, установленные для города </w:t>
      </w:r>
      <w:bookmarkEnd w:id="22"/>
      <w:r w:rsidRPr="0061782A">
        <w:rPr>
          <w:rFonts w:ascii="Times New Roman" w:hAnsi="Times New Roman"/>
          <w:sz w:val="24"/>
          <w:szCs w:val="24"/>
          <w:lang w:eastAsia="ru-RU"/>
        </w:rPr>
        <w:t>Владикавказа.</w:t>
      </w:r>
    </w:p>
    <w:p w:rsidR="00740C36" w:rsidRPr="0061782A" w:rsidRDefault="00740C36" w:rsidP="00CE75A0">
      <w:pPr>
        <w:ind w:firstLine="709"/>
        <w:jc w:val="both"/>
        <w:rPr>
          <w:rFonts w:ascii="Times New Roman" w:hAnsi="Times New Roman"/>
          <w:sz w:val="24"/>
          <w:szCs w:val="24"/>
          <w:lang w:eastAsia="ru-RU"/>
        </w:rPr>
      </w:pPr>
    </w:p>
    <w:p w:rsidR="005320BF" w:rsidRPr="0061782A" w:rsidRDefault="00B9282F" w:rsidP="00AB7401">
      <w:pPr>
        <w:pStyle w:val="af5"/>
        <w:spacing w:before="0"/>
        <w:ind w:firstLine="709"/>
        <w:rPr>
          <w:rFonts w:ascii="Times New Roman" w:hAnsi="Times New Roman" w:cs="Times New Roman"/>
        </w:rPr>
      </w:pPr>
      <w:r w:rsidRPr="0061782A">
        <w:rPr>
          <w:rFonts w:ascii="Times New Roman" w:hAnsi="Times New Roman" w:cs="Times New Roman"/>
        </w:rPr>
        <w:t>1. </w:t>
      </w:r>
      <w:r w:rsidR="005320BF" w:rsidRPr="0061782A">
        <w:rPr>
          <w:rFonts w:ascii="Times New Roman" w:hAnsi="Times New Roman" w:cs="Times New Roman"/>
        </w:rPr>
        <w:t xml:space="preserve">Для целей регулирования </w:t>
      </w:r>
      <w:r w:rsidR="00740C36" w:rsidRPr="0061782A">
        <w:rPr>
          <w:rFonts w:ascii="Times New Roman" w:hAnsi="Times New Roman" w:cs="Times New Roman"/>
        </w:rPr>
        <w:t xml:space="preserve">землепользования и </w:t>
      </w:r>
      <w:r w:rsidR="005320BF" w:rsidRPr="0061782A">
        <w:rPr>
          <w:rFonts w:ascii="Times New Roman" w:hAnsi="Times New Roman" w:cs="Times New Roman"/>
        </w:rPr>
        <w:t xml:space="preserve">застройки в соответствии с </w:t>
      </w:r>
      <w:r w:rsidR="00662689" w:rsidRPr="0061782A">
        <w:rPr>
          <w:rFonts w:ascii="Times New Roman" w:hAnsi="Times New Roman" w:cs="Times New Roman"/>
        </w:rPr>
        <w:t xml:space="preserve">Градостроительным Кодексом Российской Федерации </w:t>
      </w:r>
      <w:r w:rsidR="005320BF" w:rsidRPr="0061782A">
        <w:rPr>
          <w:rFonts w:ascii="Times New Roman" w:hAnsi="Times New Roman" w:cs="Times New Roman"/>
        </w:rPr>
        <w:t xml:space="preserve">настоящими Правилами установлены следующие </w:t>
      </w:r>
      <w:r w:rsidRPr="0061782A">
        <w:rPr>
          <w:rFonts w:ascii="Times New Roman" w:hAnsi="Times New Roman" w:cs="Times New Roman"/>
        </w:rPr>
        <w:t xml:space="preserve">виды </w:t>
      </w:r>
      <w:r w:rsidR="005320BF" w:rsidRPr="0061782A">
        <w:rPr>
          <w:rFonts w:ascii="Times New Roman" w:hAnsi="Times New Roman" w:cs="Times New Roman"/>
        </w:rPr>
        <w:t>территориальны</w:t>
      </w:r>
      <w:r w:rsidRPr="0061782A">
        <w:rPr>
          <w:rFonts w:ascii="Times New Roman" w:hAnsi="Times New Roman" w:cs="Times New Roman"/>
        </w:rPr>
        <w:t>х</w:t>
      </w:r>
      <w:r w:rsidR="005320BF" w:rsidRPr="0061782A">
        <w:rPr>
          <w:rFonts w:ascii="Times New Roman" w:hAnsi="Times New Roman" w:cs="Times New Roman"/>
        </w:rPr>
        <w:t xml:space="preserve"> зон</w:t>
      </w:r>
      <w:r w:rsidR="005C7DBC" w:rsidRPr="0061782A">
        <w:rPr>
          <w:rFonts w:ascii="Times New Roman" w:hAnsi="Times New Roman" w:cs="Times New Roman"/>
        </w:rPr>
        <w:t>.</w:t>
      </w:r>
    </w:p>
    <w:p w:rsidR="00B9282F" w:rsidRPr="0061782A" w:rsidRDefault="00B9282F" w:rsidP="00AB7401">
      <w:pPr>
        <w:tabs>
          <w:tab w:val="left" w:pos="142"/>
        </w:tabs>
        <w:ind w:firstLine="709"/>
        <w:jc w:val="both"/>
        <w:rPr>
          <w:rFonts w:ascii="Times New Roman" w:hAnsi="Times New Roman"/>
          <w:sz w:val="24"/>
          <w:szCs w:val="24"/>
          <w:lang w:eastAsia="ru-RU"/>
        </w:rPr>
      </w:pPr>
      <w:r w:rsidRPr="0061782A">
        <w:rPr>
          <w:rFonts w:ascii="Times New Roman" w:hAnsi="Times New Roman"/>
          <w:sz w:val="24"/>
          <w:szCs w:val="24"/>
          <w:lang w:eastAsia="ru-RU"/>
        </w:rPr>
        <w:t>2. Жилые зоны:</w:t>
      </w:r>
    </w:p>
    <w:p w:rsidR="00AB7401" w:rsidRPr="0061782A" w:rsidRDefault="00B9282F" w:rsidP="00AB7401">
      <w:pPr>
        <w:tabs>
          <w:tab w:val="left" w:pos="142"/>
        </w:tabs>
        <w:ind w:firstLine="709"/>
        <w:jc w:val="both"/>
        <w:rPr>
          <w:rFonts w:ascii="Times New Roman" w:hAnsi="Times New Roman"/>
          <w:sz w:val="24"/>
          <w:szCs w:val="24"/>
          <w:lang w:eastAsia="ru-RU"/>
        </w:rPr>
      </w:pPr>
      <w:r w:rsidRPr="0061782A">
        <w:rPr>
          <w:rFonts w:ascii="Times New Roman" w:hAnsi="Times New Roman"/>
          <w:sz w:val="24"/>
          <w:szCs w:val="24"/>
          <w:lang w:eastAsia="ru-RU"/>
        </w:rPr>
        <w:t>1) зона жилой застройки 1-го типа (Ж-1);</w:t>
      </w:r>
    </w:p>
    <w:p w:rsidR="00B9282F" w:rsidRPr="0061782A" w:rsidRDefault="00B9282F" w:rsidP="00AB7401">
      <w:pPr>
        <w:tabs>
          <w:tab w:val="left" w:pos="142"/>
        </w:tabs>
        <w:ind w:firstLine="709"/>
        <w:jc w:val="both"/>
        <w:rPr>
          <w:rFonts w:ascii="Times New Roman" w:hAnsi="Times New Roman"/>
          <w:sz w:val="24"/>
          <w:szCs w:val="24"/>
          <w:lang w:eastAsia="ru-RU"/>
        </w:rPr>
      </w:pPr>
      <w:r w:rsidRPr="0061782A">
        <w:rPr>
          <w:rFonts w:ascii="Times New Roman" w:hAnsi="Times New Roman"/>
          <w:sz w:val="24"/>
          <w:szCs w:val="24"/>
          <w:lang w:eastAsia="ru-RU"/>
        </w:rPr>
        <w:lastRenderedPageBreak/>
        <w:t>2) зона жилой застройки 2-го типа</w:t>
      </w:r>
      <w:r w:rsidR="00AB7401" w:rsidRPr="0061782A">
        <w:rPr>
          <w:rFonts w:ascii="Times New Roman" w:eastAsiaTheme="minorHAnsi" w:hAnsi="Times New Roman"/>
          <w:sz w:val="24"/>
          <w:szCs w:val="24"/>
        </w:rPr>
        <w:t xml:space="preserve"> </w:t>
      </w:r>
      <w:r w:rsidRPr="0061782A">
        <w:rPr>
          <w:rFonts w:ascii="Times New Roman" w:hAnsi="Times New Roman"/>
          <w:sz w:val="24"/>
          <w:szCs w:val="24"/>
          <w:lang w:eastAsia="ru-RU"/>
        </w:rPr>
        <w:t>(Ж-2);</w:t>
      </w:r>
    </w:p>
    <w:p w:rsidR="00B9282F" w:rsidRPr="0061782A" w:rsidRDefault="00B9282F" w:rsidP="00AB7401">
      <w:pPr>
        <w:tabs>
          <w:tab w:val="left" w:pos="142"/>
        </w:tabs>
        <w:ind w:firstLine="709"/>
        <w:jc w:val="both"/>
        <w:rPr>
          <w:rFonts w:ascii="Times New Roman" w:hAnsi="Times New Roman"/>
          <w:sz w:val="24"/>
          <w:szCs w:val="24"/>
          <w:lang w:eastAsia="ru-RU"/>
        </w:rPr>
      </w:pPr>
      <w:r w:rsidRPr="0061782A">
        <w:rPr>
          <w:rFonts w:ascii="Times New Roman" w:hAnsi="Times New Roman"/>
          <w:sz w:val="24"/>
          <w:szCs w:val="24"/>
          <w:lang w:eastAsia="ru-RU"/>
        </w:rPr>
        <w:t>3) зона жилой застройки 3-го типа</w:t>
      </w:r>
      <w:r w:rsidR="00AB7401" w:rsidRPr="0061782A">
        <w:rPr>
          <w:rFonts w:ascii="Times New Roman" w:hAnsi="Times New Roman"/>
          <w:sz w:val="24"/>
          <w:szCs w:val="24"/>
          <w:lang w:eastAsia="ru-RU"/>
        </w:rPr>
        <w:t xml:space="preserve"> </w:t>
      </w:r>
      <w:r w:rsidRPr="0061782A">
        <w:rPr>
          <w:rFonts w:ascii="Times New Roman" w:hAnsi="Times New Roman"/>
          <w:sz w:val="24"/>
          <w:szCs w:val="24"/>
          <w:lang w:eastAsia="ru-RU"/>
        </w:rPr>
        <w:t>(Ж-3);</w:t>
      </w:r>
    </w:p>
    <w:p w:rsidR="00B9282F" w:rsidRPr="0061782A" w:rsidRDefault="00B9282F" w:rsidP="00AB7401">
      <w:pPr>
        <w:tabs>
          <w:tab w:val="left" w:pos="142"/>
        </w:tabs>
        <w:ind w:firstLine="709"/>
        <w:jc w:val="both"/>
        <w:rPr>
          <w:rFonts w:ascii="Times New Roman" w:hAnsi="Times New Roman"/>
          <w:sz w:val="24"/>
          <w:szCs w:val="24"/>
          <w:lang w:eastAsia="ru-RU"/>
        </w:rPr>
      </w:pPr>
      <w:r w:rsidRPr="0061782A">
        <w:rPr>
          <w:rFonts w:ascii="Times New Roman" w:hAnsi="Times New Roman"/>
          <w:sz w:val="24"/>
          <w:szCs w:val="24"/>
          <w:lang w:eastAsia="ru-RU"/>
        </w:rPr>
        <w:t>4) зона жилой застройки 4-го типа (Ж-4).</w:t>
      </w:r>
    </w:p>
    <w:p w:rsidR="00B9282F" w:rsidRPr="0061782A" w:rsidRDefault="00B9282F" w:rsidP="00AB7401">
      <w:pPr>
        <w:tabs>
          <w:tab w:val="left" w:pos="142"/>
        </w:tabs>
        <w:ind w:firstLine="709"/>
        <w:jc w:val="both"/>
        <w:rPr>
          <w:rFonts w:ascii="Times New Roman" w:hAnsi="Times New Roman"/>
          <w:sz w:val="24"/>
          <w:szCs w:val="24"/>
          <w:lang w:eastAsia="ru-RU"/>
        </w:rPr>
      </w:pPr>
      <w:r w:rsidRPr="0061782A">
        <w:rPr>
          <w:rFonts w:ascii="Times New Roman" w:hAnsi="Times New Roman"/>
          <w:sz w:val="24"/>
          <w:szCs w:val="24"/>
          <w:lang w:eastAsia="ru-RU"/>
        </w:rPr>
        <w:t>2. Общественно</w:t>
      </w:r>
      <w:r w:rsidR="00862DB3" w:rsidRPr="0061782A">
        <w:rPr>
          <w:rFonts w:ascii="Times New Roman" w:hAnsi="Times New Roman"/>
          <w:sz w:val="24"/>
          <w:szCs w:val="24"/>
          <w:lang w:eastAsia="ru-RU"/>
        </w:rPr>
        <w:t>-деловые зоны:</w:t>
      </w:r>
    </w:p>
    <w:p w:rsidR="00B9282F" w:rsidRPr="0061782A" w:rsidRDefault="00B9282F" w:rsidP="00AB7401">
      <w:pPr>
        <w:ind w:firstLine="709"/>
        <w:jc w:val="both"/>
        <w:rPr>
          <w:rFonts w:ascii="Times New Roman" w:eastAsia="Calibri" w:hAnsi="Times New Roman"/>
          <w:sz w:val="24"/>
          <w:szCs w:val="24"/>
        </w:rPr>
      </w:pPr>
      <w:r w:rsidRPr="0061782A">
        <w:rPr>
          <w:rFonts w:ascii="Times New Roman" w:eastAsia="Calibri" w:hAnsi="Times New Roman"/>
          <w:sz w:val="24"/>
          <w:szCs w:val="24"/>
        </w:rPr>
        <w:t>1) зона многофункциональной застройки (ОЖ);</w:t>
      </w:r>
    </w:p>
    <w:p w:rsidR="00B9282F" w:rsidRPr="0061782A" w:rsidRDefault="00B9282F" w:rsidP="00AB7401">
      <w:pPr>
        <w:ind w:firstLine="709"/>
        <w:jc w:val="both"/>
        <w:rPr>
          <w:rFonts w:ascii="Times New Roman" w:hAnsi="Times New Roman"/>
          <w:sz w:val="24"/>
          <w:szCs w:val="24"/>
          <w:lang w:eastAsia="ru-RU"/>
        </w:rPr>
      </w:pPr>
      <w:r w:rsidRPr="0061782A">
        <w:rPr>
          <w:rFonts w:ascii="Times New Roman" w:eastAsia="Calibri" w:hAnsi="Times New Roman"/>
          <w:sz w:val="24"/>
          <w:szCs w:val="24"/>
        </w:rPr>
        <w:t>2) зона общественно-деловой и коммерческой застройки (ОД)</w:t>
      </w:r>
      <w:r w:rsidR="00862DB3" w:rsidRPr="0061782A">
        <w:rPr>
          <w:rFonts w:ascii="Times New Roman" w:eastAsia="Calibri" w:hAnsi="Times New Roman"/>
          <w:sz w:val="24"/>
          <w:szCs w:val="24"/>
        </w:rPr>
        <w:t>;</w:t>
      </w:r>
    </w:p>
    <w:p w:rsidR="00B9282F" w:rsidRPr="0061782A" w:rsidRDefault="00862DB3" w:rsidP="00AB7401">
      <w:pPr>
        <w:pStyle w:val="312"/>
        <w:tabs>
          <w:tab w:val="clear" w:pos="2340"/>
          <w:tab w:val="left" w:pos="2268"/>
        </w:tabs>
        <w:spacing w:before="0" w:after="0"/>
        <w:jc w:val="both"/>
        <w:rPr>
          <w:b w:val="0"/>
          <w:szCs w:val="24"/>
        </w:rPr>
      </w:pPr>
      <w:r w:rsidRPr="0061782A">
        <w:rPr>
          <w:b w:val="0"/>
          <w:szCs w:val="24"/>
        </w:rPr>
        <w:t>3) зона</w:t>
      </w:r>
      <w:r w:rsidR="00B9282F" w:rsidRPr="0061782A">
        <w:rPr>
          <w:b w:val="0"/>
          <w:szCs w:val="24"/>
        </w:rPr>
        <w:t xml:space="preserve"> размещения культовых объектов (</w:t>
      </w:r>
      <w:proofErr w:type="gramStart"/>
      <w:r w:rsidR="00B9282F" w:rsidRPr="0061782A">
        <w:rPr>
          <w:b w:val="0"/>
          <w:szCs w:val="24"/>
        </w:rPr>
        <w:t>КО</w:t>
      </w:r>
      <w:proofErr w:type="gramEnd"/>
      <w:r w:rsidR="00B9282F" w:rsidRPr="0061782A">
        <w:rPr>
          <w:b w:val="0"/>
          <w:szCs w:val="24"/>
        </w:rPr>
        <w:t>)</w:t>
      </w:r>
      <w:r w:rsidRPr="0061782A">
        <w:rPr>
          <w:b w:val="0"/>
          <w:szCs w:val="24"/>
        </w:rPr>
        <w:t>;</w:t>
      </w:r>
    </w:p>
    <w:p w:rsidR="00B9282F" w:rsidRPr="0061782A" w:rsidRDefault="00862DB3" w:rsidP="00AB7401">
      <w:pPr>
        <w:ind w:firstLine="709"/>
        <w:jc w:val="both"/>
        <w:rPr>
          <w:rFonts w:ascii="Times New Roman" w:hAnsi="Times New Roman"/>
          <w:sz w:val="24"/>
          <w:szCs w:val="24"/>
        </w:rPr>
      </w:pPr>
      <w:r w:rsidRPr="0061782A">
        <w:rPr>
          <w:rFonts w:ascii="Times New Roman" w:hAnsi="Times New Roman"/>
          <w:sz w:val="24"/>
          <w:szCs w:val="24"/>
        </w:rPr>
        <w:t xml:space="preserve">4) зона размещения </w:t>
      </w:r>
      <w:r w:rsidR="00B9282F" w:rsidRPr="0061782A">
        <w:rPr>
          <w:rFonts w:ascii="Times New Roman" w:hAnsi="Times New Roman"/>
          <w:sz w:val="24"/>
          <w:szCs w:val="24"/>
        </w:rPr>
        <w:t xml:space="preserve">объектов </w:t>
      </w:r>
      <w:r w:rsidR="00D37800" w:rsidRPr="0061782A">
        <w:rPr>
          <w:rFonts w:ascii="Times New Roman" w:hAnsi="Times New Roman"/>
          <w:sz w:val="24"/>
          <w:szCs w:val="24"/>
        </w:rPr>
        <w:t xml:space="preserve">социального обслуживания и здравоохранения </w:t>
      </w:r>
      <w:r w:rsidR="00B9282F" w:rsidRPr="0061782A">
        <w:rPr>
          <w:rFonts w:ascii="Times New Roman" w:hAnsi="Times New Roman"/>
          <w:sz w:val="24"/>
          <w:szCs w:val="24"/>
        </w:rPr>
        <w:t>(ОС-1)</w:t>
      </w:r>
      <w:r w:rsidRPr="0061782A">
        <w:rPr>
          <w:rFonts w:ascii="Times New Roman" w:hAnsi="Times New Roman"/>
          <w:sz w:val="24"/>
          <w:szCs w:val="24"/>
        </w:rPr>
        <w:t>;</w:t>
      </w:r>
    </w:p>
    <w:p w:rsidR="00B9282F" w:rsidRPr="0061782A" w:rsidRDefault="00862DB3" w:rsidP="00AB7401">
      <w:pPr>
        <w:pStyle w:val="312"/>
        <w:tabs>
          <w:tab w:val="clear" w:pos="2340"/>
          <w:tab w:val="left" w:pos="2268"/>
        </w:tabs>
        <w:spacing w:before="0" w:after="0"/>
        <w:jc w:val="both"/>
        <w:rPr>
          <w:b w:val="0"/>
          <w:szCs w:val="24"/>
        </w:rPr>
      </w:pPr>
      <w:r w:rsidRPr="0061782A">
        <w:rPr>
          <w:b w:val="0"/>
          <w:szCs w:val="24"/>
        </w:rPr>
        <w:t xml:space="preserve">5) зона размещения </w:t>
      </w:r>
      <w:r w:rsidR="00B9282F" w:rsidRPr="0061782A">
        <w:rPr>
          <w:b w:val="0"/>
          <w:szCs w:val="24"/>
        </w:rPr>
        <w:t xml:space="preserve">объектов </w:t>
      </w:r>
      <w:r w:rsidR="00D37800" w:rsidRPr="0061782A">
        <w:rPr>
          <w:b w:val="0"/>
          <w:szCs w:val="24"/>
        </w:rPr>
        <w:t xml:space="preserve">образования и просвещения </w:t>
      </w:r>
      <w:r w:rsidR="00B9282F" w:rsidRPr="0061782A">
        <w:rPr>
          <w:b w:val="0"/>
          <w:szCs w:val="24"/>
        </w:rPr>
        <w:t>(ОС-2)</w:t>
      </w:r>
      <w:r w:rsidRPr="0061782A">
        <w:rPr>
          <w:b w:val="0"/>
          <w:szCs w:val="24"/>
        </w:rPr>
        <w:t>;</w:t>
      </w:r>
    </w:p>
    <w:p w:rsidR="00B9282F" w:rsidRPr="0061782A" w:rsidRDefault="00862DB3" w:rsidP="00AB7401">
      <w:pPr>
        <w:pStyle w:val="312"/>
        <w:tabs>
          <w:tab w:val="clear" w:pos="2340"/>
          <w:tab w:val="left" w:pos="2268"/>
        </w:tabs>
        <w:spacing w:before="0" w:after="0"/>
        <w:jc w:val="both"/>
        <w:rPr>
          <w:b w:val="0"/>
          <w:szCs w:val="24"/>
        </w:rPr>
      </w:pPr>
      <w:r w:rsidRPr="0061782A">
        <w:rPr>
          <w:b w:val="0"/>
          <w:szCs w:val="24"/>
        </w:rPr>
        <w:t xml:space="preserve">6) зона размещения </w:t>
      </w:r>
      <w:r w:rsidR="00B9282F" w:rsidRPr="0061782A">
        <w:rPr>
          <w:b w:val="0"/>
          <w:szCs w:val="24"/>
        </w:rPr>
        <w:t>объектов физкультуры и спорта (ОС-3)</w:t>
      </w:r>
      <w:r w:rsidRPr="0061782A">
        <w:rPr>
          <w:b w:val="0"/>
          <w:szCs w:val="24"/>
        </w:rPr>
        <w:t>;</w:t>
      </w:r>
    </w:p>
    <w:p w:rsidR="00B9282F" w:rsidRPr="0061782A" w:rsidRDefault="00862DB3" w:rsidP="00AB7401">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7) зона</w:t>
      </w:r>
      <w:r w:rsidR="00B9282F" w:rsidRPr="0061782A">
        <w:rPr>
          <w:rFonts w:ascii="Times New Roman" w:eastAsiaTheme="minorHAnsi" w:hAnsi="Times New Roman"/>
          <w:sz w:val="24"/>
          <w:szCs w:val="24"/>
        </w:rPr>
        <w:t xml:space="preserve"> обслуживания объектов, необходимых для осуществления производственной и предпринимательской деятельности</w:t>
      </w:r>
      <w:r w:rsidR="00B9282F" w:rsidRPr="0061782A">
        <w:rPr>
          <w:rFonts w:ascii="Times New Roman" w:hAnsi="Times New Roman"/>
          <w:bCs/>
          <w:sz w:val="24"/>
          <w:szCs w:val="24"/>
        </w:rPr>
        <w:t xml:space="preserve"> (ПКД)</w:t>
      </w:r>
      <w:r w:rsidRPr="0061782A">
        <w:rPr>
          <w:rFonts w:ascii="Times New Roman" w:hAnsi="Times New Roman"/>
          <w:bCs/>
          <w:sz w:val="24"/>
          <w:szCs w:val="24"/>
        </w:rPr>
        <w:t>.</w:t>
      </w:r>
    </w:p>
    <w:p w:rsidR="00862DB3" w:rsidRPr="0061782A" w:rsidRDefault="00862DB3" w:rsidP="00AB7401">
      <w:pPr>
        <w:autoSpaceDE w:val="0"/>
        <w:autoSpaceDN w:val="0"/>
        <w:adjustRightInd w:val="0"/>
        <w:ind w:firstLine="709"/>
        <w:jc w:val="both"/>
        <w:rPr>
          <w:rFonts w:ascii="Times New Roman" w:eastAsiaTheme="minorHAnsi" w:hAnsi="Times New Roman"/>
          <w:sz w:val="24"/>
          <w:szCs w:val="24"/>
        </w:rPr>
      </w:pPr>
      <w:r w:rsidRPr="0061782A">
        <w:rPr>
          <w:rFonts w:ascii="Times New Roman" w:hAnsi="Times New Roman"/>
          <w:sz w:val="24"/>
          <w:szCs w:val="24"/>
        </w:rPr>
        <w:t>3. </w:t>
      </w:r>
      <w:r w:rsidRPr="0061782A">
        <w:rPr>
          <w:rFonts w:ascii="Times New Roman" w:eastAsiaTheme="minorHAnsi" w:hAnsi="Times New Roman"/>
          <w:sz w:val="24"/>
          <w:szCs w:val="24"/>
        </w:rPr>
        <w:t>Производственные зоны, зоны инженерной и транспортной инфраструктур:</w:t>
      </w:r>
    </w:p>
    <w:p w:rsidR="00B9282F" w:rsidRPr="0061782A" w:rsidRDefault="00862DB3" w:rsidP="00AB7401">
      <w:pPr>
        <w:pStyle w:val="312"/>
        <w:tabs>
          <w:tab w:val="clear" w:pos="0"/>
          <w:tab w:val="clear" w:pos="2340"/>
          <w:tab w:val="num" w:pos="1418"/>
          <w:tab w:val="left" w:pos="2268"/>
        </w:tabs>
        <w:spacing w:before="0" w:after="0"/>
        <w:jc w:val="both"/>
        <w:rPr>
          <w:b w:val="0"/>
          <w:szCs w:val="24"/>
        </w:rPr>
      </w:pPr>
      <w:r w:rsidRPr="0061782A">
        <w:rPr>
          <w:b w:val="0"/>
          <w:szCs w:val="24"/>
        </w:rPr>
        <w:t>1) </w:t>
      </w:r>
      <w:r w:rsidR="00B9282F" w:rsidRPr="0061782A">
        <w:rPr>
          <w:b w:val="0"/>
          <w:szCs w:val="24"/>
        </w:rPr>
        <w:t>производственно-коммунальн</w:t>
      </w:r>
      <w:r w:rsidRPr="0061782A">
        <w:rPr>
          <w:b w:val="0"/>
          <w:szCs w:val="24"/>
        </w:rPr>
        <w:t>ая</w:t>
      </w:r>
      <w:r w:rsidR="00B9282F" w:rsidRPr="0061782A">
        <w:rPr>
          <w:b w:val="0"/>
          <w:szCs w:val="24"/>
        </w:rPr>
        <w:t xml:space="preserve"> зон</w:t>
      </w:r>
      <w:r w:rsidRPr="0061782A">
        <w:rPr>
          <w:b w:val="0"/>
          <w:szCs w:val="24"/>
        </w:rPr>
        <w:t>а</w:t>
      </w:r>
      <w:r w:rsidR="00B9282F" w:rsidRPr="0061782A">
        <w:rPr>
          <w:b w:val="0"/>
          <w:szCs w:val="24"/>
        </w:rPr>
        <w:t xml:space="preserve"> (КП)</w:t>
      </w:r>
      <w:r w:rsidRPr="0061782A">
        <w:rPr>
          <w:b w:val="0"/>
          <w:szCs w:val="24"/>
        </w:rPr>
        <w:t>;</w:t>
      </w:r>
    </w:p>
    <w:p w:rsidR="00B9282F" w:rsidRPr="0061782A" w:rsidRDefault="00862DB3" w:rsidP="00AB7401">
      <w:pPr>
        <w:pStyle w:val="312"/>
        <w:tabs>
          <w:tab w:val="clear" w:pos="2340"/>
          <w:tab w:val="left" w:pos="2268"/>
        </w:tabs>
        <w:spacing w:before="0" w:after="0"/>
        <w:jc w:val="both"/>
        <w:rPr>
          <w:b w:val="0"/>
          <w:szCs w:val="24"/>
          <w:lang w:eastAsia="ru-RU"/>
        </w:rPr>
      </w:pPr>
      <w:r w:rsidRPr="0061782A">
        <w:rPr>
          <w:b w:val="0"/>
          <w:szCs w:val="24"/>
        </w:rPr>
        <w:t>2) зона</w:t>
      </w:r>
      <w:r w:rsidR="00B9282F" w:rsidRPr="0061782A">
        <w:rPr>
          <w:b w:val="0"/>
          <w:szCs w:val="24"/>
          <w:lang w:eastAsia="ru-RU"/>
        </w:rPr>
        <w:t xml:space="preserve"> внешнего железнодорожного транспорта (Т-1)</w:t>
      </w:r>
      <w:r w:rsidRPr="0061782A">
        <w:rPr>
          <w:b w:val="0"/>
          <w:szCs w:val="24"/>
          <w:lang w:eastAsia="ru-RU"/>
        </w:rPr>
        <w:t>;</w:t>
      </w:r>
    </w:p>
    <w:p w:rsidR="00B9282F" w:rsidRPr="0061782A" w:rsidRDefault="00862DB3" w:rsidP="00AB7401">
      <w:pPr>
        <w:ind w:firstLine="709"/>
        <w:jc w:val="both"/>
        <w:rPr>
          <w:rFonts w:ascii="Times New Roman" w:hAnsi="Times New Roman"/>
          <w:sz w:val="24"/>
          <w:szCs w:val="24"/>
          <w:lang w:eastAsia="ru-RU"/>
        </w:rPr>
      </w:pPr>
      <w:r w:rsidRPr="0061782A">
        <w:rPr>
          <w:rFonts w:ascii="Times New Roman" w:hAnsi="Times New Roman"/>
          <w:sz w:val="24"/>
          <w:szCs w:val="24"/>
          <w:lang w:eastAsia="ru-RU"/>
        </w:rPr>
        <w:t>3) зона</w:t>
      </w:r>
      <w:r w:rsidR="00B9282F" w:rsidRPr="0061782A">
        <w:rPr>
          <w:rFonts w:ascii="Times New Roman" w:hAnsi="Times New Roman"/>
          <w:sz w:val="24"/>
          <w:szCs w:val="24"/>
          <w:lang w:eastAsia="ru-RU"/>
        </w:rPr>
        <w:t xml:space="preserve"> транспортной инфраструктуры (Т-2)</w:t>
      </w:r>
      <w:r w:rsidRPr="0061782A">
        <w:rPr>
          <w:rFonts w:ascii="Times New Roman" w:hAnsi="Times New Roman"/>
          <w:sz w:val="24"/>
          <w:szCs w:val="24"/>
          <w:lang w:eastAsia="ru-RU"/>
        </w:rPr>
        <w:t>;</w:t>
      </w:r>
    </w:p>
    <w:p w:rsidR="0091336F" w:rsidRPr="0061782A" w:rsidRDefault="0091336F" w:rsidP="00AB7401">
      <w:pPr>
        <w:ind w:firstLine="709"/>
        <w:jc w:val="both"/>
        <w:rPr>
          <w:rFonts w:ascii="Times New Roman" w:hAnsi="Times New Roman"/>
          <w:sz w:val="24"/>
          <w:szCs w:val="24"/>
          <w:lang w:eastAsia="ru-RU"/>
        </w:rPr>
      </w:pPr>
      <w:r w:rsidRPr="0061782A">
        <w:rPr>
          <w:rFonts w:ascii="Times New Roman" w:hAnsi="Times New Roman"/>
          <w:sz w:val="24"/>
          <w:szCs w:val="24"/>
          <w:lang w:eastAsia="ru-RU"/>
        </w:rPr>
        <w:t>4)</w:t>
      </w:r>
      <w:r w:rsidR="008D18EA" w:rsidRPr="0061782A">
        <w:rPr>
          <w:rFonts w:ascii="Times New Roman" w:hAnsi="Times New Roman"/>
          <w:sz w:val="24"/>
          <w:szCs w:val="24"/>
          <w:lang w:eastAsia="ru-RU"/>
        </w:rPr>
        <w:t xml:space="preserve"> зона развития дорожного сервиса (Т-3);</w:t>
      </w:r>
    </w:p>
    <w:p w:rsidR="00862DB3" w:rsidRPr="0061782A" w:rsidRDefault="0091336F" w:rsidP="00AB7401">
      <w:pPr>
        <w:ind w:firstLine="709"/>
        <w:jc w:val="both"/>
        <w:rPr>
          <w:rFonts w:ascii="Times New Roman" w:hAnsi="Times New Roman"/>
          <w:sz w:val="24"/>
          <w:szCs w:val="24"/>
        </w:rPr>
      </w:pPr>
      <w:r w:rsidRPr="0061782A">
        <w:rPr>
          <w:rFonts w:ascii="Times New Roman" w:hAnsi="Times New Roman"/>
          <w:sz w:val="24"/>
          <w:szCs w:val="24"/>
          <w:lang w:eastAsia="ru-RU"/>
        </w:rPr>
        <w:t>5</w:t>
      </w:r>
      <w:r w:rsidR="00862DB3" w:rsidRPr="0061782A">
        <w:rPr>
          <w:rFonts w:ascii="Times New Roman" w:hAnsi="Times New Roman"/>
          <w:sz w:val="24"/>
          <w:szCs w:val="24"/>
          <w:lang w:eastAsia="ru-RU"/>
        </w:rPr>
        <w:t xml:space="preserve">) зона </w:t>
      </w:r>
      <w:r w:rsidR="00862DB3" w:rsidRPr="0061782A">
        <w:rPr>
          <w:rFonts w:ascii="Times New Roman" w:hAnsi="Times New Roman"/>
          <w:sz w:val="24"/>
          <w:szCs w:val="24"/>
        </w:rPr>
        <w:t>инженерной инфраструктуры (ИГ).</w:t>
      </w:r>
    </w:p>
    <w:p w:rsidR="00862DB3" w:rsidRPr="0061782A" w:rsidRDefault="00862DB3" w:rsidP="00AB7401">
      <w:pPr>
        <w:ind w:firstLine="709"/>
        <w:jc w:val="both"/>
        <w:rPr>
          <w:rFonts w:ascii="Times New Roman" w:hAnsi="Times New Roman"/>
          <w:sz w:val="24"/>
          <w:szCs w:val="24"/>
          <w:lang w:eastAsia="ru-RU"/>
        </w:rPr>
      </w:pPr>
      <w:r w:rsidRPr="0061782A">
        <w:rPr>
          <w:rFonts w:ascii="Times New Roman" w:hAnsi="Times New Roman"/>
          <w:sz w:val="24"/>
          <w:szCs w:val="24"/>
          <w:lang w:eastAsia="ru-RU"/>
        </w:rPr>
        <w:t>4. Зоны сельскохозяйственного использования:</w:t>
      </w:r>
    </w:p>
    <w:p w:rsidR="00B9282F" w:rsidRPr="0061782A" w:rsidRDefault="00862DB3" w:rsidP="00AB7401">
      <w:pPr>
        <w:ind w:firstLine="709"/>
        <w:jc w:val="both"/>
        <w:rPr>
          <w:rFonts w:ascii="Times New Roman" w:hAnsi="Times New Roman"/>
          <w:sz w:val="24"/>
          <w:szCs w:val="24"/>
          <w:lang w:eastAsia="ru-RU"/>
        </w:rPr>
      </w:pPr>
      <w:r w:rsidRPr="0061782A">
        <w:rPr>
          <w:rFonts w:ascii="Times New Roman" w:hAnsi="Times New Roman"/>
          <w:sz w:val="24"/>
          <w:szCs w:val="24"/>
          <w:lang w:eastAsia="ru-RU"/>
        </w:rPr>
        <w:t>1) зона</w:t>
      </w:r>
      <w:r w:rsidR="00B9282F" w:rsidRPr="0061782A">
        <w:rPr>
          <w:rFonts w:ascii="Times New Roman" w:hAnsi="Times New Roman"/>
          <w:sz w:val="24"/>
          <w:szCs w:val="24"/>
          <w:lang w:eastAsia="ru-RU"/>
        </w:rPr>
        <w:t xml:space="preserve"> объектов сельскохозяйственного назначения (СХ-1)</w:t>
      </w:r>
      <w:r w:rsidRPr="0061782A">
        <w:rPr>
          <w:rFonts w:ascii="Times New Roman" w:hAnsi="Times New Roman"/>
          <w:sz w:val="24"/>
          <w:szCs w:val="24"/>
          <w:lang w:eastAsia="ru-RU"/>
        </w:rPr>
        <w:t>;</w:t>
      </w:r>
    </w:p>
    <w:p w:rsidR="00B9282F" w:rsidRPr="0061782A" w:rsidRDefault="00862DB3" w:rsidP="00AB7401">
      <w:pPr>
        <w:autoSpaceDE w:val="0"/>
        <w:autoSpaceDN w:val="0"/>
        <w:adjustRightInd w:val="0"/>
        <w:ind w:firstLine="709"/>
        <w:jc w:val="both"/>
        <w:rPr>
          <w:rFonts w:ascii="Times New Roman" w:eastAsiaTheme="minorHAnsi" w:hAnsi="Times New Roman"/>
          <w:sz w:val="24"/>
          <w:szCs w:val="24"/>
        </w:rPr>
      </w:pPr>
      <w:r w:rsidRPr="0061782A">
        <w:rPr>
          <w:rFonts w:ascii="Times New Roman" w:hAnsi="Times New Roman"/>
          <w:sz w:val="24"/>
          <w:szCs w:val="24"/>
          <w:lang w:eastAsia="ru-RU"/>
        </w:rPr>
        <w:t>2) зона</w:t>
      </w:r>
      <w:r w:rsidR="00B9282F" w:rsidRPr="0061782A">
        <w:rPr>
          <w:rFonts w:ascii="Times New Roman" w:hAnsi="Times New Roman"/>
          <w:sz w:val="24"/>
          <w:szCs w:val="24"/>
          <w:lang w:eastAsia="ru-RU"/>
        </w:rPr>
        <w:t xml:space="preserve"> ведения </w:t>
      </w:r>
      <w:r w:rsidR="00B9282F" w:rsidRPr="0061782A">
        <w:rPr>
          <w:rFonts w:ascii="Times New Roman" w:eastAsiaTheme="minorHAnsi" w:hAnsi="Times New Roman"/>
          <w:sz w:val="24"/>
          <w:szCs w:val="24"/>
        </w:rPr>
        <w:t xml:space="preserve">садоводства и огородничества </w:t>
      </w:r>
      <w:r w:rsidR="00B9282F" w:rsidRPr="0061782A">
        <w:rPr>
          <w:rFonts w:ascii="Times New Roman" w:hAnsi="Times New Roman"/>
          <w:sz w:val="24"/>
          <w:szCs w:val="24"/>
          <w:lang w:eastAsia="ru-RU"/>
        </w:rPr>
        <w:t>(СХ-2)</w:t>
      </w:r>
      <w:r w:rsidRPr="0061782A">
        <w:rPr>
          <w:rFonts w:ascii="Times New Roman" w:hAnsi="Times New Roman"/>
          <w:sz w:val="24"/>
          <w:szCs w:val="24"/>
          <w:lang w:eastAsia="ru-RU"/>
        </w:rPr>
        <w:t>;</w:t>
      </w:r>
    </w:p>
    <w:p w:rsidR="00862DB3" w:rsidRPr="0061782A" w:rsidRDefault="005C7DBC" w:rsidP="00AB7401">
      <w:pPr>
        <w:autoSpaceDE w:val="0"/>
        <w:autoSpaceDN w:val="0"/>
        <w:adjustRightInd w:val="0"/>
        <w:ind w:firstLine="709"/>
        <w:jc w:val="both"/>
        <w:rPr>
          <w:rFonts w:ascii="Times New Roman" w:hAnsi="Times New Roman"/>
          <w:sz w:val="24"/>
          <w:szCs w:val="24"/>
          <w:lang w:eastAsia="ru-RU"/>
        </w:rPr>
      </w:pPr>
      <w:r w:rsidRPr="0061782A">
        <w:rPr>
          <w:rFonts w:ascii="Times New Roman" w:hAnsi="Times New Roman"/>
          <w:sz w:val="24"/>
          <w:szCs w:val="24"/>
          <w:lang w:eastAsia="ru-RU"/>
        </w:rPr>
        <w:t>5.</w:t>
      </w:r>
      <w:r w:rsidR="00862DB3" w:rsidRPr="0061782A">
        <w:rPr>
          <w:rFonts w:ascii="Times New Roman" w:hAnsi="Times New Roman"/>
          <w:sz w:val="24"/>
          <w:szCs w:val="24"/>
          <w:lang w:eastAsia="ru-RU"/>
        </w:rPr>
        <w:t> Зоны рекреационного назначения:</w:t>
      </w:r>
    </w:p>
    <w:p w:rsidR="00B9282F" w:rsidRPr="0061782A" w:rsidRDefault="00862DB3" w:rsidP="00AB7401">
      <w:pPr>
        <w:autoSpaceDE w:val="0"/>
        <w:autoSpaceDN w:val="0"/>
        <w:adjustRightInd w:val="0"/>
        <w:ind w:firstLine="709"/>
        <w:jc w:val="both"/>
        <w:rPr>
          <w:rFonts w:ascii="Times New Roman" w:hAnsi="Times New Roman"/>
          <w:sz w:val="24"/>
          <w:szCs w:val="24"/>
          <w:lang w:eastAsia="ru-RU"/>
        </w:rPr>
      </w:pPr>
      <w:r w:rsidRPr="0061782A">
        <w:rPr>
          <w:rFonts w:ascii="Times New Roman" w:hAnsi="Times New Roman"/>
          <w:sz w:val="24"/>
          <w:szCs w:val="24"/>
          <w:lang w:eastAsia="ru-RU"/>
        </w:rPr>
        <w:t>1) зона</w:t>
      </w:r>
      <w:r w:rsidR="00B9282F" w:rsidRPr="0061782A">
        <w:rPr>
          <w:rFonts w:ascii="Times New Roman" w:hAnsi="Times New Roman"/>
          <w:sz w:val="24"/>
          <w:szCs w:val="24"/>
          <w:lang w:eastAsia="ru-RU"/>
        </w:rPr>
        <w:t xml:space="preserve"> </w:t>
      </w:r>
      <w:r w:rsidR="004D4CA0" w:rsidRPr="0061782A">
        <w:rPr>
          <w:rFonts w:ascii="Times New Roman" w:hAnsi="Times New Roman"/>
          <w:sz w:val="24"/>
          <w:szCs w:val="24"/>
          <w:lang w:eastAsia="ru-RU"/>
        </w:rPr>
        <w:t xml:space="preserve">культуры и отдыха </w:t>
      </w:r>
      <w:r w:rsidR="00B9282F" w:rsidRPr="0061782A">
        <w:rPr>
          <w:rFonts w:ascii="Times New Roman" w:hAnsi="Times New Roman"/>
          <w:sz w:val="24"/>
          <w:szCs w:val="24"/>
          <w:lang w:eastAsia="ru-RU"/>
        </w:rPr>
        <w:t>(Р-1)</w:t>
      </w:r>
      <w:r w:rsidRPr="0061782A">
        <w:rPr>
          <w:rFonts w:ascii="Times New Roman" w:hAnsi="Times New Roman"/>
          <w:sz w:val="24"/>
          <w:szCs w:val="24"/>
          <w:lang w:eastAsia="ru-RU"/>
        </w:rPr>
        <w:t>;</w:t>
      </w:r>
    </w:p>
    <w:p w:rsidR="00B9282F" w:rsidRPr="0061782A" w:rsidRDefault="00862DB3" w:rsidP="00AB7401">
      <w:pPr>
        <w:autoSpaceDE w:val="0"/>
        <w:autoSpaceDN w:val="0"/>
        <w:adjustRightInd w:val="0"/>
        <w:ind w:firstLine="709"/>
        <w:jc w:val="both"/>
        <w:outlineLvl w:val="2"/>
        <w:rPr>
          <w:rFonts w:ascii="Times New Roman" w:hAnsi="Times New Roman"/>
          <w:sz w:val="24"/>
          <w:szCs w:val="24"/>
        </w:rPr>
      </w:pPr>
      <w:r w:rsidRPr="0061782A">
        <w:rPr>
          <w:rFonts w:ascii="Times New Roman" w:hAnsi="Times New Roman"/>
          <w:sz w:val="24"/>
          <w:szCs w:val="24"/>
        </w:rPr>
        <w:t>2) зона</w:t>
      </w:r>
      <w:r w:rsidR="00B9282F" w:rsidRPr="0061782A">
        <w:rPr>
          <w:rFonts w:ascii="Times New Roman" w:hAnsi="Times New Roman"/>
          <w:sz w:val="24"/>
          <w:szCs w:val="24"/>
        </w:rPr>
        <w:t xml:space="preserve"> специализированных парков </w:t>
      </w:r>
      <w:r w:rsidR="00B9282F" w:rsidRPr="0061782A">
        <w:rPr>
          <w:rFonts w:ascii="Times New Roman" w:hAnsi="Times New Roman"/>
          <w:bCs/>
          <w:sz w:val="24"/>
          <w:szCs w:val="24"/>
        </w:rPr>
        <w:t>(Р-2)</w:t>
      </w:r>
      <w:r w:rsidRPr="0061782A">
        <w:rPr>
          <w:rFonts w:ascii="Times New Roman" w:hAnsi="Times New Roman"/>
          <w:bCs/>
          <w:sz w:val="24"/>
          <w:szCs w:val="24"/>
        </w:rPr>
        <w:t>;</w:t>
      </w:r>
    </w:p>
    <w:p w:rsidR="00B9282F" w:rsidRPr="0061782A" w:rsidRDefault="00862DB3" w:rsidP="00AB7401">
      <w:pPr>
        <w:tabs>
          <w:tab w:val="num" w:pos="1276"/>
        </w:tabs>
        <w:ind w:firstLine="709"/>
        <w:jc w:val="both"/>
        <w:rPr>
          <w:rFonts w:ascii="Times New Roman" w:hAnsi="Times New Roman"/>
          <w:bCs/>
          <w:sz w:val="24"/>
          <w:szCs w:val="24"/>
          <w:lang w:eastAsia="ar-SA"/>
        </w:rPr>
      </w:pPr>
      <w:r w:rsidRPr="0061782A">
        <w:rPr>
          <w:rFonts w:ascii="Times New Roman" w:hAnsi="Times New Roman"/>
          <w:bCs/>
          <w:sz w:val="24"/>
          <w:szCs w:val="24"/>
          <w:lang w:eastAsia="ar-SA"/>
        </w:rPr>
        <w:t>3) зона</w:t>
      </w:r>
      <w:r w:rsidR="00B9282F" w:rsidRPr="0061782A">
        <w:rPr>
          <w:rFonts w:ascii="Times New Roman" w:hAnsi="Times New Roman"/>
          <w:bCs/>
          <w:sz w:val="24"/>
          <w:szCs w:val="24"/>
          <w:lang w:eastAsia="ar-SA"/>
        </w:rPr>
        <w:t xml:space="preserve"> лесов (Р-3)</w:t>
      </w:r>
      <w:r w:rsidRPr="0061782A">
        <w:rPr>
          <w:rFonts w:ascii="Times New Roman" w:hAnsi="Times New Roman"/>
          <w:bCs/>
          <w:sz w:val="24"/>
          <w:szCs w:val="24"/>
          <w:lang w:eastAsia="ar-SA"/>
        </w:rPr>
        <w:t>;</w:t>
      </w:r>
    </w:p>
    <w:p w:rsidR="00B9282F" w:rsidRPr="0061782A" w:rsidRDefault="00862DB3" w:rsidP="00AB7401">
      <w:pPr>
        <w:tabs>
          <w:tab w:val="num" w:pos="1276"/>
        </w:tabs>
        <w:ind w:firstLine="709"/>
        <w:jc w:val="both"/>
        <w:rPr>
          <w:rFonts w:ascii="Times New Roman" w:hAnsi="Times New Roman"/>
          <w:bCs/>
          <w:sz w:val="24"/>
          <w:szCs w:val="24"/>
          <w:lang w:eastAsia="ar-SA"/>
        </w:rPr>
      </w:pPr>
      <w:r w:rsidRPr="0061782A">
        <w:rPr>
          <w:rFonts w:ascii="Times New Roman" w:hAnsi="Times New Roman"/>
          <w:bCs/>
          <w:sz w:val="24"/>
          <w:szCs w:val="24"/>
          <w:lang w:eastAsia="ar-SA"/>
        </w:rPr>
        <w:t xml:space="preserve">4) зона </w:t>
      </w:r>
      <w:r w:rsidR="00B9282F" w:rsidRPr="0061782A">
        <w:rPr>
          <w:rFonts w:ascii="Times New Roman" w:hAnsi="Times New Roman"/>
          <w:bCs/>
          <w:sz w:val="24"/>
          <w:szCs w:val="24"/>
          <w:lang w:eastAsia="ar-SA"/>
        </w:rPr>
        <w:t>сохранения и развития природных территорий (Р-</w:t>
      </w:r>
      <w:r w:rsidRPr="0061782A">
        <w:rPr>
          <w:rFonts w:ascii="Times New Roman" w:hAnsi="Times New Roman"/>
          <w:bCs/>
          <w:sz w:val="24"/>
          <w:szCs w:val="24"/>
          <w:lang w:eastAsia="ar-SA"/>
        </w:rPr>
        <w:t>4</w:t>
      </w:r>
      <w:r w:rsidR="00B9282F" w:rsidRPr="0061782A">
        <w:rPr>
          <w:rFonts w:ascii="Times New Roman" w:hAnsi="Times New Roman"/>
          <w:bCs/>
          <w:sz w:val="24"/>
          <w:szCs w:val="24"/>
          <w:lang w:eastAsia="ar-SA"/>
        </w:rPr>
        <w:t>)</w:t>
      </w:r>
      <w:r w:rsidRPr="0061782A">
        <w:rPr>
          <w:rFonts w:ascii="Times New Roman" w:hAnsi="Times New Roman"/>
          <w:bCs/>
          <w:sz w:val="24"/>
          <w:szCs w:val="24"/>
          <w:lang w:eastAsia="ar-SA"/>
        </w:rPr>
        <w:t>;</w:t>
      </w:r>
    </w:p>
    <w:p w:rsidR="00B9282F" w:rsidRPr="0061782A" w:rsidRDefault="00862DB3" w:rsidP="00AB7401">
      <w:pPr>
        <w:autoSpaceDE w:val="0"/>
        <w:autoSpaceDN w:val="0"/>
        <w:adjustRightInd w:val="0"/>
        <w:ind w:firstLine="709"/>
        <w:jc w:val="both"/>
        <w:outlineLvl w:val="2"/>
        <w:rPr>
          <w:rFonts w:ascii="Times New Roman" w:hAnsi="Times New Roman"/>
          <w:sz w:val="24"/>
          <w:szCs w:val="24"/>
        </w:rPr>
      </w:pPr>
      <w:r w:rsidRPr="0061782A">
        <w:rPr>
          <w:rFonts w:ascii="Times New Roman" w:hAnsi="Times New Roman"/>
          <w:sz w:val="24"/>
          <w:szCs w:val="24"/>
        </w:rPr>
        <w:t>5) зона</w:t>
      </w:r>
      <w:r w:rsidR="00B9282F" w:rsidRPr="0061782A">
        <w:rPr>
          <w:rFonts w:ascii="Times New Roman" w:hAnsi="Times New Roman"/>
          <w:sz w:val="24"/>
          <w:szCs w:val="24"/>
        </w:rPr>
        <w:t xml:space="preserve"> рекреационного строительства </w:t>
      </w:r>
      <w:r w:rsidR="00B9282F" w:rsidRPr="0061782A">
        <w:rPr>
          <w:rFonts w:ascii="Times New Roman" w:hAnsi="Times New Roman"/>
          <w:bCs/>
          <w:sz w:val="24"/>
          <w:szCs w:val="24"/>
        </w:rPr>
        <w:t>(Р-5</w:t>
      </w:r>
      <w:r w:rsidRPr="0061782A">
        <w:rPr>
          <w:rFonts w:ascii="Times New Roman" w:hAnsi="Times New Roman"/>
          <w:bCs/>
          <w:sz w:val="24"/>
          <w:szCs w:val="24"/>
        </w:rPr>
        <w:t>);</w:t>
      </w:r>
    </w:p>
    <w:p w:rsidR="00B9282F" w:rsidRPr="0061782A" w:rsidRDefault="00862DB3" w:rsidP="00AB7401">
      <w:pPr>
        <w:tabs>
          <w:tab w:val="num" w:pos="0"/>
        </w:tabs>
        <w:ind w:firstLine="709"/>
        <w:jc w:val="both"/>
        <w:rPr>
          <w:rFonts w:ascii="Times New Roman" w:hAnsi="Times New Roman"/>
          <w:bCs/>
          <w:sz w:val="24"/>
          <w:szCs w:val="24"/>
          <w:lang w:eastAsia="ar-SA"/>
        </w:rPr>
      </w:pPr>
      <w:r w:rsidRPr="0061782A">
        <w:rPr>
          <w:rFonts w:ascii="Times New Roman" w:hAnsi="Times New Roman"/>
          <w:bCs/>
          <w:sz w:val="24"/>
          <w:szCs w:val="24"/>
          <w:lang w:eastAsia="ar-SA"/>
        </w:rPr>
        <w:t>6) зона</w:t>
      </w:r>
      <w:r w:rsidR="00B9282F" w:rsidRPr="0061782A">
        <w:rPr>
          <w:rFonts w:ascii="Times New Roman" w:hAnsi="Times New Roman"/>
          <w:bCs/>
          <w:sz w:val="24"/>
          <w:szCs w:val="24"/>
          <w:lang w:eastAsia="ar-SA"/>
        </w:rPr>
        <w:t xml:space="preserve"> природных ландшафтов (Р-6)</w:t>
      </w:r>
      <w:r w:rsidRPr="0061782A">
        <w:rPr>
          <w:rFonts w:ascii="Times New Roman" w:hAnsi="Times New Roman"/>
          <w:bCs/>
          <w:sz w:val="24"/>
          <w:szCs w:val="24"/>
          <w:lang w:eastAsia="ar-SA"/>
        </w:rPr>
        <w:t>.</w:t>
      </w:r>
    </w:p>
    <w:p w:rsidR="00B9282F" w:rsidRPr="0061782A" w:rsidRDefault="005C7DBC" w:rsidP="00AB7401">
      <w:pPr>
        <w:autoSpaceDE w:val="0"/>
        <w:autoSpaceDN w:val="0"/>
        <w:adjustRightInd w:val="0"/>
        <w:ind w:firstLine="709"/>
        <w:jc w:val="both"/>
        <w:outlineLvl w:val="2"/>
        <w:rPr>
          <w:rFonts w:ascii="Times New Roman" w:hAnsi="Times New Roman"/>
          <w:sz w:val="24"/>
          <w:szCs w:val="24"/>
        </w:rPr>
      </w:pPr>
      <w:r w:rsidRPr="0061782A">
        <w:rPr>
          <w:rFonts w:ascii="Times New Roman" w:hAnsi="Times New Roman"/>
          <w:sz w:val="24"/>
          <w:szCs w:val="24"/>
        </w:rPr>
        <w:t>6. Зоны специального назначения:</w:t>
      </w:r>
    </w:p>
    <w:p w:rsidR="00B9282F" w:rsidRPr="0061782A" w:rsidRDefault="005C7DBC" w:rsidP="00AB7401">
      <w:pPr>
        <w:tabs>
          <w:tab w:val="num" w:pos="0"/>
        </w:tabs>
        <w:ind w:firstLine="709"/>
        <w:jc w:val="both"/>
        <w:rPr>
          <w:rFonts w:ascii="Times New Roman" w:hAnsi="Times New Roman"/>
          <w:bCs/>
          <w:sz w:val="24"/>
          <w:szCs w:val="24"/>
          <w:lang w:eastAsia="ar-SA"/>
        </w:rPr>
      </w:pPr>
      <w:r w:rsidRPr="0061782A">
        <w:rPr>
          <w:rFonts w:ascii="Times New Roman" w:hAnsi="Times New Roman"/>
          <w:bCs/>
          <w:sz w:val="24"/>
          <w:szCs w:val="24"/>
          <w:lang w:eastAsia="ar-SA"/>
        </w:rPr>
        <w:t xml:space="preserve">1) зона </w:t>
      </w:r>
      <w:r w:rsidR="00B9282F" w:rsidRPr="0061782A">
        <w:rPr>
          <w:rFonts w:ascii="Times New Roman" w:hAnsi="Times New Roman"/>
          <w:bCs/>
          <w:sz w:val="24"/>
          <w:szCs w:val="24"/>
          <w:lang w:eastAsia="ar-SA"/>
        </w:rPr>
        <w:t>режимных объектов (С-1)</w:t>
      </w:r>
      <w:r w:rsidRPr="0061782A">
        <w:rPr>
          <w:rFonts w:ascii="Times New Roman" w:hAnsi="Times New Roman"/>
          <w:bCs/>
          <w:sz w:val="24"/>
          <w:szCs w:val="24"/>
          <w:lang w:eastAsia="ar-SA"/>
        </w:rPr>
        <w:t>;</w:t>
      </w:r>
    </w:p>
    <w:p w:rsidR="00B9282F" w:rsidRPr="0061782A" w:rsidRDefault="005C7DBC" w:rsidP="00AB7401">
      <w:pPr>
        <w:keepNext/>
        <w:numPr>
          <w:ilvl w:val="2"/>
          <w:numId w:val="0"/>
        </w:numPr>
        <w:tabs>
          <w:tab w:val="left" w:pos="2268"/>
        </w:tabs>
        <w:ind w:firstLine="709"/>
        <w:jc w:val="both"/>
        <w:outlineLvl w:val="2"/>
        <w:rPr>
          <w:rFonts w:ascii="Times New Roman" w:hAnsi="Times New Roman"/>
          <w:bCs/>
          <w:sz w:val="24"/>
          <w:szCs w:val="24"/>
          <w:lang w:eastAsia="ar-SA"/>
        </w:rPr>
      </w:pPr>
      <w:r w:rsidRPr="0061782A">
        <w:rPr>
          <w:rFonts w:ascii="Times New Roman" w:hAnsi="Times New Roman"/>
          <w:bCs/>
          <w:sz w:val="24"/>
          <w:szCs w:val="24"/>
          <w:lang w:eastAsia="ar-SA"/>
        </w:rPr>
        <w:t>2) зона</w:t>
      </w:r>
      <w:r w:rsidR="00B9282F" w:rsidRPr="0061782A">
        <w:rPr>
          <w:rFonts w:ascii="Times New Roman" w:hAnsi="Times New Roman"/>
          <w:bCs/>
          <w:sz w:val="24"/>
          <w:szCs w:val="24"/>
          <w:lang w:eastAsia="ar-SA"/>
        </w:rPr>
        <w:t xml:space="preserve"> кладбищ, крематориев и иного ритуального обслуживания (С-2)</w:t>
      </w:r>
      <w:r w:rsidRPr="0061782A">
        <w:rPr>
          <w:rFonts w:ascii="Times New Roman" w:hAnsi="Times New Roman"/>
          <w:bCs/>
          <w:sz w:val="24"/>
          <w:szCs w:val="24"/>
          <w:lang w:eastAsia="ar-SA"/>
        </w:rPr>
        <w:t>;</w:t>
      </w:r>
    </w:p>
    <w:p w:rsidR="00B9282F" w:rsidRPr="0061782A" w:rsidRDefault="005C7DBC" w:rsidP="00AB7401">
      <w:pPr>
        <w:autoSpaceDE w:val="0"/>
        <w:autoSpaceDN w:val="0"/>
        <w:adjustRightInd w:val="0"/>
        <w:ind w:firstLine="709"/>
        <w:jc w:val="both"/>
        <w:rPr>
          <w:rFonts w:ascii="Times New Roman" w:hAnsi="Times New Roman"/>
          <w:bCs/>
          <w:sz w:val="24"/>
          <w:szCs w:val="24"/>
          <w:lang w:eastAsia="ar-SA"/>
        </w:rPr>
      </w:pPr>
      <w:r w:rsidRPr="0061782A">
        <w:rPr>
          <w:rFonts w:ascii="Times New Roman" w:hAnsi="Times New Roman"/>
          <w:bCs/>
          <w:sz w:val="24"/>
          <w:szCs w:val="24"/>
          <w:lang w:eastAsia="ar-SA"/>
        </w:rPr>
        <w:t>3) зона</w:t>
      </w:r>
      <w:r w:rsidR="00B9282F" w:rsidRPr="0061782A">
        <w:rPr>
          <w:rFonts w:ascii="Times New Roman" w:hAnsi="Times New Roman"/>
          <w:bCs/>
          <w:sz w:val="24"/>
          <w:szCs w:val="24"/>
          <w:lang w:eastAsia="ar-SA"/>
        </w:rPr>
        <w:t xml:space="preserve"> рекультивации территорий, используемых для </w:t>
      </w:r>
      <w:r w:rsidR="00B9282F" w:rsidRPr="0061782A">
        <w:rPr>
          <w:rFonts w:ascii="Times New Roman" w:eastAsiaTheme="minorHAnsi" w:hAnsi="Times New Roman"/>
          <w:sz w:val="24"/>
          <w:szCs w:val="24"/>
        </w:rPr>
        <w:t xml:space="preserve">размещения, хранения, захоронения, утилизации, накопления, обработки, обезвреживания отходов производства и потребления </w:t>
      </w:r>
      <w:r w:rsidR="00B9282F" w:rsidRPr="0061782A">
        <w:rPr>
          <w:rFonts w:ascii="Times New Roman" w:hAnsi="Times New Roman"/>
          <w:bCs/>
          <w:sz w:val="24"/>
          <w:szCs w:val="24"/>
          <w:lang w:eastAsia="ar-SA"/>
        </w:rPr>
        <w:t>(С-3)</w:t>
      </w:r>
      <w:r w:rsidRPr="0061782A">
        <w:rPr>
          <w:rFonts w:ascii="Times New Roman" w:hAnsi="Times New Roman"/>
          <w:bCs/>
          <w:sz w:val="24"/>
          <w:szCs w:val="24"/>
          <w:lang w:eastAsia="ar-SA"/>
        </w:rPr>
        <w:t>;</w:t>
      </w:r>
    </w:p>
    <w:p w:rsidR="00B9282F" w:rsidRPr="0061782A" w:rsidRDefault="005C7DBC" w:rsidP="00AB7401">
      <w:pPr>
        <w:pStyle w:val="af5"/>
        <w:spacing w:before="0"/>
        <w:ind w:firstLine="709"/>
        <w:rPr>
          <w:rFonts w:ascii="Times New Roman" w:hAnsi="Times New Roman" w:cs="Times New Roman"/>
          <w:bCs/>
          <w:lang w:eastAsia="ar-SA"/>
        </w:rPr>
      </w:pPr>
      <w:r w:rsidRPr="0061782A">
        <w:rPr>
          <w:rFonts w:ascii="Times New Roman" w:hAnsi="Times New Roman" w:cs="Times New Roman"/>
          <w:bCs/>
          <w:lang w:eastAsia="ar-SA"/>
        </w:rPr>
        <w:t>4) зона</w:t>
      </w:r>
      <w:r w:rsidR="00B9282F" w:rsidRPr="0061782A">
        <w:rPr>
          <w:rFonts w:ascii="Times New Roman" w:hAnsi="Times New Roman" w:cs="Times New Roman"/>
          <w:bCs/>
          <w:lang w:eastAsia="ar-SA"/>
        </w:rPr>
        <w:t xml:space="preserve"> насаждений специального назначения (С-4)</w:t>
      </w:r>
      <w:r w:rsidRPr="0061782A">
        <w:rPr>
          <w:rFonts w:ascii="Times New Roman" w:hAnsi="Times New Roman" w:cs="Times New Roman"/>
          <w:bCs/>
          <w:lang w:eastAsia="ar-SA"/>
        </w:rPr>
        <w:t>.</w:t>
      </w:r>
    </w:p>
    <w:p w:rsidR="005C7DBC" w:rsidRPr="0061782A" w:rsidRDefault="005C7DBC" w:rsidP="00AB7401">
      <w:pPr>
        <w:pStyle w:val="af5"/>
        <w:spacing w:before="0"/>
        <w:ind w:firstLine="709"/>
        <w:rPr>
          <w:rFonts w:ascii="Times New Roman" w:hAnsi="Times New Roman" w:cs="Times New Roman"/>
          <w:bCs/>
          <w:lang w:eastAsia="ar-SA"/>
        </w:rPr>
      </w:pPr>
      <w:r w:rsidRPr="0061782A">
        <w:rPr>
          <w:rFonts w:ascii="Times New Roman" w:hAnsi="Times New Roman" w:cs="Times New Roman"/>
          <w:bCs/>
          <w:lang w:eastAsia="ar-SA"/>
        </w:rPr>
        <w:t>7. Иные зоны:</w:t>
      </w:r>
    </w:p>
    <w:p w:rsidR="00B9282F" w:rsidRPr="0061782A" w:rsidRDefault="005C7DBC" w:rsidP="00AB7401">
      <w:pPr>
        <w:pStyle w:val="af5"/>
        <w:spacing w:before="0"/>
        <w:ind w:firstLine="709"/>
        <w:rPr>
          <w:rFonts w:ascii="Times New Roman" w:hAnsi="Times New Roman" w:cs="Times New Roman"/>
          <w:bCs/>
          <w:lang w:eastAsia="ar-SA"/>
        </w:rPr>
      </w:pPr>
      <w:r w:rsidRPr="0061782A">
        <w:rPr>
          <w:rFonts w:ascii="Times New Roman" w:hAnsi="Times New Roman" w:cs="Times New Roman"/>
          <w:bCs/>
          <w:lang w:eastAsia="ar-SA"/>
        </w:rPr>
        <w:t xml:space="preserve">1) зона </w:t>
      </w:r>
      <w:r w:rsidR="00B9282F" w:rsidRPr="0061782A">
        <w:rPr>
          <w:rFonts w:ascii="Times New Roman" w:eastAsia="Calibri" w:hAnsi="Times New Roman" w:cs="Times New Roman"/>
        </w:rPr>
        <w:t>реформирования территорий производственно-коммунального назначения в территории общественного и жилого назначения (ЗР-1)</w:t>
      </w:r>
      <w:r w:rsidRPr="0061782A">
        <w:rPr>
          <w:rFonts w:ascii="Times New Roman" w:eastAsia="Calibri" w:hAnsi="Times New Roman" w:cs="Times New Roman"/>
        </w:rPr>
        <w:t>;</w:t>
      </w:r>
    </w:p>
    <w:p w:rsidR="00A423B5" w:rsidRPr="0061782A" w:rsidRDefault="00AB7401" w:rsidP="00A423B5">
      <w:pPr>
        <w:autoSpaceDE w:val="0"/>
        <w:autoSpaceDN w:val="0"/>
        <w:adjustRightInd w:val="0"/>
        <w:ind w:firstLine="709"/>
        <w:jc w:val="both"/>
        <w:rPr>
          <w:rFonts w:ascii="Times New Roman" w:eastAsia="Calibri" w:hAnsi="Times New Roman"/>
          <w:sz w:val="24"/>
          <w:szCs w:val="24"/>
        </w:rPr>
      </w:pPr>
      <w:r w:rsidRPr="0061782A">
        <w:rPr>
          <w:rFonts w:ascii="Times New Roman" w:hAnsi="Times New Roman"/>
          <w:bCs/>
          <w:sz w:val="24"/>
          <w:szCs w:val="24"/>
          <w:lang w:eastAsia="ar-SA"/>
        </w:rPr>
        <w:t>2) </w:t>
      </w:r>
      <w:r w:rsidR="005C7DBC" w:rsidRPr="0061782A">
        <w:rPr>
          <w:rFonts w:ascii="Times New Roman" w:hAnsi="Times New Roman"/>
          <w:bCs/>
          <w:sz w:val="24"/>
          <w:szCs w:val="24"/>
          <w:lang w:eastAsia="ar-SA"/>
        </w:rPr>
        <w:t>зона</w:t>
      </w:r>
      <w:r w:rsidR="00B9282F" w:rsidRPr="0061782A">
        <w:rPr>
          <w:rFonts w:ascii="Times New Roman" w:hAnsi="Times New Roman"/>
          <w:bCs/>
          <w:sz w:val="24"/>
          <w:szCs w:val="24"/>
          <w:lang w:eastAsia="ar-SA"/>
        </w:rPr>
        <w:t xml:space="preserve"> </w:t>
      </w:r>
      <w:r w:rsidR="00B9282F" w:rsidRPr="0061782A">
        <w:rPr>
          <w:rFonts w:ascii="Times New Roman" w:eastAsia="Calibri" w:hAnsi="Times New Roman"/>
          <w:sz w:val="24"/>
          <w:szCs w:val="24"/>
        </w:rPr>
        <w:t xml:space="preserve">реформирования территорий </w:t>
      </w:r>
      <w:r w:rsidR="00B9282F" w:rsidRPr="0061782A">
        <w:rPr>
          <w:rFonts w:ascii="Times New Roman" w:eastAsiaTheme="minorHAnsi" w:hAnsi="Times New Roman"/>
          <w:sz w:val="24"/>
          <w:szCs w:val="24"/>
        </w:rPr>
        <w:t xml:space="preserve">сельскохозяйственного назначения </w:t>
      </w:r>
      <w:r w:rsidR="00B9282F" w:rsidRPr="0061782A">
        <w:rPr>
          <w:rFonts w:ascii="Times New Roman" w:eastAsia="Calibri" w:hAnsi="Times New Roman"/>
          <w:sz w:val="24"/>
          <w:szCs w:val="24"/>
        </w:rPr>
        <w:t>в территории жилого назначения (ЗР-2)</w:t>
      </w:r>
      <w:r w:rsidR="00A423B5" w:rsidRPr="0061782A">
        <w:rPr>
          <w:rFonts w:ascii="Times New Roman" w:eastAsia="Calibri" w:hAnsi="Times New Roman"/>
          <w:sz w:val="24"/>
          <w:szCs w:val="24"/>
        </w:rPr>
        <w:t>;</w:t>
      </w:r>
    </w:p>
    <w:p w:rsidR="00A423B5" w:rsidRPr="0061782A" w:rsidRDefault="00A423B5" w:rsidP="00A423B5">
      <w:pPr>
        <w:autoSpaceDE w:val="0"/>
        <w:autoSpaceDN w:val="0"/>
        <w:adjustRightInd w:val="0"/>
        <w:ind w:firstLine="709"/>
        <w:jc w:val="both"/>
        <w:rPr>
          <w:rFonts w:ascii="Times New Roman" w:eastAsia="Calibri" w:hAnsi="Times New Roman"/>
          <w:sz w:val="24"/>
          <w:szCs w:val="24"/>
        </w:rPr>
      </w:pPr>
      <w:r w:rsidRPr="0061782A">
        <w:rPr>
          <w:rFonts w:ascii="Times New Roman" w:eastAsia="Calibri" w:hAnsi="Times New Roman"/>
          <w:sz w:val="24"/>
          <w:szCs w:val="24"/>
        </w:rPr>
        <w:t xml:space="preserve">3) </w:t>
      </w:r>
      <w:r w:rsidRPr="0061782A">
        <w:rPr>
          <w:rFonts w:ascii="Times New Roman" w:hAnsi="Times New Roman"/>
          <w:bCs/>
          <w:sz w:val="24"/>
          <w:szCs w:val="24"/>
          <w:lang w:eastAsia="ar-SA"/>
        </w:rPr>
        <w:t xml:space="preserve">зона </w:t>
      </w:r>
      <w:r w:rsidRPr="0061782A">
        <w:rPr>
          <w:rFonts w:ascii="Times New Roman" w:eastAsia="Calibri" w:hAnsi="Times New Roman"/>
          <w:sz w:val="24"/>
          <w:szCs w:val="24"/>
        </w:rPr>
        <w:t>улично-дорожной сети (УДС).</w:t>
      </w:r>
    </w:p>
    <w:p w:rsidR="00257DC0" w:rsidRPr="0061782A" w:rsidRDefault="005C7DBC" w:rsidP="00AB7401">
      <w:pPr>
        <w:autoSpaceDE w:val="0"/>
        <w:autoSpaceDN w:val="0"/>
        <w:adjustRightInd w:val="0"/>
        <w:ind w:firstLine="709"/>
        <w:jc w:val="both"/>
        <w:rPr>
          <w:rFonts w:ascii="Times New Roman" w:eastAsia="Calibri" w:hAnsi="Times New Roman"/>
          <w:sz w:val="24"/>
          <w:szCs w:val="24"/>
        </w:rPr>
      </w:pPr>
      <w:r w:rsidRPr="0061782A">
        <w:rPr>
          <w:rFonts w:ascii="Times New Roman" w:hAnsi="Times New Roman"/>
          <w:sz w:val="24"/>
          <w:szCs w:val="24"/>
        </w:rPr>
        <w:t>8</w:t>
      </w:r>
      <w:r w:rsidR="005320BF" w:rsidRPr="0061782A">
        <w:rPr>
          <w:rFonts w:ascii="Times New Roman" w:hAnsi="Times New Roman"/>
          <w:sz w:val="24"/>
          <w:szCs w:val="24"/>
        </w:rPr>
        <w:t>.</w:t>
      </w:r>
      <w:r w:rsidRPr="0061782A">
        <w:rPr>
          <w:rFonts w:ascii="Times New Roman" w:hAnsi="Times New Roman"/>
          <w:sz w:val="24"/>
          <w:szCs w:val="24"/>
        </w:rPr>
        <w:t> </w:t>
      </w:r>
      <w:r w:rsidR="00257DC0" w:rsidRPr="0061782A">
        <w:rPr>
          <w:rFonts w:ascii="Times New Roman" w:hAnsi="Times New Roman"/>
          <w:sz w:val="24"/>
          <w:szCs w:val="24"/>
        </w:rPr>
        <w:t xml:space="preserve">В пределах территориальных зон могут устанавливаться </w:t>
      </w:r>
      <w:proofErr w:type="spellStart"/>
      <w:r w:rsidR="00257DC0" w:rsidRPr="0061782A">
        <w:rPr>
          <w:rFonts w:ascii="Times New Roman" w:hAnsi="Times New Roman"/>
          <w:sz w:val="24"/>
          <w:szCs w:val="24"/>
        </w:rPr>
        <w:t>подзоны</w:t>
      </w:r>
      <w:proofErr w:type="spellEnd"/>
      <w:r w:rsidR="00257DC0" w:rsidRPr="0061782A">
        <w:rPr>
          <w:rFonts w:ascii="Times New Roman" w:hAnsi="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5320BF" w:rsidRPr="0061782A" w:rsidRDefault="005C7DBC" w:rsidP="00CE75A0">
      <w:pPr>
        <w:pStyle w:val="af5"/>
        <w:spacing w:before="0"/>
        <w:ind w:firstLine="709"/>
        <w:rPr>
          <w:rFonts w:ascii="Times New Roman" w:hAnsi="Times New Roman" w:cs="Times New Roman"/>
        </w:rPr>
      </w:pPr>
      <w:r w:rsidRPr="0061782A">
        <w:rPr>
          <w:rFonts w:ascii="Times New Roman" w:hAnsi="Times New Roman" w:cs="Times New Roman"/>
        </w:rPr>
        <w:t>9</w:t>
      </w:r>
      <w:r w:rsidR="005320BF" w:rsidRPr="0061782A">
        <w:rPr>
          <w:rFonts w:ascii="Times New Roman" w:hAnsi="Times New Roman" w:cs="Times New Roman"/>
        </w:rPr>
        <w:t>.</w:t>
      </w:r>
      <w:r w:rsidRPr="0061782A">
        <w:rPr>
          <w:rFonts w:ascii="Times New Roman" w:hAnsi="Times New Roman" w:cs="Times New Roman"/>
        </w:rPr>
        <w:t> </w:t>
      </w:r>
      <w:r w:rsidR="005320BF" w:rsidRPr="0061782A">
        <w:rPr>
          <w:rFonts w:ascii="Times New Roman" w:hAnsi="Times New Roman" w:cs="Times New Roman"/>
        </w:rPr>
        <w:t xml:space="preserve">Границы территориальных зон </w:t>
      </w:r>
      <w:r w:rsidR="00E20685" w:rsidRPr="0061782A">
        <w:rPr>
          <w:rFonts w:ascii="Times New Roman" w:hAnsi="Times New Roman" w:cs="Times New Roman"/>
        </w:rPr>
        <w:t>устанавливаются в соответствии с требованиями Градостроительного кодекса Российской Федерации, в том числе с учетом функциональных зон</w:t>
      </w:r>
      <w:r w:rsidR="005320BF" w:rsidRPr="0061782A">
        <w:rPr>
          <w:rFonts w:ascii="Times New Roman" w:hAnsi="Times New Roman" w:cs="Times New Roman"/>
        </w:rPr>
        <w:t xml:space="preserve"> Генерального плана</w:t>
      </w:r>
      <w:r w:rsidR="0019016E" w:rsidRPr="0061782A">
        <w:rPr>
          <w:rFonts w:ascii="Times New Roman" w:hAnsi="Times New Roman" w:cs="Times New Roman"/>
        </w:rPr>
        <w:t xml:space="preserve"> города</w:t>
      </w:r>
      <w:r w:rsidR="00E20685" w:rsidRPr="0061782A">
        <w:rPr>
          <w:rFonts w:ascii="Times New Roman" w:hAnsi="Times New Roman" w:cs="Times New Roman"/>
        </w:rPr>
        <w:t>.</w:t>
      </w:r>
    </w:p>
    <w:p w:rsidR="00E20685" w:rsidRPr="0061782A" w:rsidRDefault="005C7DBC" w:rsidP="00CE75A0">
      <w:pPr>
        <w:pStyle w:val="ConsPlusNormal"/>
        <w:ind w:firstLine="709"/>
        <w:jc w:val="both"/>
        <w:rPr>
          <w:rFonts w:ascii="Times New Roman" w:hAnsi="Times New Roman" w:cs="Times New Roman"/>
          <w:sz w:val="24"/>
          <w:szCs w:val="24"/>
        </w:rPr>
      </w:pPr>
      <w:r w:rsidRPr="0061782A">
        <w:rPr>
          <w:rFonts w:ascii="Times New Roman" w:hAnsi="Times New Roman" w:cs="Times New Roman"/>
          <w:sz w:val="24"/>
          <w:szCs w:val="24"/>
        </w:rPr>
        <w:lastRenderedPageBreak/>
        <w:t>10</w:t>
      </w:r>
      <w:r w:rsidR="001153AF" w:rsidRPr="0061782A">
        <w:rPr>
          <w:rFonts w:ascii="Times New Roman" w:hAnsi="Times New Roman" w:cs="Times New Roman"/>
          <w:sz w:val="24"/>
          <w:szCs w:val="24"/>
        </w:rPr>
        <w:t>.</w:t>
      </w:r>
      <w:r w:rsidRPr="0061782A">
        <w:rPr>
          <w:rFonts w:ascii="Times New Roman" w:hAnsi="Times New Roman" w:cs="Times New Roman"/>
          <w:sz w:val="24"/>
          <w:szCs w:val="24"/>
        </w:rPr>
        <w:t> </w:t>
      </w:r>
      <w:r w:rsidR="00E20685" w:rsidRPr="0061782A">
        <w:rPr>
          <w:rFonts w:ascii="Times New Roman" w:hAnsi="Times New Roman" w:cs="Times New Roman"/>
          <w:sz w:val="24"/>
          <w:szCs w:val="24"/>
        </w:rPr>
        <w:t> Территориальные зоны имеют свою систему нумерации в целях облегчения ориентации пользователей Правил, состоящую из следующих элементов:</w:t>
      </w:r>
    </w:p>
    <w:p w:rsidR="00E20685" w:rsidRPr="0061782A" w:rsidRDefault="00E20685" w:rsidP="00CE75A0">
      <w:pPr>
        <w:pStyle w:val="ConsPlusNormal"/>
        <w:ind w:firstLine="709"/>
        <w:jc w:val="both"/>
        <w:rPr>
          <w:rFonts w:ascii="Times New Roman" w:hAnsi="Times New Roman" w:cs="Times New Roman"/>
          <w:sz w:val="24"/>
          <w:szCs w:val="24"/>
        </w:rPr>
      </w:pPr>
      <w:r w:rsidRPr="0061782A">
        <w:rPr>
          <w:rFonts w:ascii="Times New Roman" w:hAnsi="Times New Roman" w:cs="Times New Roman"/>
          <w:sz w:val="24"/>
          <w:szCs w:val="24"/>
        </w:rPr>
        <w:t xml:space="preserve">1) смешанного буквенно-цифрового наименования вида территориальной зоны в соответствии с частью </w:t>
      </w:r>
      <w:r w:rsidR="008D18EA" w:rsidRPr="0061782A">
        <w:rPr>
          <w:rFonts w:ascii="Times New Roman" w:hAnsi="Times New Roman" w:cs="Times New Roman"/>
          <w:sz w:val="24"/>
          <w:szCs w:val="24"/>
        </w:rPr>
        <w:t>2</w:t>
      </w:r>
      <w:r w:rsidRPr="0061782A">
        <w:rPr>
          <w:rFonts w:ascii="Times New Roman" w:hAnsi="Times New Roman" w:cs="Times New Roman"/>
          <w:sz w:val="24"/>
          <w:szCs w:val="24"/>
        </w:rPr>
        <w:t xml:space="preserve"> настоящей статьи;</w:t>
      </w:r>
    </w:p>
    <w:p w:rsidR="00E20685" w:rsidRPr="0061782A" w:rsidRDefault="00E20685" w:rsidP="00CE75A0">
      <w:pPr>
        <w:pStyle w:val="ConsPlusNormal"/>
        <w:ind w:firstLine="709"/>
        <w:jc w:val="both"/>
        <w:rPr>
          <w:rFonts w:ascii="Times New Roman" w:hAnsi="Times New Roman" w:cs="Times New Roman"/>
          <w:sz w:val="24"/>
          <w:szCs w:val="24"/>
        </w:rPr>
      </w:pPr>
      <w:r w:rsidRPr="0061782A">
        <w:rPr>
          <w:rFonts w:ascii="Times New Roman" w:hAnsi="Times New Roman" w:cs="Times New Roman"/>
          <w:sz w:val="24"/>
          <w:szCs w:val="24"/>
        </w:rPr>
        <w:t>2) цифрового обозначения внутригородского района города, отделенного от наименования вида территориальной зоны косой чертой;</w:t>
      </w:r>
    </w:p>
    <w:p w:rsidR="00E20685" w:rsidRPr="0061782A" w:rsidRDefault="00E20685" w:rsidP="00CE75A0">
      <w:pPr>
        <w:pStyle w:val="ConsPlusNormal"/>
        <w:ind w:firstLine="709"/>
        <w:jc w:val="both"/>
        <w:rPr>
          <w:rFonts w:ascii="Times New Roman" w:hAnsi="Times New Roman" w:cs="Times New Roman"/>
          <w:sz w:val="24"/>
          <w:szCs w:val="24"/>
        </w:rPr>
      </w:pPr>
      <w:r w:rsidRPr="0061782A">
        <w:rPr>
          <w:rFonts w:ascii="Times New Roman" w:hAnsi="Times New Roman" w:cs="Times New Roman"/>
          <w:sz w:val="24"/>
          <w:szCs w:val="24"/>
        </w:rPr>
        <w:t>3) индивидуального номера территориальной зоны, отделенного от цифрового обозначения внутригородского района косой чертой.</w:t>
      </w:r>
    </w:p>
    <w:p w:rsidR="00E20685" w:rsidRPr="0061782A" w:rsidRDefault="005C7DBC" w:rsidP="00CE75A0">
      <w:pPr>
        <w:pStyle w:val="ConsPlusNormal"/>
        <w:ind w:firstLine="709"/>
        <w:jc w:val="both"/>
        <w:rPr>
          <w:rFonts w:ascii="Times New Roman" w:hAnsi="Times New Roman" w:cs="Times New Roman"/>
          <w:sz w:val="24"/>
          <w:szCs w:val="24"/>
        </w:rPr>
      </w:pPr>
      <w:r w:rsidRPr="0061782A">
        <w:rPr>
          <w:rFonts w:ascii="Times New Roman" w:hAnsi="Times New Roman" w:cs="Times New Roman"/>
          <w:sz w:val="24"/>
          <w:szCs w:val="24"/>
        </w:rPr>
        <w:t>11</w:t>
      </w:r>
      <w:r w:rsidR="00E20685" w:rsidRPr="0061782A">
        <w:rPr>
          <w:rFonts w:ascii="Times New Roman" w:hAnsi="Times New Roman" w:cs="Times New Roman"/>
          <w:sz w:val="24"/>
          <w:szCs w:val="24"/>
        </w:rPr>
        <w:t xml:space="preserve">. Номер каждой территориальной зоны, как и </w:t>
      </w:r>
      <w:proofErr w:type="spellStart"/>
      <w:r w:rsidR="00E20685" w:rsidRPr="0061782A">
        <w:rPr>
          <w:rFonts w:ascii="Times New Roman" w:hAnsi="Times New Roman" w:cs="Times New Roman"/>
          <w:sz w:val="24"/>
          <w:szCs w:val="24"/>
        </w:rPr>
        <w:t>подзоны</w:t>
      </w:r>
      <w:proofErr w:type="spellEnd"/>
      <w:r w:rsidR="00E20685" w:rsidRPr="0061782A">
        <w:rPr>
          <w:rFonts w:ascii="Times New Roman" w:hAnsi="Times New Roman" w:cs="Times New Roman"/>
          <w:sz w:val="24"/>
          <w:szCs w:val="24"/>
        </w:rPr>
        <w:t>, является уникальным, указывается в градостроительном регламенте соответствующей территориальной зоны.</w:t>
      </w:r>
    </w:p>
    <w:p w:rsidR="005320BF" w:rsidRPr="0061782A" w:rsidRDefault="005C7DBC" w:rsidP="00CE75A0">
      <w:pPr>
        <w:pStyle w:val="af5"/>
        <w:spacing w:before="0"/>
        <w:ind w:firstLine="709"/>
        <w:rPr>
          <w:rFonts w:ascii="Times New Roman" w:hAnsi="Times New Roman" w:cs="Times New Roman"/>
        </w:rPr>
      </w:pPr>
      <w:r w:rsidRPr="0061782A">
        <w:rPr>
          <w:rFonts w:ascii="Times New Roman" w:hAnsi="Times New Roman" w:cs="Times New Roman"/>
        </w:rPr>
        <w:t>12</w:t>
      </w:r>
      <w:r w:rsidR="005320BF" w:rsidRPr="0061782A">
        <w:rPr>
          <w:rFonts w:ascii="Times New Roman" w:hAnsi="Times New Roman" w:cs="Times New Roman"/>
        </w:rPr>
        <w:t xml:space="preserve">. Для акваторий водных объектов территориальные зоны не установлены. </w:t>
      </w:r>
    </w:p>
    <w:p w:rsidR="00FD0EAC" w:rsidRPr="0061782A" w:rsidRDefault="00FD0EAC" w:rsidP="00CE75A0">
      <w:pPr>
        <w:pStyle w:val="af5"/>
        <w:spacing w:before="0"/>
        <w:ind w:firstLine="709"/>
        <w:rPr>
          <w:rFonts w:ascii="Times New Roman" w:hAnsi="Times New Roman" w:cs="Times New Roman"/>
        </w:rPr>
      </w:pPr>
    </w:p>
    <w:p w:rsidR="005320BF" w:rsidRPr="0061782A" w:rsidRDefault="005320BF" w:rsidP="00CE75A0">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740C36" w:rsidRPr="0061782A">
        <w:rPr>
          <w:rFonts w:ascii="Times New Roman" w:hAnsi="Times New Roman"/>
          <w:b/>
          <w:sz w:val="24"/>
          <w:szCs w:val="24"/>
          <w:lang w:eastAsia="ru-RU"/>
        </w:rPr>
        <w:t>24</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Зоны с особыми условиями использования территории,</w:t>
      </w:r>
      <w:r w:rsidR="00FD0F53" w:rsidRPr="0061782A">
        <w:rPr>
          <w:rFonts w:ascii="Times New Roman" w:hAnsi="Times New Roman"/>
          <w:sz w:val="24"/>
          <w:szCs w:val="24"/>
          <w:lang w:eastAsia="ru-RU"/>
        </w:rPr>
        <w:t xml:space="preserve"> </w:t>
      </w:r>
      <w:r w:rsidRPr="0061782A">
        <w:rPr>
          <w:rFonts w:ascii="Times New Roman" w:hAnsi="Times New Roman"/>
          <w:sz w:val="24"/>
          <w:szCs w:val="24"/>
          <w:lang w:eastAsia="ru-RU"/>
        </w:rPr>
        <w:t>установленные для города Владикавказа.</w:t>
      </w:r>
    </w:p>
    <w:p w:rsidR="006254B8" w:rsidRPr="0061782A" w:rsidRDefault="006254B8" w:rsidP="00CE75A0">
      <w:pPr>
        <w:ind w:firstLine="709"/>
        <w:jc w:val="both"/>
        <w:rPr>
          <w:rFonts w:ascii="Times New Roman" w:hAnsi="Times New Roman"/>
          <w:sz w:val="24"/>
          <w:szCs w:val="24"/>
          <w:lang w:eastAsia="ru-RU"/>
        </w:rPr>
      </w:pPr>
    </w:p>
    <w:p w:rsidR="005320BF" w:rsidRPr="0061782A" w:rsidRDefault="005320BF" w:rsidP="0059138E">
      <w:pPr>
        <w:pStyle w:val="af5"/>
        <w:spacing w:before="0"/>
        <w:ind w:firstLine="709"/>
        <w:rPr>
          <w:rFonts w:ascii="Times New Roman" w:hAnsi="Times New Roman" w:cs="Times New Roman"/>
        </w:rPr>
      </w:pPr>
      <w:bookmarkStart w:id="23" w:name="_Toc157247909"/>
      <w:r w:rsidRPr="0061782A">
        <w:rPr>
          <w:rFonts w:ascii="Times New Roman" w:hAnsi="Times New Roman" w:cs="Times New Roman"/>
        </w:rPr>
        <w:t xml:space="preserve">1. </w:t>
      </w:r>
      <w:r w:rsidR="0059138E" w:rsidRPr="0061782A">
        <w:rPr>
          <w:rFonts w:ascii="Times New Roman" w:hAnsi="Times New Roman"/>
        </w:rPr>
        <w:t xml:space="preserve">Зоны с особыми условиями использования территории отображаются на </w:t>
      </w:r>
      <w:r w:rsidR="00257DC0" w:rsidRPr="0061782A">
        <w:rPr>
          <w:rFonts w:ascii="Times New Roman" w:hAnsi="Times New Roman" w:cs="Times New Roman"/>
        </w:rPr>
        <w:t xml:space="preserve">карте </w:t>
      </w:r>
      <w:r w:rsidR="0059138E" w:rsidRPr="0061782A">
        <w:rPr>
          <w:rFonts w:ascii="Times New Roman" w:hAnsi="Times New Roman" w:cs="Times New Roman"/>
        </w:rPr>
        <w:t xml:space="preserve">границ населенного пункта "Город Владикавказ", зон с особыми условиями использования территорий, </w:t>
      </w:r>
      <w:r w:rsidR="0059138E" w:rsidRPr="0061782A">
        <w:rPr>
          <w:rFonts w:ascii="Times New Roman" w:eastAsiaTheme="minorHAnsi" w:hAnsi="Times New Roman" w:cs="Times New Roman"/>
        </w:rPr>
        <w:t>территорий объектов культурного наследия</w:t>
      </w:r>
      <w:r w:rsidR="0059138E" w:rsidRPr="0061782A">
        <w:rPr>
          <w:rFonts w:ascii="Times New Roman" w:hAnsi="Times New Roman"/>
        </w:rPr>
        <w:t>.</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2. Режим градостроительной деятельности в пределах указанных зон определяется законодательством Российской Федерации, Республики Северная Осетия - Алания, нормативными правовыми актами органов Администрации местного самоуправления.</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 xml:space="preserve">3. </w:t>
      </w:r>
      <w:proofErr w:type="gramStart"/>
      <w:r w:rsidRPr="0061782A">
        <w:rPr>
          <w:rFonts w:ascii="Times New Roman" w:hAnsi="Times New Roman" w:cs="Times New Roman"/>
        </w:rPr>
        <w:t xml:space="preserve">При нанесении на карты </w:t>
      </w:r>
      <w:r w:rsidR="00257DC0" w:rsidRPr="0061782A">
        <w:rPr>
          <w:rFonts w:ascii="Times New Roman" w:hAnsi="Times New Roman" w:cs="Times New Roman"/>
        </w:rPr>
        <w:t xml:space="preserve">границ зон с особыми условиями использования территорий, границ </w:t>
      </w:r>
      <w:r w:rsidR="00257DC0" w:rsidRPr="0061782A">
        <w:rPr>
          <w:rFonts w:ascii="Times New Roman" w:eastAsiaTheme="minorHAnsi" w:hAnsi="Times New Roman" w:cs="Times New Roman"/>
        </w:rPr>
        <w:t>территорий объектов культурного наследия</w:t>
      </w:r>
      <w:r w:rsidR="00257DC0" w:rsidRPr="0061782A">
        <w:rPr>
          <w:rFonts w:ascii="Times New Roman" w:hAnsi="Times New Roman" w:cs="Times New Roman"/>
        </w:rPr>
        <w:t xml:space="preserve"> </w:t>
      </w:r>
      <w:r w:rsidRPr="0061782A">
        <w:rPr>
          <w:rFonts w:ascii="Times New Roman" w:hAnsi="Times New Roman" w:cs="Times New Roman"/>
        </w:rPr>
        <w:t xml:space="preserve">указанных </w:t>
      </w:r>
      <w:r w:rsidR="00257DC0" w:rsidRPr="0061782A">
        <w:rPr>
          <w:rFonts w:ascii="Times New Roman" w:hAnsi="Times New Roman" w:cs="Times New Roman"/>
        </w:rPr>
        <w:t xml:space="preserve">в части 1 настоящей статьи границ </w:t>
      </w:r>
      <w:r w:rsidRPr="0061782A">
        <w:rPr>
          <w:rFonts w:ascii="Times New Roman" w:hAnsi="Times New Roman" w:cs="Times New Roman"/>
        </w:rPr>
        <w:t>необходимо руководствоваться имеющейся документацией с установлением и описанием границ указанных зон, а при е</w:t>
      </w:r>
      <w:r w:rsidR="0047384A" w:rsidRPr="0061782A">
        <w:rPr>
          <w:rFonts w:ascii="Times New Roman" w:hAnsi="Times New Roman" w:cs="Times New Roman"/>
        </w:rPr>
        <w:t>е</w:t>
      </w:r>
      <w:r w:rsidRPr="0061782A">
        <w:rPr>
          <w:rFonts w:ascii="Times New Roman" w:hAnsi="Times New Roman" w:cs="Times New Roman"/>
        </w:rPr>
        <w:t xml:space="preserve"> отсутствии руководствоваться нормативными правовыми актами, регулирующими режим градостроительной деятельности в пределах данных зон, в том случае, если таковые акты содержат прямые указания на</w:t>
      </w:r>
      <w:proofErr w:type="gramEnd"/>
      <w:r w:rsidRPr="0061782A">
        <w:rPr>
          <w:rFonts w:ascii="Times New Roman" w:hAnsi="Times New Roman" w:cs="Times New Roman"/>
        </w:rPr>
        <w:t xml:space="preserve"> способ установления границ указанных зон.</w:t>
      </w:r>
    </w:p>
    <w:bookmarkEnd w:id="23"/>
    <w:p w:rsidR="005320BF" w:rsidRPr="0061782A" w:rsidRDefault="005320BF" w:rsidP="00CE75A0">
      <w:pPr>
        <w:ind w:firstLine="709"/>
        <w:jc w:val="both"/>
        <w:rPr>
          <w:rFonts w:ascii="Times New Roman" w:hAnsi="Times New Roman"/>
          <w:sz w:val="24"/>
          <w:szCs w:val="24"/>
          <w:lang w:eastAsia="ru-RU"/>
        </w:rPr>
      </w:pPr>
    </w:p>
    <w:p w:rsidR="00740C36" w:rsidRPr="0061782A" w:rsidRDefault="00740C36" w:rsidP="00CE75A0">
      <w:pPr>
        <w:pageBreakBefore/>
        <w:jc w:val="center"/>
        <w:rPr>
          <w:rFonts w:ascii="Times New Roman" w:eastAsiaTheme="minorHAnsi" w:hAnsi="Times New Roman"/>
          <w:b/>
          <w:sz w:val="24"/>
          <w:szCs w:val="24"/>
          <w:u w:val="single"/>
        </w:rPr>
      </w:pPr>
      <w:r w:rsidRPr="0061782A">
        <w:rPr>
          <w:rFonts w:ascii="Times New Roman" w:eastAsiaTheme="minorHAnsi" w:hAnsi="Times New Roman"/>
          <w:b/>
          <w:sz w:val="24"/>
          <w:szCs w:val="24"/>
          <w:u w:val="single"/>
        </w:rPr>
        <w:lastRenderedPageBreak/>
        <w:t xml:space="preserve">РАЗДЕЛ </w:t>
      </w:r>
      <w:r w:rsidRPr="0061782A">
        <w:rPr>
          <w:rFonts w:ascii="Times New Roman" w:eastAsiaTheme="minorHAnsi" w:hAnsi="Times New Roman"/>
          <w:b/>
          <w:sz w:val="24"/>
          <w:szCs w:val="24"/>
          <w:u w:val="single"/>
          <w:lang w:val="en-US"/>
        </w:rPr>
        <w:t>III</w:t>
      </w:r>
      <w:r w:rsidRPr="0061782A">
        <w:rPr>
          <w:rFonts w:ascii="Times New Roman" w:eastAsiaTheme="minorHAnsi" w:hAnsi="Times New Roman"/>
          <w:b/>
          <w:sz w:val="24"/>
          <w:szCs w:val="24"/>
          <w:u w:val="single"/>
        </w:rPr>
        <w:t>. ГРАДОСТРОИТЕЛЬНЫЕ РЕГЛАМЕНТЫ.</w:t>
      </w:r>
    </w:p>
    <w:p w:rsidR="00740C36" w:rsidRPr="0061782A" w:rsidRDefault="00740C36" w:rsidP="00CE75A0">
      <w:pPr>
        <w:jc w:val="center"/>
        <w:rPr>
          <w:rFonts w:ascii="Times New Roman" w:hAnsi="Times New Roman"/>
          <w:b/>
          <w:sz w:val="24"/>
          <w:szCs w:val="24"/>
          <w:lang w:eastAsia="ru-RU"/>
        </w:rPr>
      </w:pPr>
    </w:p>
    <w:p w:rsidR="00740C36" w:rsidRPr="0061782A" w:rsidRDefault="00740C36" w:rsidP="00CE75A0">
      <w:pPr>
        <w:jc w:val="center"/>
        <w:rPr>
          <w:rFonts w:ascii="Times New Roman" w:eastAsiaTheme="minorHAnsi" w:hAnsi="Times New Roman"/>
          <w:b/>
          <w:sz w:val="24"/>
          <w:szCs w:val="24"/>
        </w:rPr>
      </w:pPr>
      <w:r w:rsidRPr="0061782A">
        <w:rPr>
          <w:rFonts w:ascii="Times New Roman" w:eastAsiaTheme="minorHAnsi" w:hAnsi="Times New Roman"/>
          <w:b/>
          <w:sz w:val="24"/>
          <w:szCs w:val="24"/>
        </w:rPr>
        <w:t>ГЛАВА 8. ГРАДОСТРОИТЕЛЬНЫЕ РЕГЛАМЕНТЫ</w:t>
      </w:r>
    </w:p>
    <w:p w:rsidR="00066313" w:rsidRPr="0061782A" w:rsidRDefault="00066313" w:rsidP="00CE75A0">
      <w:pPr>
        <w:ind w:firstLine="709"/>
        <w:jc w:val="both"/>
        <w:rPr>
          <w:rFonts w:ascii="Times New Roman" w:hAnsi="Times New Roman"/>
          <w:b/>
          <w:sz w:val="24"/>
          <w:szCs w:val="24"/>
          <w:lang w:eastAsia="ru-RU"/>
        </w:rPr>
      </w:pPr>
    </w:p>
    <w:p w:rsidR="00B63752" w:rsidRPr="0061782A" w:rsidRDefault="00B63752" w:rsidP="00B63752">
      <w:pPr>
        <w:autoSpaceDE w:val="0"/>
        <w:autoSpaceDN w:val="0"/>
        <w:adjustRightInd w:val="0"/>
        <w:ind w:firstLine="540"/>
        <w:jc w:val="both"/>
        <w:outlineLvl w:val="0"/>
        <w:rPr>
          <w:rFonts w:ascii="Times New Roman" w:eastAsiaTheme="minorHAnsi" w:hAnsi="Times New Roman"/>
          <w:b/>
          <w:bCs/>
          <w:sz w:val="24"/>
          <w:szCs w:val="24"/>
        </w:rPr>
      </w:pPr>
      <w:r w:rsidRPr="0061782A">
        <w:rPr>
          <w:rFonts w:ascii="Times New Roman" w:eastAsiaTheme="minorHAnsi" w:hAnsi="Times New Roman"/>
          <w:b/>
          <w:bCs/>
          <w:sz w:val="24"/>
          <w:szCs w:val="24"/>
        </w:rPr>
        <w:t>Статья 25. Общие положения о градостроительных регламентах</w:t>
      </w:r>
    </w:p>
    <w:p w:rsidR="00B63752" w:rsidRPr="0061782A" w:rsidRDefault="00B63752" w:rsidP="00B63752">
      <w:pPr>
        <w:autoSpaceDE w:val="0"/>
        <w:autoSpaceDN w:val="0"/>
        <w:adjustRightInd w:val="0"/>
        <w:jc w:val="both"/>
        <w:rPr>
          <w:rFonts w:ascii="Times New Roman" w:eastAsiaTheme="minorHAnsi" w:hAnsi="Times New Roman"/>
          <w:b/>
          <w:bCs/>
          <w:sz w:val="24"/>
          <w:szCs w:val="24"/>
        </w:rPr>
      </w:pPr>
    </w:p>
    <w:p w:rsidR="00994E4F" w:rsidRPr="0061782A" w:rsidRDefault="00B63752" w:rsidP="00994E4F">
      <w:pPr>
        <w:pStyle w:val="af5"/>
        <w:spacing w:before="0"/>
        <w:ind w:firstLine="709"/>
        <w:rPr>
          <w:rFonts w:ascii="Times New Roman" w:hAnsi="Times New Roman" w:cs="Times New Roman"/>
        </w:rPr>
      </w:pPr>
      <w:r w:rsidRPr="0061782A">
        <w:rPr>
          <w:rFonts w:ascii="Times New Roman" w:hAnsi="Times New Roman" w:cs="Times New Roman"/>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4E4F" w:rsidRPr="0061782A" w:rsidRDefault="00994E4F" w:rsidP="00994E4F">
      <w:pPr>
        <w:pStyle w:val="af5"/>
        <w:spacing w:before="0"/>
        <w:ind w:firstLine="709"/>
        <w:rPr>
          <w:rFonts w:ascii="Times New Roman" w:hAnsi="Times New Roman" w:cs="Times New Roman"/>
        </w:rPr>
      </w:pPr>
      <w:r w:rsidRPr="0061782A">
        <w:rPr>
          <w:rFonts w:ascii="Times New Roman" w:hAnsi="Times New Roman" w:cs="Times New Roman"/>
        </w:rPr>
        <w:t>2.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994E4F" w:rsidRPr="0061782A" w:rsidRDefault="00994E4F" w:rsidP="00994E4F">
      <w:pPr>
        <w:pStyle w:val="af5"/>
        <w:spacing w:before="0"/>
        <w:ind w:firstLine="709"/>
        <w:rPr>
          <w:rFonts w:ascii="Times New Roman" w:eastAsiaTheme="minorHAnsi" w:hAnsi="Times New Roman"/>
          <w:bCs/>
        </w:rPr>
      </w:pPr>
      <w:r w:rsidRPr="0061782A">
        <w:rPr>
          <w:rFonts w:ascii="Times New Roman" w:hAnsi="Times New Roman" w:cs="Times New Roman"/>
        </w:rPr>
        <w:t>3</w:t>
      </w:r>
      <w:r w:rsidR="00B63752" w:rsidRPr="0061782A">
        <w:rPr>
          <w:rFonts w:ascii="Times New Roman" w:eastAsiaTheme="minorHAnsi" w:hAnsi="Times New Roman"/>
          <w:bCs/>
        </w:rPr>
        <w:t>.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согласно Земельному кодексу Российской Федерации.</w:t>
      </w:r>
    </w:p>
    <w:p w:rsidR="00994E4F" w:rsidRPr="0061782A" w:rsidRDefault="00994E4F" w:rsidP="00994E4F">
      <w:pPr>
        <w:pStyle w:val="af5"/>
        <w:spacing w:before="0"/>
        <w:ind w:firstLine="709"/>
        <w:rPr>
          <w:rFonts w:ascii="Times New Roman" w:hAnsi="Times New Roman" w:cs="Times New Roman"/>
        </w:rPr>
      </w:pPr>
      <w:r w:rsidRPr="0061782A">
        <w:rPr>
          <w:rFonts w:ascii="Times New Roman" w:hAnsi="Times New Roman" w:cs="Times New Roman"/>
        </w:rPr>
        <w:t>4</w:t>
      </w:r>
      <w:r w:rsidR="00B63752" w:rsidRPr="0061782A">
        <w:rPr>
          <w:rFonts w:ascii="Times New Roman" w:hAnsi="Times New Roman" w:cs="Times New Roman"/>
        </w:rPr>
        <w:t>. Градостроительные регламенты устанавливаются для всех земель в границах городского округа, за исключением указанных в части 6 статьи 36 Градостроительного кодекса Российской Федерации.</w:t>
      </w:r>
    </w:p>
    <w:p w:rsidR="00212C11" w:rsidRPr="0061782A" w:rsidRDefault="00711ADB" w:rsidP="00212C11">
      <w:pPr>
        <w:pStyle w:val="af5"/>
        <w:spacing w:before="0"/>
        <w:ind w:firstLine="709"/>
        <w:rPr>
          <w:rFonts w:ascii="Times New Roman" w:eastAsiaTheme="minorHAnsi" w:hAnsi="Times New Roman"/>
          <w:bCs/>
        </w:rPr>
      </w:pPr>
      <w:r w:rsidRPr="0061782A">
        <w:rPr>
          <w:rFonts w:ascii="Times New Roman" w:eastAsiaTheme="minorHAnsi" w:hAnsi="Times New Roman"/>
          <w:bCs/>
        </w:rPr>
        <w:t xml:space="preserve"> </w:t>
      </w:r>
      <w:r w:rsidR="00994E4F" w:rsidRPr="0061782A">
        <w:rPr>
          <w:rFonts w:ascii="Times New Roman" w:eastAsiaTheme="minorHAnsi" w:hAnsi="Times New Roman"/>
          <w:bCs/>
        </w:rPr>
        <w:t>5</w:t>
      </w:r>
      <w:r w:rsidR="00B63752" w:rsidRPr="0061782A">
        <w:rPr>
          <w:rFonts w:ascii="Times New Roman" w:eastAsiaTheme="minorHAnsi" w:hAnsi="Times New Roman"/>
          <w:bCs/>
        </w:rPr>
        <w:t xml:space="preserve">. </w:t>
      </w:r>
      <w:proofErr w:type="gramStart"/>
      <w:r w:rsidR="00B63752" w:rsidRPr="0061782A">
        <w:rPr>
          <w:rFonts w:ascii="Times New Roman" w:eastAsiaTheme="minorHAnsi" w:hAnsi="Times New Roman"/>
          <w:bCs/>
        </w:rPr>
        <w:t>Порядок использования земельных участков, на которые в соответствии с действующим законодательством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согласно Градостроительному кодексу Российской Федерации.</w:t>
      </w:r>
      <w:proofErr w:type="gramEnd"/>
    </w:p>
    <w:p w:rsidR="00212C11" w:rsidRPr="0061782A" w:rsidRDefault="00212C11" w:rsidP="00CE75A0">
      <w:pPr>
        <w:pStyle w:val="af5"/>
        <w:spacing w:before="0"/>
        <w:ind w:firstLine="709"/>
        <w:rPr>
          <w:rFonts w:ascii="Times New Roman" w:eastAsiaTheme="minorHAnsi" w:hAnsi="Times New Roman"/>
          <w:bCs/>
        </w:rPr>
      </w:pPr>
      <w:r w:rsidRPr="0061782A">
        <w:rPr>
          <w:rFonts w:ascii="Times New Roman" w:eastAsiaTheme="minorHAnsi" w:hAnsi="Times New Roman"/>
          <w:bCs/>
        </w:rPr>
        <w:t xml:space="preserve">6. </w:t>
      </w:r>
      <w:r w:rsidR="00B63752" w:rsidRPr="0061782A">
        <w:rPr>
          <w:rFonts w:ascii="Times New Roman" w:eastAsiaTheme="minorHAnsi" w:hAnsi="Times New Roman"/>
          <w:bCs/>
        </w:rPr>
        <w:t>Земельные участки общего пользования, занятые площадями, улицами, проездами, автомобильными дорогами, набережными, скверами, бульварами, береговыми полосами водных объектов общего пользования, пляжами и другими линейными объектами, настоящими Правилами могут включаться в состав различных территориальных зон, а также могут быть частично вынесены за границы территориальных зон.</w:t>
      </w:r>
    </w:p>
    <w:p w:rsidR="005320BF" w:rsidRPr="0061782A" w:rsidRDefault="00212C11" w:rsidP="00CE75A0">
      <w:pPr>
        <w:pStyle w:val="af5"/>
        <w:spacing w:before="0"/>
        <w:ind w:firstLine="709"/>
        <w:rPr>
          <w:rFonts w:ascii="Times New Roman" w:hAnsi="Times New Roman" w:cs="Times New Roman"/>
        </w:rPr>
      </w:pPr>
      <w:r w:rsidRPr="0061782A">
        <w:rPr>
          <w:rFonts w:ascii="Times New Roman" w:eastAsiaTheme="minorHAnsi" w:hAnsi="Times New Roman"/>
          <w:bCs/>
        </w:rPr>
        <w:t>7</w:t>
      </w:r>
      <w:r w:rsidR="005320BF" w:rsidRPr="0061782A">
        <w:rPr>
          <w:rFonts w:ascii="Times New Roman" w:hAnsi="Times New Roman" w:cs="Times New Roman"/>
        </w:rPr>
        <w:t>. Градостроительные регламенты состоят из следующей информации, отображаемой в текстовой форме:</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1) перечень видов разреш</w:t>
      </w:r>
      <w:r w:rsidR="0047384A" w:rsidRPr="0061782A">
        <w:rPr>
          <w:rFonts w:ascii="Times New Roman" w:hAnsi="Times New Roman" w:cs="Times New Roman"/>
        </w:rPr>
        <w:t>е</w:t>
      </w:r>
      <w:r w:rsidRPr="0061782A">
        <w:rPr>
          <w:rFonts w:ascii="Times New Roman" w:hAnsi="Times New Roman" w:cs="Times New Roman"/>
        </w:rPr>
        <w:t>нного использования земельных участков и объектов капитального строительства;</w:t>
      </w:r>
    </w:p>
    <w:p w:rsidR="005320BF"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2) предельные (минимальные и (или) максимальные) размеры земельных участков и предельные параметры разреш</w:t>
      </w:r>
      <w:r w:rsidR="0047384A" w:rsidRPr="0061782A">
        <w:rPr>
          <w:rFonts w:ascii="Times New Roman" w:hAnsi="Times New Roman" w:cs="Times New Roman"/>
        </w:rPr>
        <w:t>е</w:t>
      </w:r>
      <w:r w:rsidRPr="0061782A">
        <w:rPr>
          <w:rFonts w:ascii="Times New Roman" w:hAnsi="Times New Roman" w:cs="Times New Roman"/>
        </w:rPr>
        <w:t>нного строительства, реконструкции объектов капитального строительства;</w:t>
      </w:r>
    </w:p>
    <w:p w:rsidR="00376244" w:rsidRPr="0061782A" w:rsidRDefault="005320BF" w:rsidP="00CE75A0">
      <w:pPr>
        <w:pStyle w:val="af5"/>
        <w:spacing w:before="0"/>
        <w:ind w:firstLine="709"/>
        <w:rPr>
          <w:rFonts w:ascii="Times New Roman" w:hAnsi="Times New Roman" w:cs="Times New Roman"/>
        </w:rPr>
      </w:pPr>
      <w:r w:rsidRPr="0061782A">
        <w:rPr>
          <w:rFonts w:ascii="Times New Roman" w:hAnsi="Times New Roman" w:cs="Times New Roman"/>
        </w:rPr>
        <w:t>3) ограничения видов использования земельных участков и объектов капитального строительства, устанавливаемые в соответствии с законод</w:t>
      </w:r>
      <w:r w:rsidR="00376244" w:rsidRPr="0061782A">
        <w:rPr>
          <w:rFonts w:ascii="Times New Roman" w:hAnsi="Times New Roman" w:cs="Times New Roman"/>
        </w:rPr>
        <w:t>ательством Российской Федерации;</w:t>
      </w:r>
    </w:p>
    <w:p w:rsidR="00376244" w:rsidRPr="0061782A" w:rsidRDefault="00376244" w:rsidP="00CE75A0">
      <w:pPr>
        <w:pStyle w:val="af5"/>
        <w:spacing w:before="0"/>
        <w:ind w:firstLine="709"/>
        <w:rPr>
          <w:rFonts w:ascii="Times New Roman" w:hAnsi="Times New Roman" w:cs="Times New Roman"/>
        </w:rPr>
      </w:pPr>
      <w:r w:rsidRPr="0061782A">
        <w:rPr>
          <w:rFonts w:ascii="Times New Roman" w:eastAsiaTheme="minorHAnsi" w:hAnsi="Times New Roman" w:cs="Times New Roman"/>
          <w:bCs/>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D06FD2" w:rsidRPr="0061782A" w:rsidRDefault="00D06FD2" w:rsidP="00CE75A0">
      <w:pPr>
        <w:pStyle w:val="af5"/>
        <w:spacing w:before="0"/>
        <w:ind w:firstLine="709"/>
        <w:rPr>
          <w:rFonts w:ascii="Times New Roman" w:hAnsi="Times New Roman" w:cs="Times New Roman"/>
        </w:rPr>
      </w:pPr>
    </w:p>
    <w:p w:rsidR="006E320F" w:rsidRPr="0061782A" w:rsidRDefault="00847FA6" w:rsidP="006E320F">
      <w:pPr>
        <w:autoSpaceDE w:val="0"/>
        <w:autoSpaceDN w:val="0"/>
        <w:adjustRightInd w:val="0"/>
        <w:ind w:firstLine="540"/>
        <w:jc w:val="both"/>
        <w:outlineLvl w:val="0"/>
        <w:rPr>
          <w:rFonts w:ascii="Times New Roman" w:eastAsiaTheme="minorHAnsi" w:hAnsi="Times New Roman"/>
          <w:b/>
          <w:bCs/>
          <w:sz w:val="24"/>
          <w:szCs w:val="24"/>
        </w:rPr>
      </w:pPr>
      <w:r w:rsidRPr="0061782A">
        <w:rPr>
          <w:rFonts w:ascii="Times New Roman" w:eastAsiaTheme="minorHAnsi" w:hAnsi="Times New Roman"/>
          <w:b/>
          <w:bCs/>
          <w:sz w:val="24"/>
          <w:szCs w:val="24"/>
        </w:rPr>
        <w:lastRenderedPageBreak/>
        <w:t>Статья 26</w:t>
      </w:r>
      <w:r w:rsidR="006E320F" w:rsidRPr="0061782A">
        <w:rPr>
          <w:rFonts w:ascii="Times New Roman" w:eastAsiaTheme="minorHAnsi" w:hAnsi="Times New Roman"/>
          <w:b/>
          <w:bCs/>
          <w:sz w:val="24"/>
          <w:szCs w:val="24"/>
        </w:rPr>
        <w:t xml:space="preserve">. Общие положения о видах разрешенного использования земельных участков и объектов капитального строительства. </w:t>
      </w:r>
    </w:p>
    <w:p w:rsidR="006E320F" w:rsidRPr="0061782A" w:rsidRDefault="006E320F" w:rsidP="006E320F">
      <w:pPr>
        <w:autoSpaceDE w:val="0"/>
        <w:autoSpaceDN w:val="0"/>
        <w:adjustRightInd w:val="0"/>
        <w:jc w:val="both"/>
        <w:rPr>
          <w:rFonts w:ascii="Times New Roman" w:eastAsiaTheme="minorHAnsi" w:hAnsi="Times New Roman"/>
          <w:b/>
          <w:bCs/>
          <w:sz w:val="24"/>
          <w:szCs w:val="24"/>
        </w:rPr>
      </w:pPr>
    </w:p>
    <w:p w:rsidR="00847FA6" w:rsidRPr="0061782A" w:rsidRDefault="006E320F" w:rsidP="00847FA6">
      <w:pPr>
        <w:autoSpaceDE w:val="0"/>
        <w:autoSpaceDN w:val="0"/>
        <w:adjustRightInd w:val="0"/>
        <w:ind w:firstLine="540"/>
        <w:jc w:val="both"/>
        <w:rPr>
          <w:rFonts w:ascii="Times New Roman" w:eastAsiaTheme="minorHAnsi" w:hAnsi="Times New Roman"/>
          <w:bCs/>
          <w:sz w:val="24"/>
          <w:szCs w:val="24"/>
        </w:rPr>
      </w:pPr>
      <w:r w:rsidRPr="0061782A">
        <w:rPr>
          <w:rFonts w:ascii="Times New Roman" w:eastAsiaTheme="minorHAnsi" w:hAnsi="Times New Roman"/>
          <w:bCs/>
          <w:sz w:val="24"/>
          <w:szCs w:val="24"/>
        </w:rPr>
        <w:t xml:space="preserve">1. </w:t>
      </w:r>
      <w:proofErr w:type="gramStart"/>
      <w:r w:rsidRPr="0061782A">
        <w:rPr>
          <w:rFonts w:ascii="Times New Roman" w:eastAsiaTheme="minorHAnsi" w:hAnsi="Times New Roman"/>
          <w:bCs/>
          <w:sz w:val="24"/>
          <w:szCs w:val="24"/>
        </w:rPr>
        <w:t>Виды разрешенного использования земельных участков и объектов капитального строительства подразделяются на основные, условно разрешенные, вспомогательные согласно Градостроительному кодексу Российской Федерации.</w:t>
      </w:r>
      <w:proofErr w:type="gramEnd"/>
    </w:p>
    <w:p w:rsidR="00847FA6" w:rsidRPr="0061782A" w:rsidRDefault="00847FA6" w:rsidP="00847FA6">
      <w:pPr>
        <w:autoSpaceDE w:val="0"/>
        <w:autoSpaceDN w:val="0"/>
        <w:adjustRightInd w:val="0"/>
        <w:ind w:firstLine="540"/>
        <w:jc w:val="both"/>
        <w:rPr>
          <w:rFonts w:ascii="Times New Roman" w:hAnsi="Times New Roman"/>
          <w:sz w:val="24"/>
          <w:szCs w:val="24"/>
        </w:rPr>
      </w:pPr>
      <w:r w:rsidRPr="0061782A">
        <w:rPr>
          <w:rFonts w:ascii="Times New Roman" w:eastAsiaTheme="minorHAnsi" w:hAnsi="Times New Roman"/>
          <w:bCs/>
          <w:sz w:val="24"/>
          <w:szCs w:val="24"/>
        </w:rPr>
        <w:t>2</w:t>
      </w:r>
      <w:r w:rsidRPr="0061782A">
        <w:rPr>
          <w:rFonts w:ascii="Times New Roman" w:hAnsi="Times New Roman"/>
          <w:sz w:val="24"/>
          <w:szCs w:val="24"/>
        </w:rPr>
        <w:t xml:space="preserve">. </w:t>
      </w:r>
      <w:proofErr w:type="gramStart"/>
      <w:r w:rsidRPr="0061782A">
        <w:rPr>
          <w:rFonts w:ascii="Times New Roman" w:hAnsi="Times New Roman"/>
          <w:sz w:val="24"/>
          <w:szCs w:val="24"/>
        </w:rPr>
        <w:t xml:space="preserve">Основные виды разрешенного использования земельных участков и объектов капитального строительства выбираются для строительства самостоятельно без дополнительных разрешений и согласований правообладателями таких земельных участков, за исключением </w:t>
      </w:r>
      <w:r w:rsidRPr="0061782A">
        <w:rPr>
          <w:rFonts w:ascii="Times New Roman" w:eastAsiaTheme="minorHAnsi" w:hAnsi="Times New Roman"/>
          <w:sz w:val="24"/>
          <w:szCs w:val="24"/>
        </w:rPr>
        <w:t>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w:t>
      </w:r>
      <w:r w:rsidRPr="0061782A">
        <w:rPr>
          <w:rFonts w:ascii="Times New Roman" w:hAnsi="Times New Roman"/>
          <w:sz w:val="24"/>
          <w:szCs w:val="24"/>
        </w:rPr>
        <w:t>,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roofErr w:type="gramEnd"/>
    </w:p>
    <w:p w:rsidR="00847FA6" w:rsidRPr="0061782A" w:rsidRDefault="00847FA6" w:rsidP="00847FA6">
      <w:pPr>
        <w:autoSpaceDE w:val="0"/>
        <w:autoSpaceDN w:val="0"/>
        <w:adjustRightInd w:val="0"/>
        <w:ind w:firstLine="540"/>
        <w:jc w:val="both"/>
        <w:rPr>
          <w:rFonts w:ascii="Times New Roman" w:hAnsi="Times New Roman"/>
          <w:sz w:val="24"/>
          <w:szCs w:val="24"/>
        </w:rPr>
      </w:pPr>
      <w:r w:rsidRPr="0061782A">
        <w:rPr>
          <w:rFonts w:ascii="Times New Roman" w:hAnsi="Times New Roman"/>
          <w:sz w:val="24"/>
          <w:szCs w:val="24"/>
        </w:rPr>
        <w:t xml:space="preserve">3. </w:t>
      </w:r>
      <w:proofErr w:type="gramStart"/>
      <w:r w:rsidRPr="0061782A">
        <w:rPr>
          <w:rFonts w:ascii="Times New Roman" w:hAnsi="Times New Roman"/>
          <w:sz w:val="24"/>
          <w:szCs w:val="24"/>
        </w:rPr>
        <w:t>Условно разрешенные виды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могут быть применены только после получения соответствующего разрешения на условно разрешенный вид использования после проведения публичных слушаний, проводимых в соответствии с положением, принятым решением Собрания представителей г. Владикавказа, в соответствии с частью 6 статьи 37 и статьей 39 Градостроительного кодекса Российской Федерации и</w:t>
      </w:r>
      <w:proofErr w:type="gramEnd"/>
      <w:r w:rsidRPr="0061782A">
        <w:rPr>
          <w:rFonts w:ascii="Times New Roman" w:hAnsi="Times New Roman"/>
          <w:sz w:val="24"/>
          <w:szCs w:val="24"/>
        </w:rPr>
        <w:t xml:space="preserve"> в соответствии со статьей 8 Правил.</w:t>
      </w:r>
    </w:p>
    <w:p w:rsidR="00847FA6" w:rsidRPr="0061782A" w:rsidRDefault="00847FA6" w:rsidP="00847FA6">
      <w:pPr>
        <w:autoSpaceDE w:val="0"/>
        <w:autoSpaceDN w:val="0"/>
        <w:adjustRightInd w:val="0"/>
        <w:ind w:firstLine="540"/>
        <w:jc w:val="both"/>
        <w:rPr>
          <w:rFonts w:ascii="Times New Roman" w:hAnsi="Times New Roman"/>
          <w:sz w:val="24"/>
          <w:szCs w:val="24"/>
        </w:rPr>
      </w:pPr>
      <w:r w:rsidRPr="0061782A">
        <w:rPr>
          <w:rFonts w:ascii="Times New Roman" w:hAnsi="Times New Roman"/>
          <w:sz w:val="24"/>
          <w:szCs w:val="24"/>
        </w:rPr>
        <w:t xml:space="preserve">4. Вспомогательные виды разрешенного использования земельных участков и объектов капитального строительства могут быть применены правообладателями таких участков самостоятельно без дополнительных разрешений и согласований только при наличии на данном участке вида использования, отнесенного </w:t>
      </w:r>
      <w:proofErr w:type="gramStart"/>
      <w:r w:rsidRPr="0061782A">
        <w:rPr>
          <w:rFonts w:ascii="Times New Roman" w:hAnsi="Times New Roman"/>
          <w:sz w:val="24"/>
          <w:szCs w:val="24"/>
        </w:rPr>
        <w:t>к</w:t>
      </w:r>
      <w:proofErr w:type="gramEnd"/>
      <w:r w:rsidRPr="0061782A">
        <w:rPr>
          <w:rFonts w:ascii="Times New Roman" w:hAnsi="Times New Roman"/>
          <w:sz w:val="24"/>
          <w:szCs w:val="24"/>
        </w:rPr>
        <w:t xml:space="preserve"> соответствующим ос</w:t>
      </w:r>
      <w:r w:rsidR="00A44ACF" w:rsidRPr="0061782A">
        <w:rPr>
          <w:rFonts w:ascii="Times New Roman" w:hAnsi="Times New Roman"/>
          <w:sz w:val="24"/>
          <w:szCs w:val="24"/>
        </w:rPr>
        <w:t>новным или условно разрешенным.</w:t>
      </w:r>
    </w:p>
    <w:p w:rsidR="00A44ACF" w:rsidRPr="0061782A" w:rsidRDefault="00A44ACF" w:rsidP="006E320F">
      <w:pPr>
        <w:autoSpaceDE w:val="0"/>
        <w:autoSpaceDN w:val="0"/>
        <w:adjustRightInd w:val="0"/>
        <w:ind w:firstLine="540"/>
        <w:jc w:val="both"/>
        <w:rPr>
          <w:rFonts w:ascii="Times New Roman" w:eastAsiaTheme="minorHAnsi" w:hAnsi="Times New Roman"/>
          <w:bCs/>
          <w:sz w:val="24"/>
          <w:szCs w:val="24"/>
        </w:rPr>
      </w:pPr>
      <w:r w:rsidRPr="0061782A">
        <w:rPr>
          <w:rFonts w:ascii="Times New Roman" w:eastAsiaTheme="minorHAnsi" w:hAnsi="Times New Roman"/>
          <w:bCs/>
          <w:sz w:val="24"/>
          <w:szCs w:val="24"/>
        </w:rPr>
        <w:t xml:space="preserve">5. Вспомогательные виды разрешенного использования допустимы только в качестве </w:t>
      </w:r>
      <w:proofErr w:type="gramStart"/>
      <w:r w:rsidRPr="0061782A">
        <w:rPr>
          <w:rFonts w:ascii="Times New Roman" w:eastAsiaTheme="minorHAnsi" w:hAnsi="Times New Roman"/>
          <w:bCs/>
          <w:sz w:val="24"/>
          <w:szCs w:val="24"/>
        </w:rPr>
        <w:t>дополнительных</w:t>
      </w:r>
      <w:proofErr w:type="gramEnd"/>
      <w:r w:rsidRPr="0061782A">
        <w:rPr>
          <w:rFonts w:ascii="Times New Roman" w:eastAsiaTheme="minorHAnsi" w:hAnsi="Times New Roman"/>
          <w:bCs/>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 Выбор вспомогательного использования без выбора основного вида разрешенного использования не предусматривается.</w:t>
      </w:r>
    </w:p>
    <w:p w:rsidR="006E320F" w:rsidRPr="0061782A" w:rsidRDefault="00A44ACF" w:rsidP="006E320F">
      <w:pPr>
        <w:autoSpaceDE w:val="0"/>
        <w:autoSpaceDN w:val="0"/>
        <w:adjustRightInd w:val="0"/>
        <w:ind w:firstLine="540"/>
        <w:jc w:val="both"/>
        <w:rPr>
          <w:rFonts w:ascii="Times New Roman" w:eastAsiaTheme="minorHAnsi" w:hAnsi="Times New Roman"/>
          <w:bCs/>
          <w:sz w:val="24"/>
          <w:szCs w:val="24"/>
        </w:rPr>
      </w:pPr>
      <w:r w:rsidRPr="0061782A">
        <w:rPr>
          <w:rFonts w:ascii="Times New Roman" w:eastAsiaTheme="minorHAnsi" w:hAnsi="Times New Roman"/>
          <w:bCs/>
          <w:sz w:val="24"/>
          <w:szCs w:val="24"/>
        </w:rPr>
        <w:t>6</w:t>
      </w:r>
      <w:r w:rsidR="006E320F" w:rsidRPr="0061782A">
        <w:rPr>
          <w:rFonts w:ascii="Times New Roman" w:eastAsiaTheme="minorHAnsi" w:hAnsi="Times New Roman"/>
          <w:bCs/>
          <w:sz w:val="24"/>
          <w:szCs w:val="24"/>
        </w:rPr>
        <w:t>. Виды разрешенного использования земельных участков применительно к каждому виду территориальных зон устанавливаются настоящими Правилами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w:t>
      </w:r>
    </w:p>
    <w:p w:rsidR="006E320F" w:rsidRPr="0061782A" w:rsidRDefault="00A44ACF" w:rsidP="006E320F">
      <w:pPr>
        <w:autoSpaceDE w:val="0"/>
        <w:autoSpaceDN w:val="0"/>
        <w:adjustRightInd w:val="0"/>
        <w:ind w:firstLine="540"/>
        <w:jc w:val="both"/>
        <w:rPr>
          <w:rFonts w:ascii="Times New Roman" w:eastAsiaTheme="minorHAnsi" w:hAnsi="Times New Roman"/>
          <w:bCs/>
          <w:sz w:val="24"/>
          <w:szCs w:val="24"/>
        </w:rPr>
      </w:pPr>
      <w:r w:rsidRPr="0061782A">
        <w:rPr>
          <w:rFonts w:ascii="Times New Roman" w:eastAsiaTheme="minorHAnsi" w:hAnsi="Times New Roman"/>
          <w:bCs/>
          <w:sz w:val="24"/>
          <w:szCs w:val="24"/>
        </w:rPr>
        <w:t>7</w:t>
      </w:r>
      <w:r w:rsidR="006E320F" w:rsidRPr="0061782A">
        <w:rPr>
          <w:rFonts w:ascii="Times New Roman" w:eastAsiaTheme="minorHAnsi" w:hAnsi="Times New Roman"/>
          <w:bCs/>
          <w:sz w:val="24"/>
          <w:szCs w:val="24"/>
        </w:rPr>
        <w:t>. Содержание видов разрешенного использования допускает без отдельного указания в списке видов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если иное не предусмотрено законодательством Российской Федерации.</w:t>
      </w:r>
    </w:p>
    <w:p w:rsidR="006E320F" w:rsidRPr="0061782A" w:rsidRDefault="000436D3" w:rsidP="006E320F">
      <w:pPr>
        <w:autoSpaceDE w:val="0"/>
        <w:autoSpaceDN w:val="0"/>
        <w:adjustRightInd w:val="0"/>
        <w:ind w:firstLine="540"/>
        <w:jc w:val="both"/>
        <w:rPr>
          <w:rFonts w:ascii="Times New Roman" w:eastAsiaTheme="minorHAnsi" w:hAnsi="Times New Roman"/>
          <w:bCs/>
          <w:sz w:val="24"/>
          <w:szCs w:val="24"/>
        </w:rPr>
      </w:pPr>
      <w:r w:rsidRPr="0061782A">
        <w:rPr>
          <w:rFonts w:ascii="Times New Roman" w:eastAsiaTheme="minorHAnsi" w:hAnsi="Times New Roman"/>
          <w:bCs/>
          <w:sz w:val="24"/>
          <w:szCs w:val="24"/>
        </w:rPr>
        <w:t>8</w:t>
      </w:r>
      <w:r w:rsidR="006E320F" w:rsidRPr="0061782A">
        <w:rPr>
          <w:rFonts w:ascii="Times New Roman" w:eastAsiaTheme="minorHAnsi" w:hAnsi="Times New Roman"/>
          <w:bCs/>
          <w:sz w:val="24"/>
          <w:szCs w:val="24"/>
        </w:rPr>
        <w:t xml:space="preserve">. В границах </w:t>
      </w:r>
      <w:proofErr w:type="gramStart"/>
      <w:r w:rsidR="006E320F" w:rsidRPr="0061782A">
        <w:rPr>
          <w:rFonts w:ascii="Times New Roman" w:eastAsiaTheme="minorHAnsi" w:hAnsi="Times New Roman"/>
          <w:bCs/>
          <w:sz w:val="24"/>
          <w:szCs w:val="24"/>
        </w:rPr>
        <w:t>одного земельного участка допускается</w:t>
      </w:r>
      <w:proofErr w:type="gramEnd"/>
      <w:r w:rsidR="006E320F" w:rsidRPr="0061782A">
        <w:rPr>
          <w:rFonts w:ascii="Times New Roman" w:eastAsiaTheme="minorHAnsi" w:hAnsi="Times New Roman"/>
          <w:bCs/>
          <w:sz w:val="24"/>
          <w:szCs w:val="24"/>
        </w:rPr>
        <w:t xml:space="preserve"> с соблюдением градостроительных регламентов, строительных, экологических, санитарно-гигиенических, противопожарных и иных правил, нормативов размещение двух и более видов разрешенного использования земельного участка.</w:t>
      </w:r>
    </w:p>
    <w:p w:rsidR="006E320F" w:rsidRPr="0061782A" w:rsidRDefault="006E320F" w:rsidP="00D06FD2">
      <w:pPr>
        <w:autoSpaceDE w:val="0"/>
        <w:autoSpaceDN w:val="0"/>
        <w:adjustRightInd w:val="0"/>
        <w:ind w:firstLine="709"/>
        <w:jc w:val="both"/>
        <w:outlineLvl w:val="0"/>
        <w:rPr>
          <w:rFonts w:ascii="Times New Roman" w:eastAsiaTheme="minorHAnsi" w:hAnsi="Times New Roman"/>
          <w:b/>
          <w:bCs/>
          <w:sz w:val="22"/>
          <w:szCs w:val="22"/>
        </w:rPr>
      </w:pPr>
    </w:p>
    <w:p w:rsidR="00D06FD2" w:rsidRPr="0061782A" w:rsidRDefault="003E39BE" w:rsidP="00D06FD2">
      <w:pPr>
        <w:autoSpaceDE w:val="0"/>
        <w:autoSpaceDN w:val="0"/>
        <w:adjustRightInd w:val="0"/>
        <w:ind w:firstLine="709"/>
        <w:jc w:val="both"/>
        <w:outlineLvl w:val="0"/>
        <w:rPr>
          <w:rFonts w:ascii="Times New Roman" w:eastAsiaTheme="minorHAnsi" w:hAnsi="Times New Roman"/>
          <w:b/>
          <w:bCs/>
          <w:sz w:val="24"/>
          <w:szCs w:val="24"/>
        </w:rPr>
      </w:pPr>
      <w:r w:rsidRPr="0061782A">
        <w:rPr>
          <w:rFonts w:ascii="Times New Roman" w:eastAsiaTheme="minorHAnsi" w:hAnsi="Times New Roman"/>
          <w:b/>
          <w:bCs/>
          <w:sz w:val="24"/>
          <w:szCs w:val="24"/>
        </w:rPr>
        <w:t>Статья 27</w:t>
      </w:r>
      <w:r w:rsidR="00D06FD2" w:rsidRPr="0061782A">
        <w:rPr>
          <w:rFonts w:ascii="Times New Roman" w:eastAsiaTheme="minorHAnsi" w:hAnsi="Times New Roman"/>
          <w:b/>
          <w:bCs/>
          <w:sz w:val="24"/>
          <w:szCs w:val="24"/>
        </w:rPr>
        <w:t>. Общие положения о предельных (минимальных и (или) максимальных) размерах земельных участков и предельных параметрах разрешенного строительства, реконструкции объектов капитального строительства</w:t>
      </w:r>
    </w:p>
    <w:p w:rsidR="00D06FD2" w:rsidRPr="0061782A" w:rsidRDefault="00D06FD2" w:rsidP="00D06FD2">
      <w:pPr>
        <w:autoSpaceDE w:val="0"/>
        <w:autoSpaceDN w:val="0"/>
        <w:adjustRightInd w:val="0"/>
        <w:ind w:firstLine="709"/>
        <w:jc w:val="both"/>
        <w:rPr>
          <w:rFonts w:ascii="Times New Roman" w:eastAsiaTheme="minorHAnsi" w:hAnsi="Times New Roman"/>
          <w:sz w:val="24"/>
          <w:szCs w:val="24"/>
        </w:rPr>
      </w:pPr>
    </w:p>
    <w:p w:rsidR="00EA2301" w:rsidRPr="0061782A" w:rsidRDefault="00D06FD2" w:rsidP="00D06FD2">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lastRenderedPageBreak/>
        <w:t xml:space="preserve">1. </w:t>
      </w:r>
      <w:proofErr w:type="gramStart"/>
      <w:r w:rsidR="003E39BE" w:rsidRPr="0061782A">
        <w:rPr>
          <w:rFonts w:ascii="Times New Roman" w:hAnsi="Times New Roman"/>
          <w:sz w:val="24"/>
          <w:szCs w:val="24"/>
        </w:rPr>
        <w:t xml:space="preserve">Предельные (минимальные и (или) максимальные) размеры земельных участков (далее - предельные размеры) и предельные параметры разрешенного строительства, реконструкции объектов капитального строительства (далее – предельные параметры) могут устанавливаться применительно к отдельным </w:t>
      </w:r>
      <w:proofErr w:type="spellStart"/>
      <w:r w:rsidR="003E39BE" w:rsidRPr="0061782A">
        <w:rPr>
          <w:rFonts w:ascii="Times New Roman" w:hAnsi="Times New Roman"/>
          <w:sz w:val="24"/>
          <w:szCs w:val="24"/>
        </w:rPr>
        <w:t>подзонам</w:t>
      </w:r>
      <w:proofErr w:type="spellEnd"/>
      <w:r w:rsidR="003E39BE" w:rsidRPr="0061782A">
        <w:rPr>
          <w:rFonts w:ascii="Times New Roman" w:hAnsi="Times New Roman"/>
          <w:sz w:val="24"/>
          <w:szCs w:val="24"/>
        </w:rPr>
        <w:t xml:space="preserve">, выделенным в составе территориальных зон, или ко всем территориальным зонам, если в их составе не выделены </w:t>
      </w:r>
      <w:proofErr w:type="spellStart"/>
      <w:r w:rsidR="003E39BE" w:rsidRPr="0061782A">
        <w:rPr>
          <w:rFonts w:ascii="Times New Roman" w:hAnsi="Times New Roman"/>
          <w:sz w:val="24"/>
          <w:szCs w:val="24"/>
        </w:rPr>
        <w:t>подзоны</w:t>
      </w:r>
      <w:proofErr w:type="spellEnd"/>
      <w:r w:rsidR="003E39BE" w:rsidRPr="0061782A">
        <w:rPr>
          <w:rFonts w:ascii="Times New Roman" w:hAnsi="Times New Roman"/>
          <w:sz w:val="24"/>
          <w:szCs w:val="24"/>
        </w:rPr>
        <w:t>.</w:t>
      </w:r>
      <w:proofErr w:type="gramEnd"/>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hAnsi="Times New Roman"/>
          <w:sz w:val="24"/>
          <w:szCs w:val="24"/>
        </w:rPr>
        <w:t>2. Перечень предельных параметров, содержащихся в градостроительных регламентах, может дополняться по мере разработки проектов планировки отдельных территорий.</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3</w:t>
      </w:r>
      <w:r w:rsidR="00D06FD2" w:rsidRPr="0061782A">
        <w:rPr>
          <w:rFonts w:ascii="Times New Roman" w:eastAsiaTheme="minorHAnsi" w:hAnsi="Times New Roman"/>
          <w:sz w:val="24"/>
          <w:szCs w:val="24"/>
        </w:rPr>
        <w:t>. Максимальный процент застройки земельного участка.</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3</w:t>
      </w:r>
      <w:r w:rsidR="00D06FD2" w:rsidRPr="0061782A">
        <w:rPr>
          <w:rFonts w:ascii="Times New Roman" w:eastAsiaTheme="minorHAnsi" w:hAnsi="Times New Roman"/>
          <w:sz w:val="24"/>
          <w:szCs w:val="24"/>
        </w:rPr>
        <w:t>.1. Максимальный процент застройки земельного участка надземными частями зданий, строений, сооружений для отдельных видов разрешенного использования земельных участков и объектов капитального строительства установлен Правилами в составе градостроительного регламента каждой территориальной зоны.</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3</w:t>
      </w:r>
      <w:r w:rsidR="00D06FD2" w:rsidRPr="0061782A">
        <w:rPr>
          <w:rFonts w:ascii="Times New Roman" w:eastAsiaTheme="minorHAnsi" w:hAnsi="Times New Roman"/>
          <w:sz w:val="24"/>
          <w:szCs w:val="24"/>
        </w:rPr>
        <w:t>.2. Максимальный процент застройки земельного участка подземными частями зданий, строений, сооружений для всех видов разрешенного использования земельных участков и объектов капитального строительства в границах всех территориальных зон составляет 85% и может быть увеличен при подготовке документации по планировке территории.</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4</w:t>
      </w:r>
      <w:r w:rsidR="00D06FD2" w:rsidRPr="0061782A">
        <w:rPr>
          <w:rFonts w:ascii="Times New Roman" w:eastAsiaTheme="minorHAnsi" w:hAnsi="Times New Roman"/>
          <w:sz w:val="24"/>
          <w:szCs w:val="24"/>
        </w:rPr>
        <w:t>. Предельное количество этажей зданий, строений и сооружений.</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4</w:t>
      </w:r>
      <w:r w:rsidR="00D06FD2" w:rsidRPr="0061782A">
        <w:rPr>
          <w:rFonts w:ascii="Times New Roman" w:eastAsiaTheme="minorHAnsi" w:hAnsi="Times New Roman"/>
          <w:sz w:val="24"/>
          <w:szCs w:val="24"/>
        </w:rPr>
        <w:t>.1. Предельное количество надземных этажей зданий, строений и сооружений установлено настоящими Правилами в составе градостроительных регламентов каждой территориальной зоны.</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5</w:t>
      </w:r>
      <w:r w:rsidR="00D06FD2" w:rsidRPr="0061782A">
        <w:rPr>
          <w:rFonts w:ascii="Times New Roman" w:eastAsiaTheme="minorHAnsi" w:hAnsi="Times New Roman"/>
          <w:sz w:val="24"/>
          <w:szCs w:val="24"/>
        </w:rPr>
        <w:t>. Максимальная высота зданий, строений и сооружений на земельном участке.</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5</w:t>
      </w:r>
      <w:r w:rsidR="00D06FD2" w:rsidRPr="0061782A">
        <w:rPr>
          <w:rFonts w:ascii="Times New Roman" w:eastAsiaTheme="minorHAnsi" w:hAnsi="Times New Roman"/>
          <w:sz w:val="24"/>
          <w:szCs w:val="24"/>
        </w:rPr>
        <w:t xml:space="preserve">.1. Максимальная высота зданий, строений установлена настоящими Правилами в составе градостроительных регламентов каждой территориальной зоны в метрах по вертикали от проектной отметки земли до наивысшей точки </w:t>
      </w:r>
      <w:r w:rsidR="00D55E9B" w:rsidRPr="0061782A">
        <w:rPr>
          <w:rFonts w:ascii="Times New Roman" w:eastAsiaTheme="minorHAnsi" w:hAnsi="Times New Roman"/>
          <w:sz w:val="24"/>
          <w:szCs w:val="24"/>
        </w:rPr>
        <w:t xml:space="preserve">фасадной части здания, строения. </w:t>
      </w:r>
      <w:r w:rsidR="00D06FD2" w:rsidRPr="0061782A">
        <w:rPr>
          <w:rFonts w:ascii="Times New Roman" w:eastAsiaTheme="minorHAnsi" w:hAnsi="Times New Roman"/>
          <w:sz w:val="24"/>
          <w:szCs w:val="24"/>
        </w:rPr>
        <w:t>При этом</w:t>
      </w:r>
      <w:r w:rsidR="00DA4D7E" w:rsidRPr="0061782A">
        <w:rPr>
          <w:rFonts w:ascii="Times New Roman" w:eastAsiaTheme="minorHAnsi" w:hAnsi="Times New Roman"/>
          <w:sz w:val="24"/>
          <w:szCs w:val="24"/>
        </w:rPr>
        <w:t xml:space="preserve"> </w:t>
      </w:r>
      <w:r w:rsidR="00D06FD2" w:rsidRPr="0061782A">
        <w:rPr>
          <w:rFonts w:ascii="Times New Roman" w:eastAsiaTheme="minorHAnsi" w:hAnsi="Times New Roman"/>
          <w:sz w:val="24"/>
          <w:szCs w:val="24"/>
        </w:rPr>
        <w:t xml:space="preserve">проектная отметка земли определяется как минимальная из абсолютных проектных отметок поверхности </w:t>
      </w:r>
      <w:r w:rsidR="00D55E9B" w:rsidRPr="0061782A">
        <w:rPr>
          <w:rFonts w:ascii="Times New Roman" w:eastAsiaTheme="minorHAnsi" w:hAnsi="Times New Roman"/>
          <w:sz w:val="24"/>
          <w:szCs w:val="24"/>
        </w:rPr>
        <w:t>проезда для пожарных машин</w:t>
      </w:r>
      <w:r w:rsidR="00DA4D7E" w:rsidRPr="0061782A">
        <w:rPr>
          <w:rFonts w:ascii="Times New Roman" w:eastAsiaTheme="minorHAnsi" w:hAnsi="Times New Roman"/>
          <w:sz w:val="24"/>
          <w:szCs w:val="24"/>
        </w:rPr>
        <w:t>. П</w:t>
      </w:r>
      <w:r w:rsidR="00DA4D7E" w:rsidRPr="0061782A">
        <w:rPr>
          <w:rFonts w:ascii="Times New Roman" w:hAnsi="Times New Roman"/>
          <w:sz w:val="24"/>
          <w:szCs w:val="24"/>
        </w:rPr>
        <w:t xml:space="preserve">ри размещении здания, строения на участке с </w:t>
      </w:r>
      <w:proofErr w:type="gramStart"/>
      <w:r w:rsidR="00DA4D7E" w:rsidRPr="0061782A">
        <w:rPr>
          <w:rFonts w:ascii="Times New Roman" w:hAnsi="Times New Roman"/>
          <w:sz w:val="24"/>
          <w:szCs w:val="24"/>
        </w:rPr>
        <w:t>уклоном</w:t>
      </w:r>
      <w:proofErr w:type="gramEnd"/>
      <w:r w:rsidR="00DA4D7E" w:rsidRPr="0061782A">
        <w:rPr>
          <w:rFonts w:ascii="Times New Roman" w:hAnsi="Times New Roman"/>
          <w:sz w:val="24"/>
          <w:szCs w:val="24"/>
        </w:rPr>
        <w:t xml:space="preserve"> возможно определять максимальную высоту отдельно для каждой фасадной части здания, строения со стороны которой организуется проезд для пожарных машин с учетом соблюдения противопожарных требований</w:t>
      </w:r>
      <w:r w:rsidR="00D506AD" w:rsidRPr="0061782A">
        <w:rPr>
          <w:rFonts w:ascii="Times New Roman" w:hAnsi="Times New Roman"/>
          <w:sz w:val="24"/>
          <w:szCs w:val="24"/>
        </w:rPr>
        <w:t xml:space="preserve">. </w:t>
      </w:r>
      <w:r w:rsidR="00DA4D7E" w:rsidRPr="0061782A">
        <w:rPr>
          <w:rFonts w:ascii="Times New Roman" w:eastAsiaTheme="minorHAnsi" w:hAnsi="Times New Roman"/>
          <w:sz w:val="24"/>
          <w:szCs w:val="24"/>
        </w:rPr>
        <w:t xml:space="preserve"> </w:t>
      </w:r>
      <w:proofErr w:type="gramStart"/>
      <w:r w:rsidR="00D506AD" w:rsidRPr="0061782A">
        <w:rPr>
          <w:rFonts w:ascii="Times New Roman" w:eastAsiaTheme="minorHAnsi" w:hAnsi="Times New Roman"/>
          <w:sz w:val="24"/>
          <w:szCs w:val="24"/>
        </w:rPr>
        <w:t>Н</w:t>
      </w:r>
      <w:r w:rsidR="00DA4D7E" w:rsidRPr="0061782A">
        <w:rPr>
          <w:rFonts w:ascii="Times New Roman" w:eastAsiaTheme="minorHAnsi" w:hAnsi="Times New Roman"/>
          <w:sz w:val="24"/>
          <w:szCs w:val="24"/>
        </w:rPr>
        <w:t>аивысшая точка фасадной части определяется</w:t>
      </w:r>
      <w:r w:rsidR="00D506AD" w:rsidRPr="0061782A">
        <w:rPr>
          <w:rFonts w:ascii="Times New Roman" w:eastAsiaTheme="minorHAnsi" w:hAnsi="Times New Roman"/>
          <w:sz w:val="24"/>
          <w:szCs w:val="24"/>
        </w:rPr>
        <w:t xml:space="preserve"> по верхним частям элементов здания, строения без учета кровли, угол уклона которой менее 60</w:t>
      </w:r>
      <w:r w:rsidR="00D506AD" w:rsidRPr="0061782A">
        <w:rPr>
          <w:rFonts w:ascii="Times New Roman" w:eastAsiaTheme="minorHAnsi" w:hAnsi="Times New Roman"/>
          <w:sz w:val="24"/>
          <w:szCs w:val="24"/>
          <w:vertAlign w:val="superscript"/>
        </w:rPr>
        <w:t>0</w:t>
      </w:r>
      <w:r w:rsidR="00D506AD" w:rsidRPr="0061782A">
        <w:rPr>
          <w:rFonts w:ascii="Times New Roman" w:eastAsiaTheme="minorHAnsi" w:hAnsi="Times New Roman"/>
          <w:sz w:val="24"/>
          <w:szCs w:val="24"/>
        </w:rPr>
        <w:t>, а также инженерного оборудования в открытом исполнении; сквозных металлических конструкций в открытом исполнении, являющиеся частью здания или отдельно стоящие; антенн, вентиляционных шахт, дымовых труб, шпил</w:t>
      </w:r>
      <w:r w:rsidR="00DF7290" w:rsidRPr="0061782A">
        <w:rPr>
          <w:rFonts w:ascii="Times New Roman" w:eastAsiaTheme="minorHAnsi" w:hAnsi="Times New Roman"/>
          <w:sz w:val="24"/>
          <w:szCs w:val="24"/>
        </w:rPr>
        <w:t xml:space="preserve">ей </w:t>
      </w:r>
      <w:r w:rsidR="00D506AD" w:rsidRPr="0061782A">
        <w:rPr>
          <w:rFonts w:ascii="Times New Roman" w:eastAsiaTheme="minorHAnsi" w:hAnsi="Times New Roman"/>
          <w:sz w:val="24"/>
          <w:szCs w:val="24"/>
        </w:rPr>
        <w:t>и други</w:t>
      </w:r>
      <w:r w:rsidR="00DF7290" w:rsidRPr="0061782A">
        <w:rPr>
          <w:rFonts w:ascii="Times New Roman" w:eastAsiaTheme="minorHAnsi" w:hAnsi="Times New Roman"/>
          <w:sz w:val="24"/>
          <w:szCs w:val="24"/>
        </w:rPr>
        <w:t>х</w:t>
      </w:r>
      <w:r w:rsidR="00D506AD" w:rsidRPr="0061782A">
        <w:rPr>
          <w:rFonts w:ascii="Times New Roman" w:eastAsiaTheme="minorHAnsi" w:hAnsi="Times New Roman"/>
          <w:sz w:val="24"/>
          <w:szCs w:val="24"/>
        </w:rPr>
        <w:t xml:space="preserve"> нефункциональны</w:t>
      </w:r>
      <w:r w:rsidR="00DF7290" w:rsidRPr="0061782A">
        <w:rPr>
          <w:rFonts w:ascii="Times New Roman" w:eastAsiaTheme="minorHAnsi" w:hAnsi="Times New Roman"/>
          <w:sz w:val="24"/>
          <w:szCs w:val="24"/>
        </w:rPr>
        <w:t>х</w:t>
      </w:r>
      <w:r w:rsidR="00D506AD" w:rsidRPr="0061782A">
        <w:rPr>
          <w:rFonts w:ascii="Times New Roman" w:eastAsiaTheme="minorHAnsi" w:hAnsi="Times New Roman"/>
          <w:sz w:val="24"/>
          <w:szCs w:val="24"/>
        </w:rPr>
        <w:t xml:space="preserve"> архитектурны</w:t>
      </w:r>
      <w:r w:rsidR="00DF7290" w:rsidRPr="0061782A">
        <w:rPr>
          <w:rFonts w:ascii="Times New Roman" w:eastAsiaTheme="minorHAnsi" w:hAnsi="Times New Roman"/>
          <w:sz w:val="24"/>
          <w:szCs w:val="24"/>
        </w:rPr>
        <w:t>х</w:t>
      </w:r>
      <w:r w:rsidR="00D506AD" w:rsidRPr="0061782A">
        <w:rPr>
          <w:rFonts w:ascii="Times New Roman" w:eastAsiaTheme="minorHAnsi" w:hAnsi="Times New Roman"/>
          <w:sz w:val="24"/>
          <w:szCs w:val="24"/>
        </w:rPr>
        <w:t xml:space="preserve"> элемент</w:t>
      </w:r>
      <w:r w:rsidR="00DF7290" w:rsidRPr="0061782A">
        <w:rPr>
          <w:rFonts w:ascii="Times New Roman" w:eastAsiaTheme="minorHAnsi" w:hAnsi="Times New Roman"/>
          <w:sz w:val="24"/>
          <w:szCs w:val="24"/>
        </w:rPr>
        <w:t>ов</w:t>
      </w:r>
      <w:r w:rsidR="00D506AD" w:rsidRPr="0061782A">
        <w:rPr>
          <w:rFonts w:ascii="Times New Roman" w:eastAsiaTheme="minorHAnsi" w:hAnsi="Times New Roman"/>
          <w:sz w:val="24"/>
          <w:szCs w:val="24"/>
        </w:rPr>
        <w:t xml:space="preserve"> зданий, строений,</w:t>
      </w:r>
      <w:r w:rsidR="00DF7290" w:rsidRPr="0061782A">
        <w:rPr>
          <w:rFonts w:ascii="Times New Roman" w:eastAsiaTheme="minorHAnsi" w:hAnsi="Times New Roman"/>
          <w:sz w:val="24"/>
          <w:szCs w:val="24"/>
        </w:rPr>
        <w:t xml:space="preserve"> не являющихся частями эксплуатируемых помещений.</w:t>
      </w:r>
      <w:proofErr w:type="gramEnd"/>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6</w:t>
      </w:r>
      <w:r w:rsidR="00D06FD2" w:rsidRPr="0061782A">
        <w:rPr>
          <w:rFonts w:ascii="Times New Roman" w:eastAsiaTheme="minorHAnsi" w:hAnsi="Times New Roman"/>
          <w:sz w:val="24"/>
          <w:szCs w:val="24"/>
        </w:rPr>
        <w:t>. Минимальный процент озеленения земельного участка.</w:t>
      </w:r>
    </w:p>
    <w:p w:rsidR="00D06FD2" w:rsidRPr="0061782A" w:rsidRDefault="00EA2301" w:rsidP="00D06FD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6</w:t>
      </w:r>
      <w:r w:rsidR="00D06FD2" w:rsidRPr="0061782A">
        <w:rPr>
          <w:rFonts w:ascii="Times New Roman" w:eastAsiaTheme="minorHAnsi" w:hAnsi="Times New Roman"/>
          <w:sz w:val="24"/>
          <w:szCs w:val="24"/>
        </w:rPr>
        <w:t>.1. К озеленению земельного участка относятся части земельного участка, которые покрыты зелеными насаждениями (древесной, кустарниковой и травянистой растительностью).</w:t>
      </w:r>
    </w:p>
    <w:p w:rsidR="005320BF" w:rsidRPr="0061782A" w:rsidRDefault="005320BF" w:rsidP="00CE75A0">
      <w:pPr>
        <w:jc w:val="both"/>
        <w:rPr>
          <w:rFonts w:ascii="Times New Roman" w:hAnsi="Times New Roman"/>
          <w:sz w:val="24"/>
          <w:szCs w:val="24"/>
          <w:lang w:eastAsia="ru-RU"/>
        </w:rPr>
      </w:pPr>
      <w:bookmarkStart w:id="24" w:name="_toc1205"/>
      <w:bookmarkEnd w:id="24"/>
    </w:p>
    <w:p w:rsidR="00AC69FA" w:rsidRPr="0061782A" w:rsidRDefault="00AC69FA" w:rsidP="002C1F73">
      <w:pPr>
        <w:autoSpaceDE w:val="0"/>
        <w:autoSpaceDN w:val="0"/>
        <w:adjustRightInd w:val="0"/>
        <w:ind w:firstLine="709"/>
        <w:jc w:val="both"/>
        <w:outlineLvl w:val="0"/>
        <w:rPr>
          <w:rFonts w:ascii="Times New Roman" w:eastAsiaTheme="minorHAnsi" w:hAnsi="Times New Roman"/>
          <w:b/>
          <w:bCs/>
          <w:sz w:val="24"/>
          <w:szCs w:val="24"/>
        </w:rPr>
      </w:pPr>
      <w:bookmarkStart w:id="25" w:name="_Toc176362901"/>
      <w:bookmarkStart w:id="26" w:name="_Toc201421629"/>
      <w:r w:rsidRPr="0061782A">
        <w:rPr>
          <w:rFonts w:ascii="Times New Roman" w:eastAsiaTheme="minorHAnsi" w:hAnsi="Times New Roman"/>
          <w:b/>
          <w:bCs/>
          <w:sz w:val="24"/>
          <w:szCs w:val="24"/>
        </w:rPr>
        <w:t>Статья 28. Ограничения использования земельных участков и объектов капитального строительства в градостроительных регламентах территориальных зон</w:t>
      </w:r>
    </w:p>
    <w:p w:rsidR="00AC69FA" w:rsidRPr="0061782A" w:rsidRDefault="00AC69FA" w:rsidP="002C1F73">
      <w:pPr>
        <w:autoSpaceDE w:val="0"/>
        <w:autoSpaceDN w:val="0"/>
        <w:adjustRightInd w:val="0"/>
        <w:ind w:firstLine="709"/>
        <w:jc w:val="both"/>
        <w:rPr>
          <w:rFonts w:ascii="Times New Roman" w:eastAsiaTheme="minorHAnsi" w:hAnsi="Times New Roman"/>
          <w:sz w:val="24"/>
          <w:szCs w:val="24"/>
        </w:rPr>
      </w:pPr>
    </w:p>
    <w:p w:rsidR="002C1F73" w:rsidRPr="0061782A" w:rsidRDefault="002C1F73" w:rsidP="002C1F73">
      <w:pPr>
        <w:pStyle w:val="af5"/>
        <w:spacing w:before="0"/>
        <w:ind w:firstLine="709"/>
        <w:rPr>
          <w:rFonts w:ascii="Times New Roman" w:hAnsi="Times New Roman" w:cs="Times New Roman"/>
        </w:rPr>
      </w:pPr>
      <w:r w:rsidRPr="0061782A">
        <w:rPr>
          <w:rFonts w:ascii="Times New Roman" w:hAnsi="Times New Roman" w:cs="Times New Roman"/>
        </w:rPr>
        <w:t>1</w:t>
      </w:r>
      <w:r w:rsidR="00E71112" w:rsidRPr="0061782A">
        <w:rPr>
          <w:rFonts w:ascii="Times New Roman" w:hAnsi="Times New Roman" w:cs="Times New Roman"/>
        </w:rPr>
        <w:t xml:space="preserve">. </w:t>
      </w:r>
      <w:proofErr w:type="gramStart"/>
      <w:r w:rsidR="00E71112" w:rsidRPr="0061782A">
        <w:rPr>
          <w:rFonts w:ascii="Times New Roman" w:hAnsi="Times New Roman" w:cs="Times New Roman"/>
        </w:rPr>
        <w:t xml:space="preserve">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определенные применительно к соответствующим территориальным зонам, </w:t>
      </w:r>
      <w:r w:rsidR="00E71112" w:rsidRPr="0061782A">
        <w:rPr>
          <w:rFonts w:ascii="Times New Roman" w:hAnsi="Times New Roman" w:cs="Times New Roman"/>
        </w:rPr>
        <w:lastRenderedPageBreak/>
        <w:t xml:space="preserve">применяются с учетом ограничений, предусмотренных действующим законодательством Российской Федерации и статьями </w:t>
      </w:r>
      <w:r w:rsidR="002516CF" w:rsidRPr="0061782A">
        <w:rPr>
          <w:rFonts w:ascii="Times New Roman" w:hAnsi="Times New Roman" w:cs="Times New Roman"/>
        </w:rPr>
        <w:t>60-61</w:t>
      </w:r>
      <w:r w:rsidR="00E71112" w:rsidRPr="0061782A">
        <w:rPr>
          <w:rFonts w:ascii="Times New Roman" w:hAnsi="Times New Roman" w:cs="Times New Roman"/>
        </w:rPr>
        <w:t xml:space="preserve"> настоящих Правил.</w:t>
      </w:r>
      <w:r w:rsidRPr="0061782A">
        <w:rPr>
          <w:rFonts w:ascii="Times New Roman" w:hAnsi="Times New Roman" w:cs="Times New Roman"/>
        </w:rPr>
        <w:t xml:space="preserve"> </w:t>
      </w:r>
      <w:proofErr w:type="gramEnd"/>
    </w:p>
    <w:p w:rsidR="00AC69FA" w:rsidRPr="0061782A" w:rsidRDefault="002C1F73" w:rsidP="002C1F73">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2. Ограничения </w:t>
      </w:r>
      <w:r w:rsidR="00AC69FA" w:rsidRPr="0061782A">
        <w:rPr>
          <w:rFonts w:ascii="Times New Roman" w:eastAsiaTheme="minorHAnsi" w:hAnsi="Times New Roman"/>
          <w:sz w:val="24"/>
          <w:szCs w:val="24"/>
        </w:rPr>
        <w:t>использования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действуют в пределах границ территорий объектов культурного наследия, отображаемых на Карте градостроительного зонирования, и устанавливаются уполномоченными органами исполнительной власти Российской Федерации и Р</w:t>
      </w:r>
      <w:r w:rsidRPr="0061782A">
        <w:rPr>
          <w:rFonts w:ascii="Times New Roman" w:eastAsiaTheme="minorHAnsi" w:hAnsi="Times New Roman"/>
          <w:sz w:val="24"/>
          <w:szCs w:val="24"/>
        </w:rPr>
        <w:t xml:space="preserve">еспублики </w:t>
      </w:r>
      <w:r w:rsidR="00AC69FA" w:rsidRPr="0061782A">
        <w:rPr>
          <w:rFonts w:ascii="Times New Roman" w:eastAsiaTheme="minorHAnsi" w:hAnsi="Times New Roman"/>
          <w:sz w:val="24"/>
          <w:szCs w:val="24"/>
        </w:rPr>
        <w:t xml:space="preserve">в области государственной охраны объектов культурного наследия. </w:t>
      </w:r>
      <w:proofErr w:type="gramStart"/>
      <w:r w:rsidR="00AC69FA" w:rsidRPr="0061782A">
        <w:rPr>
          <w:rFonts w:ascii="Times New Roman" w:eastAsiaTheme="minorHAnsi" w:hAnsi="Times New Roman"/>
          <w:sz w:val="24"/>
          <w:szCs w:val="24"/>
        </w:rPr>
        <w:t>В случае если земельный участок и объект капитального строительства расположены в границах территориальной зоны, где действуют ограничения по условиям охраны объектов культурного наследия и археологического слоя, правовой режим использования и застройки в границах такого земельного участка определяется совокупностью ограничений, установленных регламентом использования зон охраны объектов культурного наследия и градостроительным регламентом.</w:t>
      </w:r>
      <w:proofErr w:type="gramEnd"/>
      <w:r w:rsidR="00AC69FA" w:rsidRPr="0061782A">
        <w:rPr>
          <w:rFonts w:ascii="Times New Roman" w:eastAsiaTheme="minorHAnsi" w:hAnsi="Times New Roman"/>
          <w:sz w:val="24"/>
          <w:szCs w:val="24"/>
        </w:rPr>
        <w:t xml:space="preserve"> Регламент </w:t>
      </w:r>
      <w:proofErr w:type="gramStart"/>
      <w:r w:rsidR="00AC69FA" w:rsidRPr="0061782A">
        <w:rPr>
          <w:rFonts w:ascii="Times New Roman" w:eastAsiaTheme="minorHAnsi" w:hAnsi="Times New Roman"/>
          <w:sz w:val="24"/>
          <w:szCs w:val="24"/>
        </w:rPr>
        <w:t>использования зон охраны объектов культурного наследия</w:t>
      </w:r>
      <w:proofErr w:type="gramEnd"/>
      <w:r w:rsidR="00AC69FA" w:rsidRPr="0061782A">
        <w:rPr>
          <w:rFonts w:ascii="Times New Roman" w:eastAsiaTheme="minorHAnsi" w:hAnsi="Times New Roman"/>
          <w:sz w:val="24"/>
          <w:szCs w:val="24"/>
        </w:rPr>
        <w:t xml:space="preserve"> подлежит приоритетному применению над градостроительным регламентом территориальной зоны.</w:t>
      </w:r>
    </w:p>
    <w:p w:rsidR="00AC69FA" w:rsidRPr="0061782A" w:rsidRDefault="00AC69FA" w:rsidP="002C1F73">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3. </w:t>
      </w:r>
      <w:proofErr w:type="gramStart"/>
      <w:r w:rsidRPr="0061782A">
        <w:rPr>
          <w:rFonts w:ascii="Times New Roman" w:eastAsiaTheme="minorHAnsi" w:hAnsi="Times New Roman"/>
          <w:sz w:val="24"/>
          <w:szCs w:val="24"/>
        </w:rPr>
        <w:t>Ограничения использования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 действуют в пределах зон с особыми условиями использования территорий, отображаемых на Карте градостроительного зонирования, и определяются законодательством Российской Федерации, нормативными правовыми актами Российской Федерации, нормативными правовыми актами Ростовской области и</w:t>
      </w:r>
      <w:proofErr w:type="gramEnd"/>
      <w:r w:rsidRPr="0061782A">
        <w:rPr>
          <w:rFonts w:ascii="Times New Roman" w:eastAsiaTheme="minorHAnsi" w:hAnsi="Times New Roman"/>
          <w:sz w:val="24"/>
          <w:szCs w:val="24"/>
        </w:rPr>
        <w:t xml:space="preserve"> муниципальными правовыми актами, регулирующими режим их использования, а также техническими регламентами. </w:t>
      </w:r>
      <w:proofErr w:type="gramStart"/>
      <w:r w:rsidRPr="0061782A">
        <w:rPr>
          <w:rFonts w:ascii="Times New Roman" w:eastAsiaTheme="minorHAnsi" w:hAnsi="Times New Roman"/>
          <w:sz w:val="24"/>
          <w:szCs w:val="24"/>
        </w:rPr>
        <w:t xml:space="preserve">Земельные участки и (или) объекты капитального строительства, которые расположены в пределах зон с особыми условиями использования территорий, характеристики которых не соответствуют ограничениям, указанным в настоящей статье, являются земельными участками и (или) объектами капитального строительства, несоответствующими настоящим Правилам и могут использоваться в соответствии с частями 2 и 3 статьи </w:t>
      </w:r>
      <w:r w:rsidR="002C1F73" w:rsidRPr="0061782A">
        <w:rPr>
          <w:rFonts w:ascii="Times New Roman" w:eastAsiaTheme="minorHAnsi" w:hAnsi="Times New Roman"/>
          <w:sz w:val="24"/>
          <w:szCs w:val="24"/>
        </w:rPr>
        <w:t>1</w:t>
      </w:r>
      <w:r w:rsidRPr="0061782A">
        <w:rPr>
          <w:rFonts w:ascii="Times New Roman" w:eastAsiaTheme="minorHAnsi" w:hAnsi="Times New Roman"/>
          <w:sz w:val="24"/>
          <w:szCs w:val="24"/>
        </w:rPr>
        <w:t>3 Правил, если иное не предусмотрено законодательством Российской Федерации.</w:t>
      </w:r>
      <w:proofErr w:type="gramEnd"/>
    </w:p>
    <w:p w:rsidR="002516CF" w:rsidRPr="0061782A" w:rsidRDefault="002516CF" w:rsidP="002516CF">
      <w:pPr>
        <w:pStyle w:val="af5"/>
        <w:spacing w:before="0"/>
        <w:ind w:firstLine="709"/>
        <w:rPr>
          <w:rFonts w:ascii="Times New Roman" w:hAnsi="Times New Roman" w:cs="Times New Roman"/>
        </w:rPr>
      </w:pPr>
      <w:r w:rsidRPr="0061782A">
        <w:rPr>
          <w:rFonts w:ascii="Times New Roman" w:hAnsi="Times New Roman" w:cs="Times New Roman"/>
        </w:rPr>
        <w:t>4. Ввиду значительного объема требований, установленных законодательством Российской Федерации в виде ограничений на использование территорий, градостроительные регламенты территории, содержащиеся в главе 8 настоящих Правил, включают в себя ссылку на нормативные правовые акты, регулирующие использование территории в пределах зон с особыми условиями использования территорий.</w:t>
      </w:r>
    </w:p>
    <w:p w:rsidR="002C1F73" w:rsidRPr="0061782A" w:rsidRDefault="002C1F73" w:rsidP="002C1F73">
      <w:pPr>
        <w:autoSpaceDE w:val="0"/>
        <w:autoSpaceDN w:val="0"/>
        <w:adjustRightInd w:val="0"/>
        <w:ind w:firstLine="709"/>
        <w:jc w:val="both"/>
        <w:outlineLvl w:val="0"/>
        <w:rPr>
          <w:rFonts w:ascii="Times New Roman" w:eastAsiaTheme="minorHAnsi" w:hAnsi="Times New Roman"/>
          <w:b/>
          <w:bCs/>
          <w:sz w:val="24"/>
          <w:szCs w:val="24"/>
        </w:rPr>
      </w:pPr>
      <w:bookmarkStart w:id="27" w:name="Par11"/>
      <w:bookmarkEnd w:id="27"/>
    </w:p>
    <w:p w:rsidR="00AC69FA" w:rsidRPr="0061782A" w:rsidRDefault="00AC69FA" w:rsidP="000262DB">
      <w:pPr>
        <w:autoSpaceDE w:val="0"/>
        <w:autoSpaceDN w:val="0"/>
        <w:adjustRightInd w:val="0"/>
        <w:ind w:firstLine="709"/>
        <w:jc w:val="both"/>
        <w:outlineLvl w:val="0"/>
        <w:rPr>
          <w:rFonts w:ascii="Times New Roman" w:eastAsiaTheme="minorHAnsi" w:hAnsi="Times New Roman"/>
          <w:b/>
          <w:bCs/>
          <w:sz w:val="24"/>
          <w:szCs w:val="24"/>
        </w:rPr>
      </w:pPr>
      <w:r w:rsidRPr="0061782A">
        <w:rPr>
          <w:rFonts w:ascii="Times New Roman" w:eastAsiaTheme="minorHAnsi" w:hAnsi="Times New Roman"/>
          <w:b/>
          <w:bCs/>
          <w:sz w:val="24"/>
          <w:szCs w:val="24"/>
        </w:rPr>
        <w:t>Статья 2</w:t>
      </w:r>
      <w:r w:rsidR="000262DB" w:rsidRPr="0061782A">
        <w:rPr>
          <w:rFonts w:ascii="Times New Roman" w:eastAsiaTheme="minorHAnsi" w:hAnsi="Times New Roman"/>
          <w:b/>
          <w:bCs/>
          <w:sz w:val="24"/>
          <w:szCs w:val="24"/>
        </w:rPr>
        <w:t>9</w:t>
      </w:r>
      <w:r w:rsidRPr="0061782A">
        <w:rPr>
          <w:rFonts w:ascii="Times New Roman" w:eastAsiaTheme="minorHAnsi" w:hAnsi="Times New Roman"/>
          <w:b/>
          <w:bCs/>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69FA" w:rsidRPr="0061782A" w:rsidRDefault="00AC69FA" w:rsidP="000262DB">
      <w:pPr>
        <w:tabs>
          <w:tab w:val="left" w:pos="142"/>
        </w:tabs>
        <w:ind w:firstLine="709"/>
        <w:jc w:val="both"/>
        <w:rPr>
          <w:rFonts w:ascii="Times New Roman" w:hAnsi="Times New Roman"/>
          <w:b/>
          <w:sz w:val="24"/>
          <w:szCs w:val="24"/>
          <w:lang w:eastAsia="ru-RU"/>
        </w:rPr>
      </w:pPr>
    </w:p>
    <w:p w:rsidR="004533E8" w:rsidRPr="0061782A" w:rsidRDefault="004533E8" w:rsidP="004533E8">
      <w:pPr>
        <w:autoSpaceDE w:val="0"/>
        <w:autoSpaceDN w:val="0"/>
        <w:adjustRightInd w:val="0"/>
        <w:ind w:firstLine="709"/>
        <w:jc w:val="both"/>
        <w:outlineLvl w:val="0"/>
        <w:rPr>
          <w:rFonts w:ascii="Times New Roman" w:eastAsia="Calibri" w:hAnsi="Times New Roman"/>
          <w:bCs/>
          <w:sz w:val="24"/>
          <w:szCs w:val="24"/>
        </w:rPr>
      </w:pPr>
      <w:r w:rsidRPr="0061782A">
        <w:rPr>
          <w:rFonts w:ascii="Times New Roman" w:eastAsia="Calibri" w:hAnsi="Times New Roman"/>
          <w:bCs/>
          <w:sz w:val="24"/>
          <w:szCs w:val="24"/>
        </w:rPr>
        <w:t xml:space="preserve">1. Расчетные показатели минимально допустимого уровня обеспеченности территории объектами коммунальной инфраструктуры и расчетные показатели максимально допустимого уровня территориальной доступности указанных объектов для населения на </w:t>
      </w:r>
      <w:r w:rsidRPr="0061782A">
        <w:rPr>
          <w:rFonts w:ascii="Times New Roman" w:hAnsi="Times New Roman"/>
          <w:sz w:val="24"/>
          <w:szCs w:val="24"/>
        </w:rPr>
        <w:t>территориях, в границах которых предусматривается осуществление деятельности по комплексному и устойчивому развитию территории,</w:t>
      </w:r>
      <w:r w:rsidRPr="0061782A">
        <w:rPr>
          <w:rFonts w:ascii="Times New Roman" w:eastAsia="Calibri" w:hAnsi="Times New Roman"/>
          <w:bCs/>
          <w:sz w:val="24"/>
          <w:szCs w:val="24"/>
        </w:rPr>
        <w:t xml:space="preserve"> принимаются в соответствии с пунктом 1.2. Основной части местных нормативов градостроительного проектирования муниципального образования городской округ </w:t>
      </w:r>
      <w:proofErr w:type="gramStart"/>
      <w:r w:rsidRPr="0061782A">
        <w:rPr>
          <w:rFonts w:ascii="Times New Roman" w:eastAsia="Calibri" w:hAnsi="Times New Roman"/>
          <w:bCs/>
          <w:sz w:val="24"/>
          <w:szCs w:val="24"/>
        </w:rPr>
        <w:t>г</w:t>
      </w:r>
      <w:proofErr w:type="gramEnd"/>
      <w:r w:rsidRPr="0061782A">
        <w:rPr>
          <w:rFonts w:ascii="Times New Roman" w:eastAsia="Calibri" w:hAnsi="Times New Roman"/>
          <w:bCs/>
          <w:sz w:val="24"/>
          <w:szCs w:val="24"/>
        </w:rPr>
        <w:t>. Владикавказ.</w:t>
      </w:r>
    </w:p>
    <w:p w:rsidR="004533E8" w:rsidRPr="0061782A" w:rsidRDefault="004533E8" w:rsidP="004533E8">
      <w:pPr>
        <w:autoSpaceDE w:val="0"/>
        <w:autoSpaceDN w:val="0"/>
        <w:adjustRightInd w:val="0"/>
        <w:ind w:firstLine="709"/>
        <w:jc w:val="both"/>
        <w:outlineLvl w:val="0"/>
        <w:rPr>
          <w:rFonts w:ascii="Times New Roman" w:eastAsia="Calibri" w:hAnsi="Times New Roman"/>
          <w:bCs/>
          <w:sz w:val="24"/>
          <w:szCs w:val="24"/>
        </w:rPr>
      </w:pPr>
      <w:r w:rsidRPr="0061782A">
        <w:rPr>
          <w:rFonts w:ascii="Times New Roman" w:eastAsia="Calibri" w:hAnsi="Times New Roman"/>
          <w:bCs/>
          <w:sz w:val="24"/>
          <w:szCs w:val="24"/>
        </w:rPr>
        <w:t xml:space="preserve">2. Расчетные показатели минимально допустимого уровня обеспеченности территории объектами транспортной инфраструктуры и расчетные показатели максимально допустимого уровня территориальной доступности указанных объектов для </w:t>
      </w:r>
      <w:r w:rsidRPr="0061782A">
        <w:rPr>
          <w:rFonts w:ascii="Times New Roman" w:eastAsia="Calibri" w:hAnsi="Times New Roman"/>
          <w:bCs/>
          <w:sz w:val="24"/>
          <w:szCs w:val="24"/>
        </w:rPr>
        <w:lastRenderedPageBreak/>
        <w:t xml:space="preserve">населения на </w:t>
      </w:r>
      <w:r w:rsidRPr="0061782A">
        <w:rPr>
          <w:rFonts w:ascii="Times New Roman" w:hAnsi="Times New Roman"/>
          <w:sz w:val="24"/>
          <w:szCs w:val="24"/>
        </w:rPr>
        <w:t>территориях, в границах которых предусматривается осуществление деятельности по комплексному и устойчивому развитию территории,</w:t>
      </w:r>
      <w:r w:rsidRPr="0061782A">
        <w:rPr>
          <w:rFonts w:ascii="Times New Roman" w:eastAsia="Calibri" w:hAnsi="Times New Roman"/>
          <w:bCs/>
          <w:sz w:val="24"/>
          <w:szCs w:val="24"/>
        </w:rPr>
        <w:t xml:space="preserve"> принимаются в соответствии с пунктом 1.3. Основной части местных нормативов градостроительного проектирования муниципального образования городской округ </w:t>
      </w:r>
      <w:proofErr w:type="gramStart"/>
      <w:r w:rsidRPr="0061782A">
        <w:rPr>
          <w:rFonts w:ascii="Times New Roman" w:eastAsia="Calibri" w:hAnsi="Times New Roman"/>
          <w:bCs/>
          <w:sz w:val="24"/>
          <w:szCs w:val="24"/>
        </w:rPr>
        <w:t>г</w:t>
      </w:r>
      <w:proofErr w:type="gramEnd"/>
      <w:r w:rsidRPr="0061782A">
        <w:rPr>
          <w:rFonts w:ascii="Times New Roman" w:eastAsia="Calibri" w:hAnsi="Times New Roman"/>
          <w:bCs/>
          <w:sz w:val="24"/>
          <w:szCs w:val="24"/>
        </w:rPr>
        <w:t>. Владикавказ.</w:t>
      </w:r>
    </w:p>
    <w:p w:rsidR="004533E8" w:rsidRPr="0061782A" w:rsidRDefault="004533E8" w:rsidP="004533E8">
      <w:pPr>
        <w:autoSpaceDE w:val="0"/>
        <w:autoSpaceDN w:val="0"/>
        <w:adjustRightInd w:val="0"/>
        <w:ind w:firstLine="709"/>
        <w:jc w:val="both"/>
        <w:outlineLvl w:val="0"/>
        <w:rPr>
          <w:rFonts w:ascii="Times New Roman" w:eastAsia="Calibri" w:hAnsi="Times New Roman"/>
          <w:bCs/>
          <w:sz w:val="24"/>
          <w:szCs w:val="24"/>
        </w:rPr>
      </w:pPr>
      <w:r w:rsidRPr="0061782A">
        <w:rPr>
          <w:rFonts w:ascii="Times New Roman" w:eastAsia="Calibri" w:hAnsi="Times New Roman"/>
          <w:bCs/>
          <w:sz w:val="24"/>
          <w:szCs w:val="24"/>
        </w:rPr>
        <w:t xml:space="preserve">3. </w:t>
      </w:r>
      <w:proofErr w:type="gramStart"/>
      <w:r w:rsidRPr="0061782A">
        <w:rPr>
          <w:rFonts w:ascii="Times New Roman" w:eastAsia="Calibri" w:hAnsi="Times New Roman"/>
          <w:bCs/>
          <w:sz w:val="24"/>
          <w:szCs w:val="24"/>
        </w:rPr>
        <w:t xml:space="preserve">Расчетные показатели минимально допустимого уровня обеспеченности территории объектами социальной инфраструктуры и расчетные показатели максимально допустимого уровня территориальной доступности указанных объектов для населения на </w:t>
      </w:r>
      <w:r w:rsidRPr="0061782A">
        <w:rPr>
          <w:rFonts w:ascii="Times New Roman" w:hAnsi="Times New Roman"/>
          <w:sz w:val="24"/>
          <w:szCs w:val="24"/>
        </w:rPr>
        <w:t>территориях, в границах которых предусматривается осуществление деятельности по комплексному и устойчивому развитию территории,</w:t>
      </w:r>
      <w:r w:rsidRPr="0061782A">
        <w:rPr>
          <w:rFonts w:ascii="Times New Roman" w:eastAsia="Calibri" w:hAnsi="Times New Roman"/>
          <w:bCs/>
          <w:sz w:val="24"/>
          <w:szCs w:val="24"/>
        </w:rPr>
        <w:t xml:space="preserve"> принимаются в соответствии с пунктами 1.6, 1.7, 1.8, 1.9, 1.10 Основной части местных нормативов градостроительного проектирования муниципального образования городской округ г. Владикавказ, а также</w:t>
      </w:r>
      <w:proofErr w:type="gramEnd"/>
      <w:r w:rsidRPr="0061782A">
        <w:rPr>
          <w:rFonts w:ascii="Times New Roman" w:eastAsia="Calibri" w:hAnsi="Times New Roman"/>
          <w:bCs/>
          <w:sz w:val="24"/>
          <w:szCs w:val="24"/>
        </w:rPr>
        <w:t xml:space="preserve"> в соответствии с таблицей 10.1 "СП 42.13330.2016. Свод правил. Градостроительство. Планировка и застройка городских и сельских поселений. Актуализированная редакция </w:t>
      </w:r>
      <w:proofErr w:type="spellStart"/>
      <w:r w:rsidRPr="0061782A">
        <w:rPr>
          <w:rFonts w:ascii="Times New Roman" w:eastAsia="Calibri" w:hAnsi="Times New Roman"/>
          <w:bCs/>
          <w:sz w:val="24"/>
          <w:szCs w:val="24"/>
        </w:rPr>
        <w:t>СНиП</w:t>
      </w:r>
      <w:proofErr w:type="spellEnd"/>
      <w:r w:rsidRPr="0061782A">
        <w:rPr>
          <w:rFonts w:ascii="Times New Roman" w:eastAsia="Calibri" w:hAnsi="Times New Roman"/>
          <w:bCs/>
          <w:sz w:val="24"/>
          <w:szCs w:val="24"/>
        </w:rPr>
        <w:t xml:space="preserve"> 2.07.01-89*" (утв. Приказом Минстроя России от 30.12.2016 N 1034/</w:t>
      </w:r>
      <w:proofErr w:type="spellStart"/>
      <w:proofErr w:type="gramStart"/>
      <w:r w:rsidRPr="0061782A">
        <w:rPr>
          <w:rFonts w:ascii="Times New Roman" w:eastAsia="Calibri" w:hAnsi="Times New Roman"/>
          <w:bCs/>
          <w:sz w:val="24"/>
          <w:szCs w:val="24"/>
        </w:rPr>
        <w:t>пр</w:t>
      </w:r>
      <w:proofErr w:type="spellEnd"/>
      <w:proofErr w:type="gramEnd"/>
      <w:r w:rsidRPr="0061782A">
        <w:rPr>
          <w:rFonts w:ascii="Times New Roman" w:eastAsia="Calibri" w:hAnsi="Times New Roman"/>
          <w:bCs/>
          <w:sz w:val="24"/>
          <w:szCs w:val="24"/>
        </w:rPr>
        <w:t>) (ред. от 19.12.2019).</w:t>
      </w:r>
    </w:p>
    <w:p w:rsidR="004533E8" w:rsidRPr="0061782A" w:rsidRDefault="004533E8" w:rsidP="000262DB">
      <w:pPr>
        <w:widowControl w:val="0"/>
        <w:autoSpaceDE w:val="0"/>
        <w:autoSpaceDN w:val="0"/>
        <w:adjustRightInd w:val="0"/>
        <w:ind w:firstLine="709"/>
        <w:jc w:val="both"/>
        <w:rPr>
          <w:rFonts w:ascii="Times New Roman" w:hAnsi="Times New Roman"/>
          <w:sz w:val="24"/>
          <w:szCs w:val="24"/>
        </w:rPr>
      </w:pPr>
    </w:p>
    <w:p w:rsidR="005320BF" w:rsidRPr="0061782A" w:rsidRDefault="005320BF" w:rsidP="00C46672">
      <w:pPr>
        <w:tabs>
          <w:tab w:val="left" w:pos="142"/>
        </w:tabs>
        <w:ind w:firstLine="567"/>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0262DB" w:rsidRPr="0061782A">
        <w:rPr>
          <w:rFonts w:ascii="Times New Roman" w:hAnsi="Times New Roman"/>
          <w:b/>
          <w:sz w:val="24"/>
          <w:szCs w:val="24"/>
          <w:lang w:eastAsia="ru-RU"/>
        </w:rPr>
        <w:t>30</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Градостроительный регламент зоны жилой застройки 1-го типа (Ж-1).</w:t>
      </w:r>
      <w:bookmarkEnd w:id="25"/>
      <w:bookmarkEnd w:id="26"/>
    </w:p>
    <w:p w:rsidR="005320BF" w:rsidRPr="0061782A" w:rsidRDefault="005320BF" w:rsidP="00C46672">
      <w:pPr>
        <w:pStyle w:val="af5"/>
        <w:spacing w:before="0"/>
        <w:ind w:firstLine="567"/>
        <w:rPr>
          <w:rFonts w:ascii="Times New Roman" w:hAnsi="Times New Roman" w:cs="Times New Roman"/>
        </w:rPr>
      </w:pPr>
    </w:p>
    <w:p w:rsidR="00A55C1C" w:rsidRPr="0061782A" w:rsidRDefault="00A55C1C"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61782A">
        <w:rPr>
          <w:rFonts w:ascii="Times New Roman" w:eastAsia="Calibri" w:hAnsi="Times New Roman"/>
          <w:sz w:val="24"/>
          <w:szCs w:val="24"/>
        </w:rPr>
        <w:t xml:space="preserve">территории, предназначенных для размещения преимущественно застройки индивидуальными жилыми домами, а также </w:t>
      </w:r>
      <w:r w:rsidRPr="0061782A">
        <w:rPr>
          <w:rFonts w:ascii="Times New Roman" w:eastAsiaTheme="minorHAnsi" w:hAnsi="Times New Roman"/>
          <w:sz w:val="24"/>
          <w:szCs w:val="24"/>
        </w:rPr>
        <w:t>объектами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61782A" w:rsidRDefault="00A55C1C" w:rsidP="00C46672">
      <w:pPr>
        <w:pStyle w:val="af5"/>
        <w:spacing w:before="0"/>
        <w:ind w:firstLine="709"/>
        <w:rPr>
          <w:rFonts w:ascii="Times New Roman" w:hAnsi="Times New Roman" w:cs="Times New Roman"/>
        </w:rPr>
      </w:pPr>
      <w:r w:rsidRPr="0061782A">
        <w:rPr>
          <w:rFonts w:ascii="Times New Roman" w:hAnsi="Times New Roman" w:cs="Times New Roman"/>
        </w:rPr>
        <w:t>2</w:t>
      </w:r>
      <w:r w:rsidR="005320BF" w:rsidRPr="0061782A">
        <w:rPr>
          <w:rFonts w:ascii="Times New Roman" w:hAnsi="Times New Roman" w:cs="Times New Roman"/>
        </w:rPr>
        <w:t>. Перечень видов разреш</w:t>
      </w:r>
      <w:r w:rsidR="0047384A" w:rsidRPr="0061782A">
        <w:rPr>
          <w:rFonts w:ascii="Times New Roman" w:hAnsi="Times New Roman" w:cs="Times New Roman"/>
        </w:rPr>
        <w:t>е</w:t>
      </w:r>
      <w:r w:rsidR="005320BF" w:rsidRPr="0061782A">
        <w:rPr>
          <w:rFonts w:ascii="Times New Roman" w:hAnsi="Times New Roman" w:cs="Times New Roman"/>
        </w:rPr>
        <w:t xml:space="preserve">нного использования </w:t>
      </w:r>
      <w:r w:rsidR="00E2615E" w:rsidRPr="0061782A">
        <w:rPr>
          <w:rFonts w:ascii="Times New Roman" w:hAnsi="Times New Roman" w:cs="Times New Roman"/>
        </w:rPr>
        <w:t>земельных участков и объектов капитального строительства:</w:t>
      </w:r>
    </w:p>
    <w:tbl>
      <w:tblPr>
        <w:tblStyle w:val="a8"/>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11"/>
        <w:gridCol w:w="4360"/>
      </w:tblGrid>
      <w:tr w:rsidR="00C86477" w:rsidRPr="0061782A" w:rsidTr="009E7388">
        <w:trPr>
          <w:trHeight w:val="510"/>
        </w:trPr>
        <w:tc>
          <w:tcPr>
            <w:tcW w:w="5211" w:type="dxa"/>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4360" w:type="dxa"/>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9E7388">
        <w:trPr>
          <w:trHeight w:val="1455"/>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2.1</w:t>
            </w:r>
            <w:proofErr w:type="gramStart"/>
            <w:r w:rsidRPr="0061782A">
              <w:rPr>
                <w:rFonts w:ascii="Times New Roman" w:eastAsia="Calibri" w:hAnsi="Times New Roman"/>
                <w:sz w:val="20"/>
              </w:rPr>
              <w:t xml:space="preserve"> Д</w:t>
            </w:r>
            <w:proofErr w:type="gramEnd"/>
            <w:r w:rsidRPr="0061782A">
              <w:rPr>
                <w:rFonts w:ascii="Times New Roman" w:eastAsia="Calibri" w:hAnsi="Times New Roman"/>
                <w:sz w:val="20"/>
              </w:rPr>
              <w:t xml:space="preserve">ля индивидуального жилищного строительства </w:t>
            </w:r>
          </w:p>
          <w:p w:rsidR="00C86477" w:rsidRPr="0061782A" w:rsidRDefault="00C86477" w:rsidP="00C46672">
            <w:pPr>
              <w:jc w:val="left"/>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86477" w:rsidRPr="0061782A" w:rsidRDefault="00C86477" w:rsidP="00C46672">
            <w:pPr>
              <w:jc w:val="left"/>
              <w:rPr>
                <w:rFonts w:ascii="Times New Roman" w:eastAsia="Calibri" w:hAnsi="Times New Roman"/>
                <w:bCs/>
                <w:sz w:val="20"/>
              </w:rPr>
            </w:pPr>
            <w:r w:rsidRPr="0061782A">
              <w:rPr>
                <w:rFonts w:ascii="Times New Roman" w:eastAsia="Calibri" w:hAnsi="Times New Roman"/>
                <w:bCs/>
                <w:sz w:val="20"/>
              </w:rPr>
              <w:t>выращивание сельскохозяйственных культур;</w:t>
            </w:r>
          </w:p>
          <w:p w:rsidR="00C86477" w:rsidRPr="0061782A" w:rsidRDefault="00C86477" w:rsidP="00C46672">
            <w:pPr>
              <w:jc w:val="left"/>
              <w:rPr>
                <w:rFonts w:ascii="Times New Roman" w:eastAsia="Calibri" w:hAnsi="Times New Roman"/>
                <w:bCs/>
                <w:sz w:val="20"/>
              </w:rPr>
            </w:pPr>
            <w:r w:rsidRPr="0061782A">
              <w:rPr>
                <w:rFonts w:ascii="Times New Roman" w:eastAsia="Calibri" w:hAnsi="Times New Roman"/>
                <w:bCs/>
                <w:sz w:val="20"/>
              </w:rPr>
              <w:t>размещение индивидуальных гаражей и хозяйственных построек)</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Строения для птицы и домашних животных, содержание которых не требует выпаса;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C86477" w:rsidRPr="0061782A" w:rsidTr="009E7388">
        <w:trPr>
          <w:trHeight w:val="151"/>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7"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18"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314"/>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809"/>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3.3 Бытовое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1551"/>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C86477" w:rsidRPr="0061782A" w:rsidTr="009E7388">
        <w:trPr>
          <w:trHeight w:val="2412"/>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p w:rsidR="00C86477" w:rsidRPr="0061782A" w:rsidRDefault="00C86477" w:rsidP="00C46672">
            <w:pPr>
              <w:jc w:val="left"/>
              <w:rPr>
                <w:rFonts w:ascii="Times New Roman" w:eastAsia="Calibri" w:hAnsi="Times New Roman"/>
                <w:sz w:val="20"/>
              </w:rPr>
            </w:pPr>
          </w:p>
        </w:tc>
      </w:tr>
      <w:tr w:rsidR="00C86477" w:rsidRPr="0061782A" w:rsidTr="009E7388">
        <w:trPr>
          <w:trHeight w:val="1048"/>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tc>
      </w:tr>
      <w:tr w:rsidR="00C86477" w:rsidRPr="0061782A" w:rsidTr="009E7388">
        <w:trPr>
          <w:trHeight w:val="1033"/>
        </w:trPr>
        <w:tc>
          <w:tcPr>
            <w:tcW w:w="5211" w:type="dxa"/>
          </w:tcPr>
          <w:p w:rsidR="00631EA6" w:rsidRPr="0061782A" w:rsidRDefault="008A3BE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3.10.1 Амбулаторное ветеринарное обслуживание </w:t>
            </w:r>
          </w:p>
          <w:p w:rsidR="00C86477" w:rsidRPr="0061782A" w:rsidRDefault="008A3BEC" w:rsidP="00C46672">
            <w:pPr>
              <w:autoSpaceDE w:val="0"/>
              <w:autoSpaceDN w:val="0"/>
              <w:adjustRightInd w:val="0"/>
              <w:jc w:val="left"/>
              <w:rPr>
                <w:rFonts w:ascii="Times New Roman" w:eastAsia="Calibri" w:hAnsi="Times New Roman"/>
                <w:sz w:val="20"/>
              </w:rPr>
            </w:pPr>
            <w:r w:rsidRPr="0061782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64"/>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40FBA" w:rsidRPr="0061782A" w:rsidTr="009E7388">
        <w:trPr>
          <w:trHeight w:val="64"/>
        </w:trPr>
        <w:tc>
          <w:tcPr>
            <w:tcW w:w="5211" w:type="dxa"/>
          </w:tcPr>
          <w:p w:rsidR="00631EA6" w:rsidRPr="0061782A" w:rsidRDefault="00D40FBA" w:rsidP="00C46672">
            <w:pPr>
              <w:jc w:val="left"/>
              <w:rPr>
                <w:rFonts w:ascii="Times New Roman" w:eastAsia="Calibri" w:hAnsi="Times New Roman"/>
                <w:sz w:val="20"/>
              </w:rPr>
            </w:pPr>
            <w:r w:rsidRPr="0061782A">
              <w:rPr>
                <w:rFonts w:ascii="Times New Roman" w:eastAsia="Calibri" w:hAnsi="Times New Roman"/>
                <w:sz w:val="20"/>
              </w:rPr>
              <w:t xml:space="preserve">5.1.3 Площадки для занятий спортом </w:t>
            </w:r>
          </w:p>
          <w:p w:rsidR="00D40FBA" w:rsidRPr="0061782A" w:rsidRDefault="00D40FBA" w:rsidP="00C46672">
            <w:pPr>
              <w:jc w:val="left"/>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0" w:type="dxa"/>
          </w:tcPr>
          <w:p w:rsidR="00D40FBA" w:rsidRPr="0061782A" w:rsidRDefault="00647D86"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9E7388">
        <w:trPr>
          <w:trHeight w:val="919"/>
        </w:trPr>
        <w:tc>
          <w:tcPr>
            <w:tcW w:w="5211" w:type="dxa"/>
          </w:tcPr>
          <w:p w:rsidR="00631EA6"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hAnsi="Times New Roman"/>
                <w:bCs/>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4D38E8" w:rsidRPr="0061782A" w:rsidTr="009E7388">
        <w:trPr>
          <w:trHeight w:val="919"/>
        </w:trPr>
        <w:tc>
          <w:tcPr>
            <w:tcW w:w="5211" w:type="dxa"/>
          </w:tcPr>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9"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0"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21"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4360" w:type="dxa"/>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9E7388">
        <w:trPr>
          <w:trHeight w:val="1401"/>
        </w:trPr>
        <w:tc>
          <w:tcPr>
            <w:tcW w:w="5211" w:type="dxa"/>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lastRenderedPageBreak/>
              <w:t xml:space="preserve">12.0.2 Благоустройство территории </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0" w:type="dxa"/>
          </w:tcPr>
          <w:p w:rsidR="004D38E8" w:rsidRPr="0061782A" w:rsidRDefault="004D38E8" w:rsidP="004D38E8">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9E7388">
        <w:trPr>
          <w:trHeight w:val="510"/>
        </w:trPr>
        <w:tc>
          <w:tcPr>
            <w:tcW w:w="5211" w:type="dxa"/>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4360" w:type="dxa"/>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C956E3" w:rsidRPr="0061782A" w:rsidTr="009E7388">
        <w:trPr>
          <w:trHeight w:val="853"/>
        </w:trPr>
        <w:tc>
          <w:tcPr>
            <w:tcW w:w="5211" w:type="dxa"/>
          </w:tcPr>
          <w:p w:rsidR="00C956E3" w:rsidRPr="0061782A" w:rsidRDefault="00C956E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2.3. Блокированная жилая застройка</w:t>
            </w:r>
          </w:p>
          <w:p w:rsidR="00C956E3" w:rsidRPr="0061782A" w:rsidRDefault="00C956E3" w:rsidP="00C46672">
            <w:pPr>
              <w:autoSpaceDE w:val="0"/>
              <w:autoSpaceDN w:val="0"/>
              <w:adjustRightInd w:val="0"/>
              <w:jc w:val="left"/>
              <w:rPr>
                <w:rFonts w:ascii="Times New Roman" w:eastAsiaTheme="minorHAnsi" w:hAnsi="Times New Roman"/>
                <w:bCs/>
                <w:sz w:val="20"/>
              </w:rPr>
            </w:pPr>
            <w:proofErr w:type="gramStart"/>
            <w:r w:rsidRPr="0061782A">
              <w:rPr>
                <w:rFonts w:ascii="Times New Roman" w:eastAsiaTheme="minorHAnsi" w:hAnsi="Times New Roman"/>
                <w:bCs/>
                <w:sz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61782A">
              <w:rPr>
                <w:rFonts w:ascii="Times New Roman" w:eastAsiaTheme="minorHAnsi" w:hAnsi="Times New Roman"/>
                <w:bCs/>
                <w:sz w:val="20"/>
              </w:rPr>
              <w:t xml:space="preserve"> пользования (жилые дома блокированной застройки);</w:t>
            </w:r>
          </w:p>
          <w:p w:rsidR="00C956E3" w:rsidRPr="0061782A" w:rsidRDefault="00C956E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разведение декоративных и плодовых деревьев, овощных и ягодных культур;</w:t>
            </w:r>
          </w:p>
          <w:p w:rsidR="00C956E3" w:rsidRPr="0061782A" w:rsidRDefault="00C956E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индивидуальных гаражей и иных вспомогательных сооружений;</w:t>
            </w:r>
          </w:p>
          <w:p w:rsidR="00C956E3" w:rsidRPr="0061782A" w:rsidRDefault="00C956E3" w:rsidP="00C46672">
            <w:pPr>
              <w:autoSpaceDE w:val="0"/>
              <w:autoSpaceDN w:val="0"/>
              <w:adjustRightInd w:val="0"/>
              <w:jc w:val="left"/>
              <w:rPr>
                <w:rFonts w:ascii="Times New Roman" w:eastAsia="Calibri" w:hAnsi="Times New Roman"/>
                <w:sz w:val="20"/>
              </w:rPr>
            </w:pPr>
            <w:r w:rsidRPr="0061782A">
              <w:rPr>
                <w:rFonts w:ascii="Times New Roman" w:eastAsiaTheme="minorHAnsi" w:hAnsi="Times New Roman"/>
                <w:bCs/>
                <w:sz w:val="20"/>
              </w:rPr>
              <w:t>обустройство спортивных и детских площадок, площадок для отдыха)</w:t>
            </w:r>
          </w:p>
        </w:tc>
        <w:tc>
          <w:tcPr>
            <w:tcW w:w="4360" w:type="dxa"/>
          </w:tcPr>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C86477" w:rsidRPr="0061782A" w:rsidTr="009E7388">
        <w:trPr>
          <w:trHeight w:val="2878"/>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1479"/>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2"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23"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1821"/>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2194"/>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4.5 Банковская и страховая деятельность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1137"/>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1425"/>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1342"/>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4"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25"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480"/>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4.9.1.3 Автомобильные мойки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автомобильных моек, а также размещение магазинов сопутствующей торговли)</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61"/>
        </w:trPr>
        <w:tc>
          <w:tcPr>
            <w:tcW w:w="5211" w:type="dxa"/>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4360" w:type="dxa"/>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9E7388">
        <w:trPr>
          <w:trHeight w:val="2646"/>
        </w:trPr>
        <w:tc>
          <w:tcPr>
            <w:tcW w:w="5211" w:type="dxa"/>
            <w:shd w:val="clear" w:color="auto" w:fill="auto"/>
          </w:tcPr>
          <w:p w:rsidR="00631EA6" w:rsidRPr="0061782A" w:rsidRDefault="00C86477" w:rsidP="00C46672">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t xml:space="preserve">9.3 </w:t>
            </w:r>
            <w:r w:rsidRPr="0061782A">
              <w:rPr>
                <w:rFonts w:ascii="Times New Roman" w:eastAsiaTheme="minorHAnsi" w:hAnsi="Times New Roman"/>
                <w:sz w:val="20"/>
              </w:rPr>
              <w:t xml:space="preserve">Историко-культурная деятельность </w:t>
            </w:r>
          </w:p>
          <w:p w:rsidR="00C86477" w:rsidRPr="0061782A" w:rsidRDefault="00C86477" w:rsidP="00C46672">
            <w:pPr>
              <w:autoSpaceDE w:val="0"/>
              <w:autoSpaceDN w:val="0"/>
              <w:adjustRightInd w:val="0"/>
              <w:jc w:val="left"/>
              <w:rPr>
                <w:rFonts w:ascii="Times New Roman" w:eastAsiaTheme="minorHAnsi"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4360" w:type="dxa"/>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Не устанавливаются</w:t>
            </w:r>
          </w:p>
        </w:tc>
      </w:tr>
    </w:tbl>
    <w:p w:rsidR="005320BF" w:rsidRPr="0061782A" w:rsidRDefault="00A30C31" w:rsidP="00C46672">
      <w:pPr>
        <w:pStyle w:val="af5"/>
        <w:spacing w:before="0"/>
        <w:ind w:firstLine="709"/>
        <w:rPr>
          <w:rFonts w:ascii="Times New Roman" w:hAnsi="Times New Roman" w:cs="Times New Roman"/>
        </w:rPr>
      </w:pPr>
      <w:r w:rsidRPr="0061782A">
        <w:rPr>
          <w:rFonts w:ascii="Times New Roman" w:hAnsi="Times New Roman" w:cs="Times New Roman"/>
        </w:rPr>
        <w:t>3</w:t>
      </w:r>
      <w:r w:rsidR="005320BF" w:rsidRPr="0061782A">
        <w:rPr>
          <w:rFonts w:ascii="Times New Roman" w:hAnsi="Times New Roman" w:cs="Times New Roman"/>
        </w:rPr>
        <w:t xml:space="preserve">. Для зоны Ж-1 установлены следующие </w:t>
      </w:r>
      <w:r w:rsidR="008F6A00" w:rsidRPr="0061782A">
        <w:rPr>
          <w:rFonts w:ascii="Times New Roman" w:hAnsi="Times New Roman" w:cs="Times New Roman"/>
        </w:rPr>
        <w:t xml:space="preserve">предельные </w:t>
      </w:r>
      <w:r w:rsidR="005320BF" w:rsidRPr="0061782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010CFD" w:rsidRPr="0061782A" w:rsidTr="00010CFD">
        <w:trPr>
          <w:trHeight w:val="17"/>
        </w:trPr>
        <w:tc>
          <w:tcPr>
            <w:tcW w:w="5000" w:type="pct"/>
            <w:gridSpan w:val="2"/>
            <w:vAlign w:val="center"/>
          </w:tcPr>
          <w:p w:rsidR="00010CFD" w:rsidRPr="0061782A" w:rsidRDefault="00010CFD"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5320BF" w:rsidRPr="0061782A" w:rsidTr="00010CFD">
        <w:trPr>
          <w:trHeight w:val="78"/>
        </w:trPr>
        <w:tc>
          <w:tcPr>
            <w:tcW w:w="1572"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8A3BEC" w:rsidRPr="0061782A" w:rsidRDefault="008A3BEC"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2.1 ("для индивидуального жилищного строительства") - </w:t>
            </w:r>
            <w:r w:rsidR="005320BF" w:rsidRPr="0061782A">
              <w:rPr>
                <w:rFonts w:ascii="Times New Roman" w:eastAsia="Calibri" w:hAnsi="Times New Roman"/>
                <w:sz w:val="20"/>
              </w:rPr>
              <w:t xml:space="preserve">1000 </w:t>
            </w:r>
            <w:r w:rsidR="000F0A89" w:rsidRPr="0061782A">
              <w:rPr>
                <w:rFonts w:ascii="Times New Roman" w:eastAsia="Calibri" w:hAnsi="Times New Roman"/>
                <w:sz w:val="20"/>
              </w:rPr>
              <w:t>кв</w:t>
            </w:r>
            <w:proofErr w:type="gramStart"/>
            <w:r w:rsidR="000F0A89" w:rsidRPr="0061782A">
              <w:rPr>
                <w:rFonts w:ascii="Times New Roman" w:eastAsia="Calibri" w:hAnsi="Times New Roman"/>
                <w:sz w:val="20"/>
              </w:rPr>
              <w:t>.</w:t>
            </w:r>
            <w:r w:rsidR="005320BF" w:rsidRPr="0061782A">
              <w:rPr>
                <w:rFonts w:ascii="Times New Roman" w:eastAsia="Calibri" w:hAnsi="Times New Roman"/>
                <w:sz w:val="20"/>
              </w:rPr>
              <w:t>м</w:t>
            </w:r>
            <w:proofErr w:type="gramEnd"/>
            <w:r w:rsidR="000F0A89" w:rsidRPr="0061782A">
              <w:rPr>
                <w:rFonts w:ascii="Times New Roman" w:eastAsia="Calibri" w:hAnsi="Times New Roman"/>
                <w:sz w:val="20"/>
              </w:rPr>
              <w:t>*</w:t>
            </w:r>
            <w:r w:rsidRPr="0061782A">
              <w:rPr>
                <w:rFonts w:ascii="Times New Roman" w:eastAsia="Calibri" w:hAnsi="Times New Roman"/>
                <w:sz w:val="20"/>
              </w:rPr>
              <w:t>;</w:t>
            </w:r>
          </w:p>
          <w:p w:rsidR="00A21A0C" w:rsidRPr="0061782A" w:rsidRDefault="00A21A0C" w:rsidP="00C46672">
            <w:pPr>
              <w:jc w:val="left"/>
              <w:rPr>
                <w:rFonts w:ascii="Times New Roman" w:eastAsia="Calibri" w:hAnsi="Times New Roman"/>
                <w:sz w:val="20"/>
              </w:rPr>
            </w:pPr>
            <w:r w:rsidRPr="0061782A">
              <w:rPr>
                <w:rFonts w:ascii="Times New Roman" w:eastAsia="Calibri" w:hAnsi="Times New Roman"/>
                <w:sz w:val="20"/>
              </w:rPr>
              <w:lastRenderedPageBreak/>
              <w:t>для видов разрешенного использования с кодами 3.1, 3.2.3, 3.3, 3.6.1, 3.7, 3.8.1, 3.10.1, 4.1, 4.4- 4.7, 4.9, 4.9.1.3, 5.1.2, 9.3 - 5000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8A3BEC" w:rsidRPr="0061782A" w:rsidRDefault="008A3BEC" w:rsidP="00C4667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5320BF" w:rsidRPr="0061782A" w:rsidTr="00010CFD">
        <w:trPr>
          <w:trHeight w:val="23"/>
        </w:trPr>
        <w:tc>
          <w:tcPr>
            <w:tcW w:w="1572"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lastRenderedPageBreak/>
              <w:t>минимальная</w:t>
            </w:r>
          </w:p>
        </w:tc>
        <w:tc>
          <w:tcPr>
            <w:tcW w:w="3428" w:type="pct"/>
            <w:vAlign w:val="center"/>
          </w:tcPr>
          <w:p w:rsidR="005320BF" w:rsidRPr="0061782A" w:rsidRDefault="00FD6972"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w:t>
            </w:r>
            <w:r w:rsidR="008A3BEC" w:rsidRPr="0061782A">
              <w:rPr>
                <w:rFonts w:ascii="Times New Roman" w:eastAsia="Calibri" w:hAnsi="Times New Roman"/>
                <w:sz w:val="20"/>
              </w:rPr>
              <w:t>с кодом 2.1 (</w:t>
            </w:r>
            <w:r w:rsidRPr="0061782A">
              <w:rPr>
                <w:rFonts w:ascii="Times New Roman" w:eastAsia="Calibri" w:hAnsi="Times New Roman"/>
                <w:sz w:val="20"/>
              </w:rPr>
              <w:t>"для индивидуа</w:t>
            </w:r>
            <w:r w:rsidR="008A3BEC" w:rsidRPr="0061782A">
              <w:rPr>
                <w:rFonts w:ascii="Times New Roman" w:eastAsia="Calibri" w:hAnsi="Times New Roman"/>
                <w:sz w:val="20"/>
              </w:rPr>
              <w:t>льного жилищного строительства") - 300 кв</w:t>
            </w:r>
            <w:proofErr w:type="gramStart"/>
            <w:r w:rsidR="008A3BEC" w:rsidRPr="0061782A">
              <w:rPr>
                <w:rFonts w:ascii="Times New Roman" w:eastAsia="Calibri" w:hAnsi="Times New Roman"/>
                <w:sz w:val="20"/>
              </w:rPr>
              <w:t>.м</w:t>
            </w:r>
            <w:proofErr w:type="gramEnd"/>
            <w:r w:rsidR="000F0A89" w:rsidRPr="0061782A">
              <w:rPr>
                <w:rFonts w:ascii="Times New Roman" w:eastAsia="Calibri" w:hAnsi="Times New Roman"/>
                <w:sz w:val="20"/>
              </w:rPr>
              <w:t>*</w:t>
            </w:r>
            <w:r w:rsidR="008A3BEC" w:rsidRPr="0061782A">
              <w:rPr>
                <w:rFonts w:ascii="Times New Roman" w:eastAsia="Calibri" w:hAnsi="Times New Roman"/>
                <w:sz w:val="20"/>
              </w:rPr>
              <w:t>;</w:t>
            </w:r>
          </w:p>
          <w:p w:rsidR="00A21A0C" w:rsidRPr="0061782A" w:rsidRDefault="00A21A0C" w:rsidP="00C46672">
            <w:pPr>
              <w:jc w:val="left"/>
              <w:rPr>
                <w:rFonts w:ascii="Times New Roman" w:eastAsia="Calibri" w:hAnsi="Times New Roman"/>
                <w:sz w:val="20"/>
                <w:vertAlign w:val="superscript"/>
              </w:rPr>
            </w:pPr>
            <w:r w:rsidRPr="0061782A">
              <w:rPr>
                <w:rFonts w:ascii="Times New Roman" w:eastAsia="Calibri" w:hAnsi="Times New Roman"/>
                <w:sz w:val="20"/>
              </w:rPr>
              <w:t>для остальных видов разрешенного использования - не нормируется</w:t>
            </w:r>
          </w:p>
        </w:tc>
      </w:tr>
      <w:tr w:rsidR="000B72F8" w:rsidRPr="0061782A" w:rsidTr="000B72F8">
        <w:trPr>
          <w:trHeight w:val="23"/>
        </w:trPr>
        <w:tc>
          <w:tcPr>
            <w:tcW w:w="5000" w:type="pct"/>
            <w:gridSpan w:val="2"/>
            <w:vAlign w:val="center"/>
          </w:tcPr>
          <w:p w:rsidR="000B72F8" w:rsidRPr="0061782A" w:rsidRDefault="000B72F8"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w:t>
            </w:r>
          </w:p>
        </w:tc>
      </w:tr>
      <w:tr w:rsidR="000B72F8" w:rsidRPr="0061782A" w:rsidTr="00010CFD">
        <w:trPr>
          <w:trHeight w:val="23"/>
        </w:trPr>
        <w:tc>
          <w:tcPr>
            <w:tcW w:w="1572" w:type="pct"/>
            <w:vAlign w:val="center"/>
          </w:tcPr>
          <w:p w:rsidR="000B72F8" w:rsidRPr="0061782A" w:rsidRDefault="00EE3381"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3428" w:type="pct"/>
            <w:vAlign w:val="center"/>
          </w:tcPr>
          <w:p w:rsidR="000B72F8" w:rsidRPr="0061782A" w:rsidRDefault="00277F47" w:rsidP="00C46672">
            <w:pPr>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EE3381" w:rsidRPr="0061782A" w:rsidTr="00010CFD">
        <w:trPr>
          <w:trHeight w:val="23"/>
        </w:trPr>
        <w:tc>
          <w:tcPr>
            <w:tcW w:w="1572" w:type="pct"/>
            <w:vAlign w:val="center"/>
          </w:tcPr>
          <w:p w:rsidR="00EE3381" w:rsidRPr="0061782A" w:rsidRDefault="00EE3381"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3428" w:type="pct"/>
            <w:vAlign w:val="center"/>
          </w:tcPr>
          <w:p w:rsidR="00EE3381" w:rsidRPr="0061782A" w:rsidRDefault="00277F47" w:rsidP="00C46672">
            <w:pPr>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61782A">
              <w:rPr>
                <w:rFonts w:ascii="Times New Roman" w:hAnsi="Times New Roman"/>
                <w:sz w:val="20"/>
              </w:rPr>
              <w:t>*</w:t>
            </w:r>
          </w:p>
        </w:tc>
      </w:tr>
      <w:tr w:rsidR="00010CFD" w:rsidRPr="0061782A" w:rsidTr="00010CFD">
        <w:trPr>
          <w:trHeight w:val="23"/>
        </w:trPr>
        <w:tc>
          <w:tcPr>
            <w:tcW w:w="5000" w:type="pct"/>
            <w:gridSpan w:val="2"/>
            <w:vAlign w:val="center"/>
          </w:tcPr>
          <w:p w:rsidR="00010CFD" w:rsidRPr="0061782A" w:rsidRDefault="00010CFD"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5320BF" w:rsidRPr="0061782A" w:rsidTr="00010CFD">
        <w:tc>
          <w:tcPr>
            <w:tcW w:w="1572"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 xml:space="preserve">2 (для всех видов </w:t>
            </w:r>
            <w:r w:rsidR="00705FCD" w:rsidRPr="0061782A">
              <w:rPr>
                <w:rFonts w:ascii="Times New Roman" w:eastAsia="Calibri" w:hAnsi="Times New Roman"/>
                <w:sz w:val="20"/>
              </w:rPr>
              <w:t xml:space="preserve">разрешенного </w:t>
            </w:r>
            <w:r w:rsidRPr="0061782A">
              <w:rPr>
                <w:rFonts w:ascii="Times New Roman" w:eastAsia="Calibri" w:hAnsi="Times New Roman"/>
                <w:sz w:val="20"/>
              </w:rPr>
              <w:t>использования объектов капитального строительства)</w:t>
            </w:r>
          </w:p>
        </w:tc>
      </w:tr>
      <w:tr w:rsidR="005320BF" w:rsidRPr="0061782A" w:rsidTr="00010CFD">
        <w:tc>
          <w:tcPr>
            <w:tcW w:w="1572"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010CFD" w:rsidRPr="0061782A" w:rsidTr="00010CFD">
        <w:tc>
          <w:tcPr>
            <w:tcW w:w="5000" w:type="pct"/>
            <w:gridSpan w:val="2"/>
            <w:vAlign w:val="center"/>
          </w:tcPr>
          <w:p w:rsidR="00010CFD" w:rsidRPr="0061782A" w:rsidRDefault="00010CFD"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5320BF" w:rsidRPr="0061782A" w:rsidTr="00010CFD">
        <w:tc>
          <w:tcPr>
            <w:tcW w:w="1572" w:type="pct"/>
            <w:vAlign w:val="center"/>
          </w:tcPr>
          <w:p w:rsidR="005320BF" w:rsidRPr="0061782A" w:rsidRDefault="005320BF"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5320BF" w:rsidRPr="0061782A" w:rsidRDefault="00705FCD" w:rsidP="00C46672">
            <w:pPr>
              <w:jc w:val="left"/>
              <w:rPr>
                <w:rFonts w:ascii="Times New Roman" w:eastAsia="Calibri" w:hAnsi="Times New Roman"/>
                <w:sz w:val="20"/>
              </w:rPr>
            </w:pPr>
            <w:r w:rsidRPr="0061782A">
              <w:rPr>
                <w:rFonts w:ascii="Times New Roman" w:eastAsia="Calibri" w:hAnsi="Times New Roman"/>
                <w:sz w:val="20"/>
              </w:rPr>
              <w:t>8</w:t>
            </w:r>
            <w:r w:rsidR="005320BF" w:rsidRPr="0061782A">
              <w:rPr>
                <w:rFonts w:ascii="Times New Roman" w:eastAsia="Calibri" w:hAnsi="Times New Roman"/>
                <w:sz w:val="20"/>
              </w:rPr>
              <w:t xml:space="preserve"> м (для всех видов</w:t>
            </w:r>
            <w:r w:rsidRPr="0061782A">
              <w:rPr>
                <w:rFonts w:ascii="Times New Roman" w:eastAsia="Calibri" w:hAnsi="Times New Roman"/>
                <w:sz w:val="20"/>
              </w:rPr>
              <w:t xml:space="preserve"> разрешенного</w:t>
            </w:r>
            <w:r w:rsidR="005320BF" w:rsidRPr="0061782A">
              <w:rPr>
                <w:rFonts w:ascii="Times New Roman" w:eastAsia="Calibri" w:hAnsi="Times New Roman"/>
                <w:sz w:val="20"/>
              </w:rPr>
              <w:t xml:space="preserve"> использования объектов капитального строительства)</w:t>
            </w:r>
          </w:p>
        </w:tc>
      </w:tr>
      <w:tr w:rsidR="005320BF" w:rsidRPr="0061782A" w:rsidTr="00010CFD">
        <w:tc>
          <w:tcPr>
            <w:tcW w:w="1572" w:type="pct"/>
            <w:vAlign w:val="center"/>
          </w:tcPr>
          <w:p w:rsidR="005320BF" w:rsidRPr="0061782A" w:rsidRDefault="00B262AA"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010CFD" w:rsidRPr="0061782A" w:rsidTr="00010CFD">
        <w:tc>
          <w:tcPr>
            <w:tcW w:w="5000" w:type="pct"/>
            <w:gridSpan w:val="2"/>
            <w:vAlign w:val="center"/>
          </w:tcPr>
          <w:p w:rsidR="00010CFD" w:rsidRPr="0061782A" w:rsidRDefault="00F20090"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C956E3" w:rsidRPr="0061782A" w:rsidTr="00010CFD">
        <w:tc>
          <w:tcPr>
            <w:tcW w:w="1572" w:type="pct"/>
            <w:vAlign w:val="center"/>
          </w:tcPr>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80%</w:t>
            </w:r>
          </w:p>
        </w:tc>
      </w:tr>
      <w:tr w:rsidR="00C956E3" w:rsidRPr="0061782A" w:rsidTr="00010CFD">
        <w:tc>
          <w:tcPr>
            <w:tcW w:w="1572" w:type="pct"/>
            <w:vAlign w:val="center"/>
          </w:tcPr>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30%</w:t>
            </w:r>
          </w:p>
        </w:tc>
      </w:tr>
      <w:tr w:rsidR="005C31AD" w:rsidRPr="0061782A" w:rsidTr="005C31AD">
        <w:tc>
          <w:tcPr>
            <w:tcW w:w="5000" w:type="pct"/>
            <w:gridSpan w:val="2"/>
            <w:vAlign w:val="center"/>
          </w:tcPr>
          <w:p w:rsidR="005C31AD" w:rsidRPr="0061782A" w:rsidRDefault="005C31AD" w:rsidP="00C46672">
            <w:pPr>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5C31AD" w:rsidRPr="0061782A" w:rsidTr="005C31AD">
        <w:tc>
          <w:tcPr>
            <w:tcW w:w="1572" w:type="pct"/>
            <w:vAlign w:val="center"/>
          </w:tcPr>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tcPr>
          <w:p w:rsidR="00322221" w:rsidRPr="0061782A" w:rsidRDefault="00322221" w:rsidP="00C46672">
            <w:pPr>
              <w:rPr>
                <w:rFonts w:ascii="Times New Roman" w:eastAsia="Calibri" w:hAnsi="Times New Roman"/>
                <w:sz w:val="20"/>
              </w:rPr>
            </w:pPr>
            <w:r w:rsidRPr="0061782A">
              <w:rPr>
                <w:rFonts w:ascii="Times New Roman" w:eastAsia="Calibri" w:hAnsi="Times New Roman"/>
                <w:sz w:val="20"/>
              </w:rPr>
              <w:t>не нормируется</w:t>
            </w:r>
          </w:p>
        </w:tc>
      </w:tr>
      <w:tr w:rsidR="005C31AD" w:rsidRPr="0061782A" w:rsidTr="005C31AD">
        <w:tc>
          <w:tcPr>
            <w:tcW w:w="1572" w:type="pct"/>
            <w:vAlign w:val="center"/>
          </w:tcPr>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tcPr>
          <w:p w:rsidR="005C31AD" w:rsidRPr="0061782A" w:rsidRDefault="005C31AD" w:rsidP="00C46672">
            <w:pPr>
              <w:rPr>
                <w:rFonts w:ascii="Times New Roman" w:eastAsia="Calibri" w:hAnsi="Times New Roman"/>
                <w:sz w:val="20"/>
              </w:rPr>
            </w:pPr>
            <w:r w:rsidRPr="0061782A">
              <w:rPr>
                <w:rFonts w:ascii="Times New Roman" w:eastAsia="Calibri" w:hAnsi="Times New Roman"/>
                <w:sz w:val="20"/>
              </w:rPr>
              <w:t>не нормируется</w:t>
            </w:r>
          </w:p>
        </w:tc>
      </w:tr>
      <w:tr w:rsidR="00010CFD" w:rsidRPr="0061782A" w:rsidTr="00010CFD">
        <w:tc>
          <w:tcPr>
            <w:tcW w:w="5000" w:type="pct"/>
            <w:gridSpan w:val="2"/>
            <w:vAlign w:val="center"/>
          </w:tcPr>
          <w:p w:rsidR="00010CFD" w:rsidRPr="0061782A" w:rsidRDefault="00010CFD"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5320BF" w:rsidRPr="0061782A" w:rsidTr="00010CFD">
        <w:tc>
          <w:tcPr>
            <w:tcW w:w="1572"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вдоль улиц</w:t>
            </w:r>
          </w:p>
        </w:tc>
        <w:tc>
          <w:tcPr>
            <w:tcW w:w="3428" w:type="pct"/>
            <w:vAlign w:val="center"/>
          </w:tcPr>
          <w:p w:rsidR="005320BF" w:rsidRPr="0061782A" w:rsidRDefault="005320BF"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1,8 м</w:t>
              </w:r>
            </w:smartTag>
          </w:p>
        </w:tc>
      </w:tr>
      <w:tr w:rsidR="005320BF" w:rsidRPr="0061782A" w:rsidTr="00010CFD">
        <w:tc>
          <w:tcPr>
            <w:tcW w:w="1572"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между соседними участками</w:t>
            </w:r>
          </w:p>
        </w:tc>
        <w:tc>
          <w:tcPr>
            <w:tcW w:w="3428" w:type="pct"/>
            <w:vAlign w:val="center"/>
          </w:tcPr>
          <w:p w:rsidR="005320BF" w:rsidRPr="0061782A" w:rsidRDefault="005320BF" w:rsidP="00C46672">
            <w:pPr>
              <w:jc w:val="left"/>
              <w:rPr>
                <w:rFonts w:ascii="Times New Roman" w:eastAsia="Calibri" w:hAnsi="Times New Roman"/>
                <w:sz w:val="20"/>
              </w:rPr>
            </w:pPr>
            <w:r w:rsidRPr="0061782A">
              <w:rPr>
                <w:rFonts w:ascii="Times New Roman" w:eastAsia="Calibri" w:hAnsi="Times New Roman"/>
                <w:sz w:val="20"/>
              </w:rPr>
              <w:t>1,8</w:t>
            </w:r>
            <w:r w:rsidR="002D2ECD" w:rsidRPr="0061782A">
              <w:rPr>
                <w:rFonts w:ascii="Times New Roman" w:eastAsia="Calibri" w:hAnsi="Times New Roman"/>
                <w:sz w:val="20"/>
              </w:rPr>
              <w:t xml:space="preserve"> </w:t>
            </w:r>
            <w:r w:rsidRPr="0061782A">
              <w:rPr>
                <w:rFonts w:ascii="Times New Roman" w:eastAsia="Calibri" w:hAnsi="Times New Roman"/>
                <w:sz w:val="20"/>
              </w:rPr>
              <w:t>м (при условии устройства проветриваемого ограждения)</w:t>
            </w:r>
          </w:p>
        </w:tc>
      </w:tr>
    </w:tbl>
    <w:p w:rsidR="000F0A89" w:rsidRPr="0061782A" w:rsidRDefault="003D52DC"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xml:space="preserve">* </w:t>
      </w:r>
      <w:r w:rsidR="000F0A89" w:rsidRPr="0061782A">
        <w:rPr>
          <w:rFonts w:ascii="Times New Roman" w:hAnsi="Times New Roman"/>
          <w:sz w:val="20"/>
        </w:rPr>
        <w:t>Для земельных участков, предоставляемых гражданам в собственность из земель, находящихся в муниципальной или государственной собственности.</w:t>
      </w:r>
    </w:p>
    <w:p w:rsidR="004533E8" w:rsidRPr="0061782A" w:rsidRDefault="000F0A89" w:rsidP="004533E8">
      <w:pPr>
        <w:pStyle w:val="ConsPlusNormal"/>
        <w:ind w:firstLine="709"/>
        <w:jc w:val="both"/>
        <w:rPr>
          <w:rFonts w:ascii="Times New Roman" w:hAnsi="Times New Roman" w:cs="Times New Roman"/>
        </w:rPr>
      </w:pPr>
      <w:r w:rsidRPr="0061782A">
        <w:rPr>
          <w:rFonts w:ascii="Times New Roman" w:eastAsia="Calibri" w:hAnsi="Times New Roman" w:cs="Times New Roman"/>
        </w:rPr>
        <w:t>**</w:t>
      </w:r>
      <w:r w:rsidR="003D52DC" w:rsidRPr="0061782A">
        <w:rPr>
          <w:rFonts w:ascii="Times New Roman" w:eastAsia="Calibri" w:hAnsi="Times New Roman" w:cs="Times New Roman"/>
        </w:rPr>
        <w:t xml:space="preserve">Для вида разрешенного использования </w:t>
      </w:r>
      <w:r w:rsidR="00A21A0C" w:rsidRPr="0061782A">
        <w:rPr>
          <w:rFonts w:ascii="Times New Roman" w:eastAsia="Calibri" w:hAnsi="Times New Roman" w:cs="Times New Roman"/>
        </w:rPr>
        <w:t>с кодом 2.1 (</w:t>
      </w:r>
      <w:r w:rsidR="003D52DC" w:rsidRPr="0061782A">
        <w:rPr>
          <w:rFonts w:ascii="Times New Roman" w:eastAsia="Calibri" w:hAnsi="Times New Roman" w:cs="Times New Roman"/>
        </w:rPr>
        <w:t>"для индивидуального жилищного строительства"</w:t>
      </w:r>
      <w:r w:rsidR="00A21A0C" w:rsidRPr="0061782A">
        <w:rPr>
          <w:rFonts w:ascii="Times New Roman" w:eastAsia="Calibri" w:hAnsi="Times New Roman" w:cs="Times New Roman"/>
        </w:rPr>
        <w:t>)</w:t>
      </w:r>
      <w:r w:rsidR="003D52DC" w:rsidRPr="0061782A">
        <w:rPr>
          <w:rFonts w:ascii="Times New Roman" w:eastAsia="Calibri" w:hAnsi="Times New Roman" w:cs="Times New Roman"/>
        </w:rPr>
        <w:t xml:space="preserve"> </w:t>
      </w:r>
      <w:r w:rsidR="003D52DC" w:rsidRPr="0061782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w:t>
      </w:r>
      <w:r w:rsidR="00940482" w:rsidRPr="0061782A">
        <w:rPr>
          <w:rFonts w:ascii="Times New Roman" w:hAnsi="Times New Roman" w:cs="Times New Roman"/>
        </w:rPr>
        <w:t>для каждого земельного участка.</w:t>
      </w:r>
    </w:p>
    <w:p w:rsidR="00940482" w:rsidRPr="0061782A" w:rsidRDefault="00940482" w:rsidP="004533E8">
      <w:pPr>
        <w:pStyle w:val="ConsPlusNormal"/>
        <w:ind w:firstLine="709"/>
        <w:jc w:val="both"/>
        <w:rPr>
          <w:rFonts w:ascii="Times New Roman" w:hAnsi="Times New Roman" w:cs="Times New Roman"/>
        </w:rPr>
      </w:pPr>
      <w:r w:rsidRPr="0061782A">
        <w:rPr>
          <w:rFonts w:ascii="Times New Roman" w:eastAsiaTheme="minorHAnsi" w:hAnsi="Times New Roman"/>
          <w:sz w:val="24"/>
          <w:szCs w:val="24"/>
        </w:rPr>
        <w:t>Для зоны Ж-1 предельные (минимальные и (или) максимальные) размеры земельных участков, кроме их площади, не подлежат установлению.</w:t>
      </w:r>
    </w:p>
    <w:p w:rsidR="005320BF" w:rsidRPr="0061782A" w:rsidRDefault="00D40FBA" w:rsidP="00C46672">
      <w:pPr>
        <w:pStyle w:val="af5"/>
        <w:spacing w:before="0"/>
        <w:ind w:firstLine="709"/>
        <w:rPr>
          <w:rFonts w:ascii="Times New Roman" w:hAnsi="Times New Roman" w:cs="Times New Roman"/>
        </w:rPr>
      </w:pPr>
      <w:r w:rsidRPr="0061782A">
        <w:rPr>
          <w:rFonts w:ascii="Times New Roman" w:hAnsi="Times New Roman" w:cs="Times New Roman"/>
        </w:rPr>
        <w:t>4</w:t>
      </w:r>
      <w:r w:rsidR="005320BF" w:rsidRPr="0061782A">
        <w:rPr>
          <w:rFonts w:ascii="Times New Roman" w:hAnsi="Times New Roman" w:cs="Times New Roman"/>
        </w:rPr>
        <w:t xml:space="preserve">.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5320BF" w:rsidRPr="0061782A" w:rsidRDefault="005320BF" w:rsidP="00C46672">
      <w:pPr>
        <w:jc w:val="both"/>
        <w:rPr>
          <w:rFonts w:ascii="Times New Roman" w:hAnsi="Times New Roman"/>
          <w:sz w:val="24"/>
          <w:szCs w:val="24"/>
          <w:lang w:eastAsia="ru-RU"/>
        </w:rPr>
      </w:pPr>
    </w:p>
    <w:p w:rsidR="00AA782B" w:rsidRPr="0061782A" w:rsidRDefault="005320BF" w:rsidP="00C46672">
      <w:pPr>
        <w:ind w:firstLine="567"/>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2008A6" w:rsidRPr="0061782A">
        <w:rPr>
          <w:rFonts w:ascii="Times New Roman" w:hAnsi="Times New Roman"/>
          <w:b/>
          <w:sz w:val="24"/>
          <w:szCs w:val="24"/>
          <w:lang w:eastAsia="ru-RU"/>
        </w:rPr>
        <w:t>31</w:t>
      </w:r>
      <w:r w:rsidRPr="0061782A">
        <w:rPr>
          <w:rFonts w:ascii="Times New Roman" w:hAnsi="Times New Roman"/>
          <w:b/>
          <w:sz w:val="24"/>
          <w:szCs w:val="24"/>
          <w:lang w:eastAsia="ru-RU"/>
        </w:rPr>
        <w:t>.</w:t>
      </w:r>
      <w:r w:rsidR="0007785F" w:rsidRPr="0061782A">
        <w:rPr>
          <w:rFonts w:ascii="Times New Roman" w:hAnsi="Times New Roman"/>
          <w:sz w:val="24"/>
          <w:szCs w:val="24"/>
          <w:lang w:eastAsia="ru-RU"/>
        </w:rPr>
        <w:t xml:space="preserve"> </w:t>
      </w:r>
      <w:r w:rsidRPr="0061782A">
        <w:rPr>
          <w:rFonts w:ascii="Times New Roman" w:hAnsi="Times New Roman"/>
          <w:sz w:val="24"/>
          <w:szCs w:val="24"/>
          <w:lang w:eastAsia="ru-RU"/>
        </w:rPr>
        <w:t>Градостроительный регламент зоны жилой застройки 2-го типа (Ж-2</w:t>
      </w:r>
      <w:r w:rsidR="00D40A87" w:rsidRPr="0061782A">
        <w:rPr>
          <w:rFonts w:ascii="Times New Roman" w:hAnsi="Times New Roman"/>
          <w:sz w:val="24"/>
          <w:szCs w:val="24"/>
          <w:lang w:eastAsia="ru-RU"/>
        </w:rPr>
        <w:t>).</w:t>
      </w:r>
    </w:p>
    <w:p w:rsidR="00D40A87" w:rsidRPr="0061782A" w:rsidRDefault="00D40A87" w:rsidP="00C46672">
      <w:pPr>
        <w:ind w:firstLine="567"/>
        <w:jc w:val="both"/>
        <w:rPr>
          <w:rFonts w:ascii="Times New Roman" w:hAnsi="Times New Roman"/>
          <w:sz w:val="24"/>
          <w:szCs w:val="24"/>
          <w:lang w:eastAsia="ru-RU"/>
        </w:rPr>
      </w:pPr>
    </w:p>
    <w:p w:rsidR="00D40FBA" w:rsidRPr="0061782A" w:rsidRDefault="00D40FBA" w:rsidP="00C46672">
      <w:pPr>
        <w:autoSpaceDE w:val="0"/>
        <w:autoSpaceDN w:val="0"/>
        <w:adjustRightInd w:val="0"/>
        <w:ind w:firstLine="709"/>
        <w:jc w:val="both"/>
        <w:rPr>
          <w:rFonts w:ascii="Times New Roman" w:hAnsi="Times New Roman"/>
          <w:sz w:val="24"/>
          <w:szCs w:val="24"/>
        </w:rPr>
      </w:pPr>
      <w:bookmarkStart w:id="28" w:name="_Toc176362903"/>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61782A">
        <w:rPr>
          <w:rFonts w:ascii="Times New Roman" w:eastAsia="Calibri" w:hAnsi="Times New Roman"/>
          <w:sz w:val="24"/>
          <w:szCs w:val="24"/>
        </w:rPr>
        <w:t xml:space="preserve">территории, предназначенных для размещения преимущественно </w:t>
      </w:r>
      <w:r w:rsidR="00134C65" w:rsidRPr="0061782A">
        <w:rPr>
          <w:rFonts w:ascii="Times New Roman" w:eastAsia="Calibri" w:hAnsi="Times New Roman"/>
          <w:sz w:val="24"/>
          <w:szCs w:val="24"/>
        </w:rPr>
        <w:t xml:space="preserve">малоэтажной высокоплотной жилой </w:t>
      </w:r>
      <w:r w:rsidRPr="0061782A">
        <w:rPr>
          <w:rFonts w:ascii="Times New Roman" w:eastAsia="Calibri" w:hAnsi="Times New Roman"/>
          <w:sz w:val="24"/>
          <w:szCs w:val="24"/>
        </w:rPr>
        <w:t xml:space="preserve">застройки, а также </w:t>
      </w:r>
      <w:r w:rsidRPr="0061782A">
        <w:rPr>
          <w:rFonts w:ascii="Times New Roman" w:eastAsiaTheme="minorHAnsi" w:hAnsi="Times New Roman"/>
          <w:sz w:val="24"/>
          <w:szCs w:val="24"/>
        </w:rPr>
        <w:t>объект</w:t>
      </w:r>
      <w:r w:rsidR="003B2BB7" w:rsidRPr="0061782A">
        <w:rPr>
          <w:rFonts w:ascii="Times New Roman" w:eastAsiaTheme="minorHAnsi" w:hAnsi="Times New Roman"/>
          <w:sz w:val="24"/>
          <w:szCs w:val="24"/>
        </w:rPr>
        <w:t>ов</w:t>
      </w:r>
      <w:r w:rsidR="004A3D18" w:rsidRPr="0061782A">
        <w:rPr>
          <w:rFonts w:ascii="Times New Roman" w:eastAsiaTheme="minorHAnsi" w:hAnsi="Times New Roman"/>
          <w:sz w:val="24"/>
          <w:szCs w:val="24"/>
        </w:rPr>
        <w:t xml:space="preserve"> </w:t>
      </w:r>
      <w:r w:rsidRPr="0061782A">
        <w:rPr>
          <w:rFonts w:ascii="Times New Roman" w:eastAsiaTheme="minorHAnsi" w:hAnsi="Times New Roman"/>
          <w:sz w:val="24"/>
          <w:szCs w:val="24"/>
        </w:rPr>
        <w:t>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61782A" w:rsidRDefault="00D40FBA"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w:t>
      </w:r>
      <w:r w:rsidR="005320BF" w:rsidRPr="0061782A">
        <w:rPr>
          <w:rFonts w:ascii="Times New Roman" w:hAnsi="Times New Roman"/>
          <w:sz w:val="24"/>
          <w:szCs w:val="24"/>
        </w:rPr>
        <w:t>.</w:t>
      </w:r>
      <w:r w:rsidR="00134C65" w:rsidRPr="0061782A">
        <w:rPr>
          <w:rFonts w:ascii="Times New Roman" w:hAnsi="Times New Roman"/>
          <w:sz w:val="24"/>
          <w:szCs w:val="24"/>
        </w:rPr>
        <w:t> </w:t>
      </w:r>
      <w:r w:rsidR="005320BF" w:rsidRPr="0061782A">
        <w:rPr>
          <w:rFonts w:ascii="Times New Roman" w:hAnsi="Times New Roman"/>
          <w:sz w:val="24"/>
          <w:szCs w:val="24"/>
        </w:rPr>
        <w:t>Перечень видов разреш</w:t>
      </w:r>
      <w:r w:rsidR="0047384A" w:rsidRPr="0061782A">
        <w:rPr>
          <w:rFonts w:ascii="Times New Roman" w:hAnsi="Times New Roman"/>
          <w:sz w:val="24"/>
          <w:szCs w:val="24"/>
        </w:rPr>
        <w:t>е</w:t>
      </w:r>
      <w:r w:rsidR="005320BF" w:rsidRPr="0061782A">
        <w:rPr>
          <w:rFonts w:ascii="Times New Roman" w:hAnsi="Times New Roman"/>
          <w:sz w:val="24"/>
          <w:szCs w:val="24"/>
        </w:rPr>
        <w:t xml:space="preserve">нного использования </w:t>
      </w:r>
      <w:r w:rsidR="00705FCD" w:rsidRPr="0061782A">
        <w:rPr>
          <w:rFonts w:ascii="Times New Roman" w:hAnsi="Times New Roman"/>
          <w:sz w:val="24"/>
          <w:szCs w:val="24"/>
        </w:rPr>
        <w:t xml:space="preserve">земельных участков и </w:t>
      </w:r>
      <w:r w:rsidR="005320BF" w:rsidRPr="0061782A">
        <w:rPr>
          <w:rFonts w:ascii="Times New Roman" w:hAnsi="Times New Roman"/>
          <w:sz w:val="24"/>
          <w:szCs w:val="24"/>
        </w:rPr>
        <w:t>объе</w:t>
      </w:r>
      <w:r w:rsidR="00705FCD" w:rsidRPr="0061782A">
        <w:rPr>
          <w:rFonts w:ascii="Times New Roman" w:hAnsi="Times New Roman"/>
          <w:sz w:val="24"/>
          <w:szCs w:val="24"/>
        </w:rPr>
        <w:t>ктов капитального строительства:</w:t>
      </w:r>
    </w:p>
    <w:tbl>
      <w:tblPr>
        <w:tblStyle w:val="a8"/>
        <w:tblW w:w="5000" w:type="pct"/>
        <w:tblLook w:val="0000"/>
      </w:tblPr>
      <w:tblGrid>
        <w:gridCol w:w="5212"/>
        <w:gridCol w:w="4358"/>
      </w:tblGrid>
      <w:tr w:rsidR="00C86477" w:rsidRPr="0061782A" w:rsidTr="00010CFD">
        <w:trPr>
          <w:trHeight w:val="2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010CFD">
        <w:trPr>
          <w:trHeight w:val="20"/>
        </w:trPr>
        <w:tc>
          <w:tcPr>
            <w:tcW w:w="2723" w:type="pct"/>
          </w:tcPr>
          <w:p w:rsidR="00631EA6" w:rsidRPr="0061782A" w:rsidRDefault="00C86477" w:rsidP="00C46672">
            <w:pPr>
              <w:jc w:val="left"/>
              <w:rPr>
                <w:rFonts w:ascii="Times New Roman" w:hAnsi="Times New Roman"/>
                <w:sz w:val="20"/>
              </w:rPr>
            </w:pPr>
            <w:r w:rsidRPr="0061782A">
              <w:rPr>
                <w:rFonts w:ascii="Times New Roman" w:hAnsi="Times New Roman"/>
                <w:sz w:val="20"/>
              </w:rPr>
              <w:t xml:space="preserve">2.1.1 Малоэтажная многоквартирная жилая застройка </w:t>
            </w:r>
          </w:p>
          <w:p w:rsidR="00C86477"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(Размещение малоэтажных многоквартирных домов (многоквартирные дома высотой до 4 этажей, включая </w:t>
            </w:r>
            <w:proofErr w:type="gramStart"/>
            <w:r w:rsidRPr="0061782A">
              <w:rPr>
                <w:rFonts w:ascii="Times New Roman" w:hAnsi="Times New Roman"/>
                <w:sz w:val="20"/>
              </w:rPr>
              <w:t>мансардный</w:t>
            </w:r>
            <w:proofErr w:type="gramEnd"/>
            <w:r w:rsidRPr="0061782A">
              <w:rPr>
                <w:rFonts w:ascii="Times New Roman" w:hAnsi="Times New Roman"/>
                <w:sz w:val="20"/>
              </w:rPr>
              <w:t>);</w:t>
            </w:r>
          </w:p>
          <w:p w:rsidR="00C86477" w:rsidRPr="0061782A" w:rsidRDefault="00C86477"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Сооружения локального инженерного </w:t>
            </w:r>
            <w:r w:rsidRPr="0061782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956E3" w:rsidRPr="0061782A" w:rsidTr="00010CFD">
        <w:trPr>
          <w:trHeight w:val="20"/>
        </w:trPr>
        <w:tc>
          <w:tcPr>
            <w:tcW w:w="2723" w:type="pct"/>
          </w:tcPr>
          <w:p w:rsidR="00C956E3" w:rsidRPr="0061782A" w:rsidRDefault="00C956E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lastRenderedPageBreak/>
              <w:t>2.3. Блокированная жилая застройка</w:t>
            </w:r>
          </w:p>
          <w:p w:rsidR="00C956E3" w:rsidRPr="0061782A" w:rsidRDefault="00C956E3" w:rsidP="00C46672">
            <w:pPr>
              <w:autoSpaceDE w:val="0"/>
              <w:autoSpaceDN w:val="0"/>
              <w:adjustRightInd w:val="0"/>
              <w:jc w:val="left"/>
              <w:rPr>
                <w:rFonts w:ascii="Times New Roman" w:eastAsiaTheme="minorHAnsi" w:hAnsi="Times New Roman"/>
                <w:bCs/>
                <w:sz w:val="20"/>
              </w:rPr>
            </w:pPr>
            <w:proofErr w:type="gramStart"/>
            <w:r w:rsidRPr="0061782A">
              <w:rPr>
                <w:rFonts w:ascii="Times New Roman" w:eastAsiaTheme="minorHAnsi" w:hAnsi="Times New Roman"/>
                <w:bCs/>
                <w:sz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61782A">
              <w:rPr>
                <w:rFonts w:ascii="Times New Roman" w:eastAsiaTheme="minorHAnsi" w:hAnsi="Times New Roman"/>
                <w:bCs/>
                <w:sz w:val="20"/>
              </w:rPr>
              <w:t xml:space="preserve"> пользования (жилые дома блокированной застройки);</w:t>
            </w:r>
          </w:p>
          <w:p w:rsidR="00C956E3" w:rsidRPr="0061782A" w:rsidRDefault="00C956E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разведение декоративных и плодовых деревьев, овощных и ягодных культур;</w:t>
            </w:r>
          </w:p>
          <w:p w:rsidR="00C956E3" w:rsidRPr="0061782A" w:rsidRDefault="00C956E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индивидуальных гаражей и иных вспомогательных сооружений;</w:t>
            </w:r>
          </w:p>
          <w:p w:rsidR="00C956E3" w:rsidRPr="0061782A" w:rsidRDefault="00C956E3" w:rsidP="00C46672">
            <w:pPr>
              <w:autoSpaceDE w:val="0"/>
              <w:autoSpaceDN w:val="0"/>
              <w:adjustRightInd w:val="0"/>
              <w:jc w:val="left"/>
              <w:rPr>
                <w:rFonts w:ascii="Times New Roman" w:eastAsia="Calibri" w:hAnsi="Times New Roman"/>
                <w:sz w:val="20"/>
              </w:rPr>
            </w:pPr>
            <w:r w:rsidRPr="0061782A">
              <w:rPr>
                <w:rFonts w:ascii="Times New Roman" w:eastAsiaTheme="minorHAnsi" w:hAnsi="Times New Roman"/>
                <w:bCs/>
                <w:sz w:val="20"/>
              </w:rPr>
              <w:t>обустройство спортивных и детских площадок, площадок для отдыха)</w:t>
            </w:r>
          </w:p>
        </w:tc>
        <w:tc>
          <w:tcPr>
            <w:tcW w:w="2277" w:type="pct"/>
          </w:tcPr>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6"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27"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tcPr>
          <w:p w:rsidR="00631EA6" w:rsidRPr="0061782A" w:rsidRDefault="00C86477" w:rsidP="00C46672">
            <w:pPr>
              <w:jc w:val="left"/>
              <w:rPr>
                <w:rFonts w:ascii="Times New Roman" w:hAnsi="Times New Roman"/>
                <w:sz w:val="20"/>
              </w:rPr>
            </w:pPr>
            <w:r w:rsidRPr="0061782A">
              <w:rPr>
                <w:rFonts w:ascii="Times New Roman" w:hAnsi="Times New Roman"/>
                <w:sz w:val="20"/>
              </w:rPr>
              <w:t xml:space="preserve">3.2.1 Дома социального обслуживания </w:t>
            </w:r>
          </w:p>
          <w:p w:rsidR="00C86477" w:rsidRPr="0061782A" w:rsidRDefault="00631EA6" w:rsidP="00C46672">
            <w:pPr>
              <w:jc w:val="left"/>
              <w:rPr>
                <w:rFonts w:ascii="Times New Roman" w:hAnsi="Times New Roman"/>
                <w:sz w:val="20"/>
              </w:rPr>
            </w:pPr>
            <w:r w:rsidRPr="0061782A">
              <w:rPr>
                <w:rFonts w:ascii="Times New Roman" w:hAnsi="Times New Roman"/>
                <w:sz w:val="20"/>
              </w:rPr>
              <w:t>(</w:t>
            </w:r>
            <w:r w:rsidR="00C86477" w:rsidRPr="0061782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3.3 Бытовое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4.5 Банковская и страховая деятельность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C31AD" w:rsidRPr="0061782A" w:rsidTr="00010CFD">
        <w:trPr>
          <w:trHeight w:val="20"/>
        </w:trPr>
        <w:tc>
          <w:tcPr>
            <w:tcW w:w="2723" w:type="pct"/>
          </w:tcPr>
          <w:p w:rsidR="00631EA6"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956E3" w:rsidRPr="0061782A" w:rsidTr="00010CFD">
        <w:trPr>
          <w:trHeight w:val="20"/>
        </w:trPr>
        <w:tc>
          <w:tcPr>
            <w:tcW w:w="2723" w:type="pct"/>
          </w:tcPr>
          <w:p w:rsidR="00631EA6"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 xml:space="preserve">5.1.3 Площадки для занятий спортом </w:t>
            </w:r>
          </w:p>
          <w:p w:rsidR="00C956E3" w:rsidRPr="0061782A" w:rsidRDefault="00C956E3" w:rsidP="00C46672">
            <w:pPr>
              <w:jc w:val="left"/>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C956E3" w:rsidRPr="0061782A" w:rsidRDefault="00C956E3"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010CFD">
        <w:trPr>
          <w:trHeight w:val="20"/>
        </w:trPr>
        <w:tc>
          <w:tcPr>
            <w:tcW w:w="2723" w:type="pct"/>
          </w:tcPr>
          <w:p w:rsidR="00631EA6"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eastAsia="Calibri" w:hAnsi="Times New Roman"/>
                <w:sz w:val="20"/>
              </w:rPr>
            </w:pPr>
            <w:r w:rsidRPr="0061782A">
              <w:rPr>
                <w:rFonts w:ascii="Times New Roman" w:hAnsi="Times New Roman"/>
                <w:bCs/>
                <w:sz w:val="20"/>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4D38E8" w:rsidRPr="0061782A" w:rsidTr="00010CFD">
        <w:trPr>
          <w:trHeight w:val="20"/>
        </w:trPr>
        <w:tc>
          <w:tcPr>
            <w:tcW w:w="2723" w:type="pct"/>
          </w:tcPr>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hAnsi="Times New Roman"/>
                <w:sz w:val="20"/>
              </w:rPr>
              <w:lastRenderedPageBreak/>
              <w:t xml:space="preserve">12.0.1 Улично-дорожная сеть </w:t>
            </w:r>
          </w:p>
          <w:p w:rsidR="004D38E8" w:rsidRPr="0061782A" w:rsidRDefault="004D38E8" w:rsidP="004D38E8">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28"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9"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30"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010CFD">
        <w:trPr>
          <w:trHeight w:val="2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Условно разрешённые виды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условно разрешённым):</w:t>
            </w:r>
          </w:p>
        </w:tc>
      </w:tr>
      <w:tr w:rsidR="00134C65" w:rsidRPr="0061782A" w:rsidTr="00010CFD">
        <w:trPr>
          <w:trHeight w:val="20"/>
        </w:trPr>
        <w:tc>
          <w:tcPr>
            <w:tcW w:w="2723" w:type="pct"/>
          </w:tcPr>
          <w:p w:rsidR="00631EA6" w:rsidRPr="0061782A" w:rsidRDefault="00134C65" w:rsidP="00C46672">
            <w:pPr>
              <w:jc w:val="left"/>
              <w:rPr>
                <w:rFonts w:ascii="Times New Roman" w:hAnsi="Times New Roman"/>
                <w:sz w:val="20"/>
              </w:rPr>
            </w:pPr>
            <w:r w:rsidRPr="0061782A">
              <w:rPr>
                <w:rFonts w:ascii="Times New Roman" w:hAnsi="Times New Roman"/>
                <w:sz w:val="20"/>
              </w:rPr>
              <w:t>2.1</w:t>
            </w:r>
            <w:proofErr w:type="gramStart"/>
            <w:r w:rsidRPr="0061782A">
              <w:rPr>
                <w:rFonts w:ascii="Times New Roman" w:hAnsi="Times New Roman"/>
                <w:sz w:val="20"/>
              </w:rPr>
              <w:t xml:space="preserve"> Д</w:t>
            </w:r>
            <w:proofErr w:type="gramEnd"/>
            <w:r w:rsidRPr="0061782A">
              <w:rPr>
                <w:rFonts w:ascii="Times New Roman" w:hAnsi="Times New Roman"/>
                <w:sz w:val="20"/>
              </w:rPr>
              <w:t xml:space="preserve">ля индивидуального жилищного строительства </w:t>
            </w:r>
          </w:p>
          <w:p w:rsidR="00134C65" w:rsidRPr="0061782A" w:rsidRDefault="00134C65" w:rsidP="00C46672">
            <w:pPr>
              <w:jc w:val="left"/>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34C65" w:rsidRPr="0061782A" w:rsidRDefault="00134C65" w:rsidP="00C46672">
            <w:pPr>
              <w:jc w:val="left"/>
              <w:rPr>
                <w:rFonts w:ascii="Times New Roman" w:eastAsia="Calibri" w:hAnsi="Times New Roman"/>
                <w:bCs/>
                <w:sz w:val="20"/>
              </w:rPr>
            </w:pPr>
            <w:r w:rsidRPr="0061782A">
              <w:rPr>
                <w:rFonts w:ascii="Times New Roman" w:eastAsia="Calibri" w:hAnsi="Times New Roman"/>
                <w:bCs/>
                <w:sz w:val="20"/>
              </w:rPr>
              <w:t>выращивание сельскохозяйственных культур;</w:t>
            </w:r>
          </w:p>
          <w:p w:rsidR="00134C65" w:rsidRPr="0061782A" w:rsidRDefault="00134C65" w:rsidP="00C46672">
            <w:pPr>
              <w:jc w:val="left"/>
              <w:rPr>
                <w:rFonts w:ascii="Times New Roman" w:eastAsia="Calibri" w:hAnsi="Times New Roman"/>
                <w:bCs/>
                <w:sz w:val="20"/>
              </w:rPr>
            </w:pPr>
            <w:r w:rsidRPr="0061782A">
              <w:rPr>
                <w:rFonts w:ascii="Times New Roman" w:eastAsia="Calibri" w:hAnsi="Times New Roman"/>
                <w:bCs/>
                <w:sz w:val="20"/>
              </w:rPr>
              <w:t>размещение индивидуальных гаражей и хозяйственных построек)</w:t>
            </w:r>
          </w:p>
        </w:tc>
        <w:tc>
          <w:tcPr>
            <w:tcW w:w="2277" w:type="pct"/>
          </w:tcPr>
          <w:p w:rsidR="00134C65" w:rsidRPr="0061782A" w:rsidRDefault="00134C65"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34C65" w:rsidRPr="0061782A" w:rsidRDefault="00134C65"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134C65" w:rsidRPr="0061782A" w:rsidRDefault="00134C65"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506940" w:rsidRPr="0061782A" w:rsidTr="00010CFD">
        <w:trPr>
          <w:trHeight w:val="20"/>
        </w:trPr>
        <w:tc>
          <w:tcPr>
            <w:tcW w:w="2723" w:type="pct"/>
          </w:tcPr>
          <w:p w:rsidR="00506940" w:rsidRPr="0061782A" w:rsidRDefault="00506940" w:rsidP="00506940">
            <w:pPr>
              <w:jc w:val="left"/>
              <w:rPr>
                <w:rFonts w:ascii="Times New Roman" w:eastAsia="Calibri" w:hAnsi="Times New Roman"/>
                <w:sz w:val="20"/>
              </w:rPr>
            </w:pPr>
            <w:r w:rsidRPr="0061782A">
              <w:rPr>
                <w:rFonts w:ascii="Times New Roman" w:eastAsia="Calibri" w:hAnsi="Times New Roman"/>
                <w:sz w:val="20"/>
              </w:rPr>
              <w:t>2.7.1 Хранение автотранспорта</w:t>
            </w:r>
          </w:p>
          <w:p w:rsidR="00506940" w:rsidRPr="0061782A" w:rsidRDefault="00506940" w:rsidP="00506940">
            <w:pPr>
              <w:jc w:val="left"/>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31"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7" w:type="pct"/>
          </w:tcPr>
          <w:p w:rsidR="00506940" w:rsidRPr="0061782A" w:rsidRDefault="00506940" w:rsidP="00506940">
            <w:pPr>
              <w:jc w:val="left"/>
              <w:rPr>
                <w:rFonts w:ascii="Times New Roman" w:eastAsia="Calibri" w:hAnsi="Times New Roman"/>
                <w:sz w:val="20"/>
              </w:rPr>
            </w:pPr>
            <w:r w:rsidRPr="0061782A">
              <w:rPr>
                <w:rFonts w:ascii="Times New Roman" w:eastAsia="Calibri" w:hAnsi="Times New Roman"/>
                <w:sz w:val="20"/>
              </w:rPr>
              <w:t>Размещение зданий и сооружений дорожного сервиса;</w:t>
            </w:r>
          </w:p>
          <w:p w:rsidR="00506940" w:rsidRPr="0061782A" w:rsidRDefault="00506940" w:rsidP="00506940">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06940" w:rsidRPr="0061782A" w:rsidRDefault="00506940" w:rsidP="00506940">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A3D18" w:rsidRPr="0061782A" w:rsidTr="00010CFD">
        <w:trPr>
          <w:trHeight w:val="20"/>
        </w:trPr>
        <w:tc>
          <w:tcPr>
            <w:tcW w:w="2723" w:type="pct"/>
          </w:tcPr>
          <w:p w:rsidR="00631EA6" w:rsidRPr="0061782A" w:rsidRDefault="004A3D18" w:rsidP="00C46672">
            <w:pPr>
              <w:jc w:val="left"/>
              <w:rPr>
                <w:rFonts w:ascii="Times New Roman" w:hAnsi="Times New Roman"/>
                <w:sz w:val="20"/>
              </w:rPr>
            </w:pPr>
            <w:r w:rsidRPr="0061782A">
              <w:rPr>
                <w:rFonts w:ascii="Times New Roman" w:hAnsi="Times New Roman"/>
                <w:sz w:val="20"/>
              </w:rPr>
              <w:t xml:space="preserve">3.2.4 Общежития </w:t>
            </w:r>
          </w:p>
          <w:p w:rsidR="004A3D18" w:rsidRPr="0061782A" w:rsidRDefault="004A3D18" w:rsidP="00C46672">
            <w:pPr>
              <w:jc w:val="left"/>
              <w:rPr>
                <w:rFonts w:ascii="Times New Roman" w:hAnsi="Times New Roman"/>
                <w:sz w:val="20"/>
              </w:rPr>
            </w:pPr>
            <w:r w:rsidRPr="0061782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32" w:history="1">
              <w:r w:rsidRPr="0061782A">
                <w:rPr>
                  <w:rFonts w:ascii="Times New Roman" w:hAnsi="Times New Roman"/>
                  <w:sz w:val="20"/>
                  <w:u w:val="single"/>
                </w:rPr>
                <w:t>кодом 4.7</w:t>
              </w:r>
            </w:hyperlink>
            <w:r w:rsidRPr="0061782A">
              <w:rPr>
                <w:rFonts w:ascii="Times New Roman" w:hAnsi="Times New Roman"/>
                <w:sz w:val="20"/>
              </w:rPr>
              <w:t>)</w:t>
            </w:r>
          </w:p>
        </w:tc>
        <w:tc>
          <w:tcPr>
            <w:tcW w:w="2277" w:type="pct"/>
          </w:tcPr>
          <w:p w:rsidR="004A3D18" w:rsidRPr="0061782A" w:rsidRDefault="004A3D18"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A3D18" w:rsidRPr="0061782A" w:rsidRDefault="004A3D18"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4A3D18" w:rsidRPr="0061782A" w:rsidRDefault="004A3D18"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4A3D18" w:rsidRPr="0061782A" w:rsidRDefault="004A3D18"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shd w:val="clear" w:color="auto" w:fill="auto"/>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33"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34"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благоустройство территории</w:t>
            </w:r>
          </w:p>
        </w:tc>
      </w:tr>
      <w:tr w:rsidR="00C86477" w:rsidRPr="0061782A" w:rsidTr="00010CFD">
        <w:trPr>
          <w:trHeight w:val="20"/>
        </w:trPr>
        <w:tc>
          <w:tcPr>
            <w:tcW w:w="2723" w:type="pct"/>
            <w:shd w:val="clear" w:color="auto" w:fill="auto"/>
          </w:tcPr>
          <w:p w:rsidR="00631EA6" w:rsidRPr="0061782A" w:rsidRDefault="008A3BEC" w:rsidP="00C46672">
            <w:pPr>
              <w:jc w:val="left"/>
              <w:rPr>
                <w:rFonts w:ascii="Times New Roman" w:eastAsiaTheme="minorHAnsi" w:hAnsi="Times New Roman"/>
                <w:sz w:val="20"/>
              </w:rPr>
            </w:pPr>
            <w:r w:rsidRPr="0061782A">
              <w:rPr>
                <w:rFonts w:ascii="Times New Roman" w:eastAsiaTheme="minorHAnsi" w:hAnsi="Times New Roman"/>
                <w:sz w:val="20"/>
              </w:rPr>
              <w:lastRenderedPageBreak/>
              <w:t xml:space="preserve">3.10.1 Амбулаторное ветеринарное обслуживание </w:t>
            </w:r>
          </w:p>
          <w:p w:rsidR="00C86477" w:rsidRPr="0061782A" w:rsidRDefault="008A3BEC" w:rsidP="00C46672">
            <w:pPr>
              <w:jc w:val="left"/>
              <w:rPr>
                <w:rFonts w:ascii="Times New Roman" w:eastAsia="Calibri" w:hAnsi="Times New Roman"/>
                <w:sz w:val="20"/>
              </w:rPr>
            </w:pPr>
            <w:r w:rsidRPr="0061782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shd w:val="clear" w:color="auto" w:fill="auto"/>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shd w:val="clear" w:color="auto" w:fill="auto"/>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shd w:val="clear" w:color="auto" w:fill="auto"/>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5"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36"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10CFD">
        <w:trPr>
          <w:trHeight w:val="20"/>
        </w:trPr>
        <w:tc>
          <w:tcPr>
            <w:tcW w:w="2723" w:type="pct"/>
            <w:shd w:val="clear" w:color="auto" w:fill="auto"/>
          </w:tcPr>
          <w:p w:rsidR="00631EA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010CFD">
        <w:trPr>
          <w:trHeight w:val="20"/>
        </w:trPr>
        <w:tc>
          <w:tcPr>
            <w:tcW w:w="2723" w:type="pct"/>
          </w:tcPr>
          <w:p w:rsidR="00631EA6" w:rsidRPr="0061782A" w:rsidRDefault="00C86477" w:rsidP="00C46672">
            <w:pPr>
              <w:jc w:val="left"/>
              <w:rPr>
                <w:rFonts w:ascii="Times New Roman" w:hAnsi="Times New Roman"/>
                <w:sz w:val="20"/>
              </w:rPr>
            </w:pPr>
            <w:r w:rsidRPr="0061782A">
              <w:rPr>
                <w:rFonts w:ascii="Times New Roman" w:hAnsi="Times New Roman"/>
                <w:sz w:val="20"/>
              </w:rPr>
              <w:t xml:space="preserve">5.1.4 Оборудованные площадки для занятий спортом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010CFD">
        <w:trPr>
          <w:trHeight w:val="20"/>
        </w:trPr>
        <w:tc>
          <w:tcPr>
            <w:tcW w:w="2723" w:type="pct"/>
            <w:tcBorders>
              <w:bottom w:val="single" w:sz="4" w:space="0" w:color="auto"/>
            </w:tcBorders>
            <w:shd w:val="clear" w:color="auto" w:fill="auto"/>
          </w:tcPr>
          <w:p w:rsidR="00631EA6" w:rsidRPr="0061782A" w:rsidRDefault="00C86477" w:rsidP="00C46672">
            <w:pPr>
              <w:jc w:val="left"/>
              <w:rPr>
                <w:rFonts w:ascii="Times New Roman" w:eastAsiaTheme="minorHAnsi" w:hAnsi="Times New Roman"/>
                <w:sz w:val="20"/>
              </w:rPr>
            </w:pPr>
            <w:r w:rsidRPr="0061782A">
              <w:rPr>
                <w:rFonts w:ascii="Times New Roman" w:eastAsia="Calibri" w:hAnsi="Times New Roman"/>
                <w:sz w:val="20"/>
              </w:rPr>
              <w:t xml:space="preserve">9.3 </w:t>
            </w:r>
            <w:r w:rsidRPr="0061782A">
              <w:rPr>
                <w:rFonts w:ascii="Times New Roman" w:eastAsiaTheme="minorHAnsi" w:hAnsi="Times New Roman"/>
                <w:sz w:val="20"/>
              </w:rPr>
              <w:t xml:space="preserve">Историко-культурная деятельность </w:t>
            </w:r>
          </w:p>
          <w:p w:rsidR="00C86477" w:rsidRPr="0061782A" w:rsidRDefault="00C86477" w:rsidP="00C46672">
            <w:pPr>
              <w:jc w:val="left"/>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tcBorders>
              <w:bottom w:val="single" w:sz="4" w:space="0" w:color="auto"/>
            </w:tcBorders>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bl>
    <w:p w:rsidR="005320BF" w:rsidRPr="0061782A" w:rsidRDefault="00C956E3" w:rsidP="00C46672">
      <w:pPr>
        <w:pStyle w:val="af5"/>
        <w:spacing w:before="0"/>
        <w:ind w:firstLine="709"/>
        <w:rPr>
          <w:rFonts w:ascii="Times New Roman" w:hAnsi="Times New Roman" w:cs="Times New Roman"/>
        </w:rPr>
      </w:pPr>
      <w:r w:rsidRPr="0061782A">
        <w:rPr>
          <w:rFonts w:ascii="Times New Roman" w:hAnsi="Times New Roman" w:cs="Times New Roman"/>
        </w:rPr>
        <w:t>3</w:t>
      </w:r>
      <w:r w:rsidR="005320BF" w:rsidRPr="0061782A">
        <w:rPr>
          <w:rFonts w:ascii="Times New Roman" w:hAnsi="Times New Roman" w:cs="Times New Roman"/>
        </w:rPr>
        <w:t xml:space="preserve">. Для зоны Ж-2 установлены следующие </w:t>
      </w:r>
      <w:r w:rsidR="008F6A00" w:rsidRPr="0061782A">
        <w:rPr>
          <w:rFonts w:ascii="Times New Roman" w:hAnsi="Times New Roman" w:cs="Times New Roman"/>
        </w:rPr>
        <w:t xml:space="preserve">предельные </w:t>
      </w:r>
      <w:r w:rsidR="005320BF" w:rsidRPr="0061782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FF481C" w:rsidRPr="0061782A" w:rsidTr="00FF481C">
        <w:trPr>
          <w:trHeight w:val="17"/>
        </w:trPr>
        <w:tc>
          <w:tcPr>
            <w:tcW w:w="5000" w:type="pct"/>
            <w:gridSpan w:val="2"/>
            <w:vAlign w:val="center"/>
          </w:tcPr>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FF481C" w:rsidRPr="0061782A" w:rsidTr="00FF481C">
        <w:trPr>
          <w:trHeight w:val="78"/>
        </w:trPr>
        <w:tc>
          <w:tcPr>
            <w:tcW w:w="1572" w:type="pct"/>
            <w:vAlign w:val="center"/>
          </w:tcPr>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- 1000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3.1, 3.2.1, 3.2.3, 3.3, 3.6.1, 3.7, 3.8.1, 3.10.1, 4.1, 4.4- 4.7, 4.9, 5.1.2, 9.3 - 5000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FF481C" w:rsidRPr="0061782A" w:rsidTr="00FF481C">
        <w:trPr>
          <w:trHeight w:val="23"/>
        </w:trPr>
        <w:tc>
          <w:tcPr>
            <w:tcW w:w="1572" w:type="pct"/>
            <w:vAlign w:val="center"/>
          </w:tcPr>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sz w:val="20"/>
              </w:rPr>
              <w:lastRenderedPageBreak/>
              <w:t>минимальная</w:t>
            </w:r>
          </w:p>
        </w:tc>
        <w:tc>
          <w:tcPr>
            <w:tcW w:w="3428" w:type="pct"/>
            <w:vAlign w:val="center"/>
          </w:tcPr>
          <w:p w:rsidR="00FF481C" w:rsidRPr="0061782A" w:rsidRDefault="00FF481C" w:rsidP="00FF481C">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- 300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E048A5" w:rsidRPr="0061782A" w:rsidRDefault="00E048A5" w:rsidP="00E048A5">
            <w:pPr>
              <w:jc w:val="left"/>
              <w:rPr>
                <w:rFonts w:ascii="Times New Roman"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 xml:space="preserve">2.1.1 ("Малоэтажная многоквартирная жилая застройка") -  </w:t>
            </w:r>
            <w:r w:rsidRPr="0061782A">
              <w:rPr>
                <w:rFonts w:ascii="Times New Roman" w:eastAsia="Calibri" w:hAnsi="Times New Roman"/>
                <w:sz w:val="20"/>
              </w:rPr>
              <w:t>1000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FF481C" w:rsidRPr="0061782A" w:rsidRDefault="00FF481C" w:rsidP="00FF481C">
            <w:pPr>
              <w:jc w:val="left"/>
              <w:rPr>
                <w:rFonts w:ascii="Times New Roman" w:eastAsia="Calibri" w:hAnsi="Times New Roman"/>
                <w:sz w:val="20"/>
                <w:vertAlign w:val="superscript"/>
              </w:rPr>
            </w:pPr>
            <w:r w:rsidRPr="0061782A">
              <w:rPr>
                <w:rFonts w:ascii="Times New Roman" w:eastAsia="Calibri" w:hAnsi="Times New Roman"/>
                <w:sz w:val="20"/>
              </w:rPr>
              <w:t>для остальных видов разрешенного использования - не нормируется</w:t>
            </w:r>
          </w:p>
        </w:tc>
      </w:tr>
      <w:tr w:rsidR="005B7D1E" w:rsidRPr="0061782A" w:rsidTr="005B7D1E">
        <w:trPr>
          <w:trHeight w:val="23"/>
        </w:trPr>
        <w:tc>
          <w:tcPr>
            <w:tcW w:w="5000" w:type="pct"/>
            <w:gridSpan w:val="2"/>
            <w:vAlign w:val="center"/>
          </w:tcPr>
          <w:p w:rsidR="005B7D1E" w:rsidRPr="0061782A" w:rsidRDefault="005B7D1E"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w:t>
            </w:r>
          </w:p>
        </w:tc>
      </w:tr>
      <w:tr w:rsidR="005B7D1E" w:rsidRPr="0061782A" w:rsidTr="005B7D1E">
        <w:trPr>
          <w:trHeight w:val="23"/>
        </w:trPr>
        <w:tc>
          <w:tcPr>
            <w:tcW w:w="1572" w:type="pct"/>
            <w:vAlign w:val="center"/>
          </w:tcPr>
          <w:p w:rsidR="005B7D1E" w:rsidRPr="0061782A" w:rsidRDefault="005B7D1E"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3428" w:type="pct"/>
            <w:vAlign w:val="center"/>
          </w:tcPr>
          <w:p w:rsidR="005B7D1E" w:rsidRPr="0061782A" w:rsidRDefault="005B7D1E" w:rsidP="00C46672">
            <w:pPr>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5B7D1E" w:rsidRPr="0061782A" w:rsidTr="005B7D1E">
        <w:trPr>
          <w:trHeight w:val="23"/>
        </w:trPr>
        <w:tc>
          <w:tcPr>
            <w:tcW w:w="1572" w:type="pct"/>
            <w:vAlign w:val="center"/>
          </w:tcPr>
          <w:p w:rsidR="005B7D1E" w:rsidRPr="0061782A" w:rsidRDefault="005B7D1E"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3428" w:type="pct"/>
            <w:vAlign w:val="center"/>
          </w:tcPr>
          <w:p w:rsidR="005B7D1E" w:rsidRPr="0061782A" w:rsidRDefault="005B7D1E" w:rsidP="00C46672">
            <w:pPr>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61782A">
              <w:rPr>
                <w:rFonts w:ascii="Times New Roman" w:hAnsi="Times New Roman"/>
                <w:sz w:val="20"/>
              </w:rPr>
              <w:t>*</w:t>
            </w:r>
          </w:p>
        </w:tc>
      </w:tr>
      <w:tr w:rsidR="005B7D1E" w:rsidRPr="0061782A" w:rsidTr="005B7D1E">
        <w:trPr>
          <w:trHeight w:val="23"/>
        </w:trPr>
        <w:tc>
          <w:tcPr>
            <w:tcW w:w="5000" w:type="pct"/>
            <w:gridSpan w:val="2"/>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3D52DC" w:rsidRPr="0061782A" w:rsidTr="005B7D1E">
        <w:tc>
          <w:tcPr>
            <w:tcW w:w="1572"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 xml:space="preserve">для всех видов разрешенного использования, кроме вида разрешенного использования </w:t>
            </w:r>
            <w:r w:rsidR="00F708DF" w:rsidRPr="0061782A">
              <w:rPr>
                <w:rFonts w:ascii="Times New Roman" w:eastAsia="Calibri" w:hAnsi="Times New Roman"/>
                <w:sz w:val="20"/>
              </w:rPr>
              <w:t>с кодом 2.1 (</w:t>
            </w:r>
            <w:r w:rsidRPr="0061782A">
              <w:rPr>
                <w:rFonts w:ascii="Times New Roman" w:eastAsia="Calibri" w:hAnsi="Times New Roman"/>
                <w:sz w:val="20"/>
              </w:rPr>
              <w:t>"</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w:t>
            </w:r>
            <w:r w:rsidR="00F708DF" w:rsidRPr="0061782A">
              <w:rPr>
                <w:rFonts w:ascii="Times New Roman" w:eastAsia="Calibri" w:hAnsi="Times New Roman"/>
                <w:sz w:val="20"/>
              </w:rPr>
              <w:t xml:space="preserve"> - 4</w:t>
            </w:r>
            <w:r w:rsidR="00BA4D01" w:rsidRPr="0061782A">
              <w:rPr>
                <w:rFonts w:ascii="Times New Roman" w:eastAsia="Calibri" w:hAnsi="Times New Roman"/>
                <w:sz w:val="20"/>
              </w:rPr>
              <w:t>*</w:t>
            </w:r>
            <w:r w:rsidR="000F0A89" w:rsidRPr="0061782A">
              <w:rPr>
                <w:rFonts w:ascii="Times New Roman" w:eastAsia="Calibri" w:hAnsi="Times New Roman"/>
                <w:sz w:val="20"/>
              </w:rPr>
              <w:t>*</w:t>
            </w:r>
            <w:r w:rsidR="00BA4D01" w:rsidRPr="0061782A">
              <w:rPr>
                <w:rFonts w:ascii="Times New Roman" w:eastAsia="Calibri" w:hAnsi="Times New Roman"/>
                <w:sz w:val="20"/>
              </w:rPr>
              <w:t>*;</w:t>
            </w:r>
          </w:p>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w:t>
            </w:r>
            <w:r w:rsidR="00F708DF" w:rsidRPr="0061782A">
              <w:rPr>
                <w:rFonts w:ascii="Times New Roman" w:eastAsia="Calibri" w:hAnsi="Times New Roman"/>
                <w:sz w:val="20"/>
              </w:rPr>
              <w:t>с кодом 2.1 (</w:t>
            </w:r>
            <w:r w:rsidRPr="0061782A">
              <w:rPr>
                <w:rFonts w:ascii="Times New Roman" w:eastAsia="Calibri" w:hAnsi="Times New Roman"/>
                <w:sz w:val="20"/>
              </w:rPr>
              <w:t>"</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w:t>
            </w:r>
            <w:r w:rsidR="00F708DF" w:rsidRPr="0061782A">
              <w:rPr>
                <w:rFonts w:ascii="Times New Roman" w:eastAsia="Calibri" w:hAnsi="Times New Roman"/>
                <w:sz w:val="20"/>
              </w:rPr>
              <w:t xml:space="preserve"> - 3</w:t>
            </w:r>
          </w:p>
        </w:tc>
      </w:tr>
      <w:tr w:rsidR="003D52DC" w:rsidRPr="0061782A" w:rsidTr="005B7D1E">
        <w:tc>
          <w:tcPr>
            <w:tcW w:w="1572"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5B7D1E" w:rsidRPr="0061782A" w:rsidTr="005B7D1E">
        <w:tc>
          <w:tcPr>
            <w:tcW w:w="5000" w:type="pct"/>
            <w:gridSpan w:val="2"/>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3D52DC" w:rsidRPr="0061782A" w:rsidTr="005B7D1E">
        <w:tc>
          <w:tcPr>
            <w:tcW w:w="1572" w:type="pct"/>
            <w:vAlign w:val="center"/>
          </w:tcPr>
          <w:p w:rsidR="003D52DC" w:rsidRPr="0061782A" w:rsidRDefault="003D52DC"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 xml:space="preserve">для всех видов разрешенного использования, кроме вида разрешенного использования </w:t>
            </w:r>
            <w:r w:rsidR="00F708DF" w:rsidRPr="0061782A">
              <w:rPr>
                <w:rFonts w:ascii="Times New Roman" w:eastAsia="Calibri" w:hAnsi="Times New Roman"/>
                <w:sz w:val="20"/>
              </w:rPr>
              <w:t>с кодом 2.1 (</w:t>
            </w:r>
            <w:r w:rsidRPr="0061782A">
              <w:rPr>
                <w:rFonts w:ascii="Times New Roman" w:eastAsia="Calibri" w:hAnsi="Times New Roman"/>
                <w:sz w:val="20"/>
              </w:rPr>
              <w:t>"</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w:t>
            </w:r>
            <w:r w:rsidR="005776B3" w:rsidRPr="0061782A">
              <w:rPr>
                <w:rFonts w:ascii="Times New Roman" w:eastAsia="Calibri" w:hAnsi="Times New Roman"/>
                <w:sz w:val="20"/>
              </w:rPr>
              <w:t>,  вдоль красной линии (или линии застройки)</w:t>
            </w:r>
            <w:r w:rsidR="004B67B2" w:rsidRPr="0061782A">
              <w:rPr>
                <w:rFonts w:ascii="Times New Roman" w:eastAsia="Calibri" w:hAnsi="Times New Roman"/>
                <w:sz w:val="20"/>
              </w:rPr>
              <w:t xml:space="preserve"> - 13 м***</w:t>
            </w:r>
            <w:r w:rsidR="005776B3" w:rsidRPr="0061782A">
              <w:rPr>
                <w:rFonts w:ascii="Times New Roman" w:eastAsia="Calibri" w:hAnsi="Times New Roman"/>
                <w:sz w:val="20"/>
              </w:rPr>
              <w:t>, в глубине квартала</w:t>
            </w:r>
            <w:r w:rsidR="004B67B2" w:rsidRPr="0061782A">
              <w:rPr>
                <w:rFonts w:ascii="Times New Roman" w:eastAsia="Calibri" w:hAnsi="Times New Roman"/>
                <w:sz w:val="20"/>
              </w:rPr>
              <w:t>15 м***</w:t>
            </w:r>
            <w:r w:rsidR="00BA4D01" w:rsidRPr="0061782A">
              <w:rPr>
                <w:rFonts w:ascii="Times New Roman" w:eastAsia="Calibri" w:hAnsi="Times New Roman"/>
                <w:sz w:val="20"/>
              </w:rPr>
              <w:t>;</w:t>
            </w:r>
          </w:p>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w:t>
            </w:r>
            <w:r w:rsidR="00F708DF" w:rsidRPr="0061782A">
              <w:rPr>
                <w:rFonts w:ascii="Times New Roman" w:eastAsia="Calibri" w:hAnsi="Times New Roman"/>
                <w:sz w:val="20"/>
              </w:rPr>
              <w:t>с кодом 2.1 (</w:t>
            </w:r>
            <w:r w:rsidRPr="0061782A">
              <w:rPr>
                <w:rFonts w:ascii="Times New Roman" w:eastAsia="Calibri" w:hAnsi="Times New Roman"/>
                <w:sz w:val="20"/>
              </w:rPr>
              <w:t>"</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w:t>
            </w:r>
            <w:r w:rsidR="00F708DF" w:rsidRPr="0061782A">
              <w:rPr>
                <w:rFonts w:ascii="Times New Roman" w:eastAsia="Calibri" w:hAnsi="Times New Roman"/>
                <w:sz w:val="20"/>
              </w:rPr>
              <w:t xml:space="preserve"> - 10 м</w:t>
            </w:r>
          </w:p>
        </w:tc>
      </w:tr>
      <w:tr w:rsidR="003D52DC" w:rsidRPr="0061782A" w:rsidTr="005B7D1E">
        <w:tc>
          <w:tcPr>
            <w:tcW w:w="1572"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5B7D1E" w:rsidRPr="0061782A" w:rsidTr="005B7D1E">
        <w:tc>
          <w:tcPr>
            <w:tcW w:w="5000" w:type="pct"/>
            <w:gridSpan w:val="2"/>
            <w:vAlign w:val="center"/>
          </w:tcPr>
          <w:p w:rsidR="005B7D1E" w:rsidRPr="0061782A" w:rsidRDefault="00F20090"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5B7D1E" w:rsidRPr="0061782A" w:rsidTr="005B7D1E">
        <w:tc>
          <w:tcPr>
            <w:tcW w:w="1572"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80%</w:t>
            </w:r>
          </w:p>
        </w:tc>
      </w:tr>
      <w:tr w:rsidR="005B7D1E" w:rsidRPr="0061782A" w:rsidTr="005B7D1E">
        <w:tc>
          <w:tcPr>
            <w:tcW w:w="1572"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30%</w:t>
            </w:r>
          </w:p>
        </w:tc>
      </w:tr>
      <w:tr w:rsidR="005B7D1E" w:rsidRPr="0061782A" w:rsidTr="005B7D1E">
        <w:tc>
          <w:tcPr>
            <w:tcW w:w="5000" w:type="pct"/>
            <w:gridSpan w:val="2"/>
            <w:vAlign w:val="center"/>
          </w:tcPr>
          <w:p w:rsidR="005B7D1E" w:rsidRPr="0061782A" w:rsidRDefault="005B7D1E" w:rsidP="00C46672">
            <w:pPr>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5B7D1E" w:rsidRPr="0061782A" w:rsidTr="005B7D1E">
        <w:tc>
          <w:tcPr>
            <w:tcW w:w="1572"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tcPr>
          <w:p w:rsidR="00322221" w:rsidRPr="0061782A" w:rsidRDefault="00322221"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2.2.1 ("</w:t>
            </w:r>
            <w:r w:rsidRPr="0061782A">
              <w:rPr>
                <w:rFonts w:ascii="Times New Roman" w:hAnsi="Times New Roman"/>
                <w:sz w:val="20"/>
              </w:rPr>
              <w:t xml:space="preserve">Малоэтажная многоквартирная жилая застройка </w:t>
            </w:r>
            <w:r w:rsidRPr="0061782A">
              <w:rPr>
                <w:rFonts w:ascii="Times New Roman" w:eastAsia="Calibri" w:hAnsi="Times New Roman"/>
                <w:sz w:val="20"/>
              </w:rPr>
              <w:t xml:space="preserve">") - </w:t>
            </w:r>
            <w:r w:rsidR="00C05930" w:rsidRPr="0061782A">
              <w:rPr>
                <w:rFonts w:ascii="Times New Roman" w:eastAsia="Calibri" w:hAnsi="Times New Roman"/>
                <w:sz w:val="20"/>
              </w:rPr>
              <w:t>60%</w:t>
            </w:r>
            <w:r w:rsidRPr="0061782A">
              <w:rPr>
                <w:rFonts w:ascii="Times New Roman" w:eastAsia="Calibri" w:hAnsi="Times New Roman"/>
                <w:sz w:val="20"/>
              </w:rPr>
              <w:t>;</w:t>
            </w:r>
          </w:p>
          <w:p w:rsidR="00F72FA3" w:rsidRPr="0061782A" w:rsidRDefault="00F72FA3"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4.4, 4.5, 4.6, 4.1, 4.7, 5.1.2 - 80%;</w:t>
            </w:r>
          </w:p>
          <w:p w:rsidR="005B7D1E" w:rsidRPr="0061782A" w:rsidRDefault="00322221" w:rsidP="00C46672">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5B7D1E" w:rsidRPr="0061782A" w:rsidTr="005B7D1E">
        <w:tc>
          <w:tcPr>
            <w:tcW w:w="1572"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tcPr>
          <w:p w:rsidR="00F72FA3" w:rsidRPr="0061782A" w:rsidRDefault="00F72FA3" w:rsidP="00F72FA3">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2.2.1, 3.2.3, 3.3, 3.6.1, 4.4, 4.5, 4.6, 4.1, 4.7, 5.1.2 - 30%;</w:t>
            </w:r>
          </w:p>
          <w:p w:rsidR="005B7D1E" w:rsidRPr="0061782A" w:rsidRDefault="00F72FA3" w:rsidP="00F72FA3">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5B7D1E" w:rsidRPr="0061782A" w:rsidTr="005B7D1E">
        <w:tc>
          <w:tcPr>
            <w:tcW w:w="5000" w:type="pct"/>
            <w:gridSpan w:val="2"/>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5B7D1E" w:rsidRPr="0061782A" w:rsidTr="005B7D1E">
        <w:tc>
          <w:tcPr>
            <w:tcW w:w="1572"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вдоль улиц</w:t>
            </w:r>
          </w:p>
        </w:tc>
        <w:tc>
          <w:tcPr>
            <w:tcW w:w="3428" w:type="pct"/>
            <w:vAlign w:val="center"/>
          </w:tcPr>
          <w:p w:rsidR="005B7D1E" w:rsidRPr="0061782A" w:rsidRDefault="005B7D1E"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1,8 м</w:t>
              </w:r>
            </w:smartTag>
          </w:p>
        </w:tc>
      </w:tr>
      <w:tr w:rsidR="005B7D1E" w:rsidRPr="0061782A" w:rsidTr="005B7D1E">
        <w:tc>
          <w:tcPr>
            <w:tcW w:w="1572"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между соседними участками</w:t>
            </w:r>
          </w:p>
        </w:tc>
        <w:tc>
          <w:tcPr>
            <w:tcW w:w="3428" w:type="pct"/>
            <w:vAlign w:val="center"/>
          </w:tcPr>
          <w:p w:rsidR="005B7D1E" w:rsidRPr="0061782A" w:rsidRDefault="005B7D1E" w:rsidP="00C46672">
            <w:pPr>
              <w:jc w:val="left"/>
              <w:rPr>
                <w:rFonts w:ascii="Times New Roman" w:eastAsia="Calibri" w:hAnsi="Times New Roman"/>
                <w:sz w:val="20"/>
              </w:rPr>
            </w:pPr>
            <w:r w:rsidRPr="0061782A">
              <w:rPr>
                <w:rFonts w:ascii="Times New Roman" w:eastAsia="Calibri" w:hAnsi="Times New Roman"/>
                <w:sz w:val="20"/>
              </w:rPr>
              <w:t>1,8 м (при условии устройства проветриваемого ограждения)</w:t>
            </w:r>
          </w:p>
        </w:tc>
      </w:tr>
      <w:tr w:rsidR="003D52DC" w:rsidRPr="0061782A" w:rsidTr="005B7D1E">
        <w:tc>
          <w:tcPr>
            <w:tcW w:w="1572" w:type="pct"/>
            <w:vAlign w:val="center"/>
          </w:tcPr>
          <w:p w:rsidR="003D52DC" w:rsidRPr="0061782A" w:rsidRDefault="003D52DC"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w:t>
            </w:r>
            <w:r w:rsidR="00F708DF" w:rsidRPr="0061782A">
              <w:rPr>
                <w:rFonts w:ascii="Times New Roman" w:eastAsia="Calibri" w:hAnsi="Times New Roman"/>
                <w:sz w:val="20"/>
              </w:rPr>
              <w:t>с кодом 4.6 (</w:t>
            </w:r>
            <w:r w:rsidRPr="0061782A">
              <w:rPr>
                <w:rFonts w:ascii="Times New Roman" w:eastAsia="Calibri" w:hAnsi="Times New Roman"/>
                <w:sz w:val="20"/>
              </w:rPr>
              <w:t>"Общественное питание"</w:t>
            </w:r>
            <w:r w:rsidR="00F708DF" w:rsidRPr="0061782A">
              <w:rPr>
                <w:rFonts w:ascii="Times New Roman" w:eastAsia="Calibri" w:hAnsi="Times New Roman"/>
                <w:sz w:val="20"/>
              </w:rPr>
              <w:t>)</w:t>
            </w:r>
            <w:r w:rsidRPr="0061782A">
              <w:rPr>
                <w:rFonts w:ascii="Times New Roman" w:eastAsia="Calibri" w:hAnsi="Times New Roman"/>
                <w:sz w:val="20"/>
              </w:rPr>
              <w:t xml:space="preserve"> максимальная площадь помещений</w:t>
            </w:r>
          </w:p>
        </w:tc>
        <w:tc>
          <w:tcPr>
            <w:tcW w:w="3428" w:type="pct"/>
            <w:vAlign w:val="center"/>
          </w:tcPr>
          <w:p w:rsidR="003D52DC" w:rsidRPr="0061782A" w:rsidRDefault="003D52DC" w:rsidP="00C46672">
            <w:pPr>
              <w:rPr>
                <w:rFonts w:ascii="Times New Roman" w:eastAsia="Calibri" w:hAnsi="Times New Roman"/>
                <w:sz w:val="20"/>
              </w:rPr>
            </w:pPr>
            <w:r w:rsidRPr="0061782A">
              <w:rPr>
                <w:rFonts w:ascii="Times New Roman" w:eastAsia="Calibri" w:hAnsi="Times New Roman"/>
                <w:sz w:val="20"/>
              </w:rPr>
              <w:t>2000 кв</w:t>
            </w:r>
            <w:proofErr w:type="gramStart"/>
            <w:r w:rsidRPr="0061782A">
              <w:rPr>
                <w:rFonts w:ascii="Times New Roman" w:eastAsia="Calibri" w:hAnsi="Times New Roman"/>
                <w:sz w:val="20"/>
              </w:rPr>
              <w:t>.м</w:t>
            </w:r>
            <w:proofErr w:type="gramEnd"/>
          </w:p>
        </w:tc>
      </w:tr>
    </w:tbl>
    <w:p w:rsidR="000F0A89" w:rsidRPr="0061782A" w:rsidRDefault="000F0A89"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61782A" w:rsidRDefault="000F0A89" w:rsidP="00C46672">
      <w:pPr>
        <w:pStyle w:val="ConsPlusNormal"/>
        <w:jc w:val="both"/>
        <w:rPr>
          <w:rFonts w:ascii="Times New Roman" w:hAnsi="Times New Roman" w:cs="Times New Roman"/>
        </w:rPr>
      </w:pPr>
      <w:r w:rsidRPr="0061782A">
        <w:rPr>
          <w:rFonts w:ascii="Times New Roman" w:hAnsi="Times New Roman" w:cs="Times New Roman"/>
        </w:rPr>
        <w:t>*</w:t>
      </w:r>
      <w:r w:rsidR="003D52DC" w:rsidRPr="0061782A">
        <w:rPr>
          <w:rFonts w:ascii="Times New Roman" w:hAnsi="Times New Roman" w:cs="Times New Roman"/>
        </w:rPr>
        <w:t xml:space="preserve">* </w:t>
      </w:r>
      <w:r w:rsidR="003D52DC" w:rsidRPr="0061782A">
        <w:rPr>
          <w:rFonts w:ascii="Times New Roman" w:eastAsia="Calibri" w:hAnsi="Times New Roman" w:cs="Times New Roman"/>
        </w:rPr>
        <w:t xml:space="preserve">Для вида разрешенного использования </w:t>
      </w:r>
      <w:r w:rsidR="00F708DF" w:rsidRPr="0061782A">
        <w:rPr>
          <w:rFonts w:ascii="Times New Roman" w:eastAsia="Calibri" w:hAnsi="Times New Roman" w:cs="Times New Roman"/>
        </w:rPr>
        <w:t>с кодом 2.1 (</w:t>
      </w:r>
      <w:r w:rsidR="003D52DC" w:rsidRPr="0061782A">
        <w:rPr>
          <w:rFonts w:ascii="Times New Roman" w:eastAsia="Calibri" w:hAnsi="Times New Roman" w:cs="Times New Roman"/>
        </w:rPr>
        <w:t>"</w:t>
      </w:r>
      <w:r w:rsidR="00F708DF" w:rsidRPr="0061782A">
        <w:rPr>
          <w:rFonts w:ascii="Times New Roman" w:eastAsia="Calibri" w:hAnsi="Times New Roman" w:cs="Times New Roman"/>
        </w:rPr>
        <w:t>Д</w:t>
      </w:r>
      <w:r w:rsidR="003D52DC" w:rsidRPr="0061782A">
        <w:rPr>
          <w:rFonts w:ascii="Times New Roman" w:eastAsia="Calibri" w:hAnsi="Times New Roman" w:cs="Times New Roman"/>
        </w:rPr>
        <w:t>ля индивидуального жилищного строительства"</w:t>
      </w:r>
      <w:r w:rsidR="00F708DF" w:rsidRPr="0061782A">
        <w:rPr>
          <w:rFonts w:ascii="Times New Roman" w:eastAsia="Calibri" w:hAnsi="Times New Roman" w:cs="Times New Roman"/>
        </w:rPr>
        <w:t>)</w:t>
      </w:r>
      <w:r w:rsidR="003D52DC" w:rsidRPr="0061782A">
        <w:rPr>
          <w:rFonts w:ascii="Times New Roman" w:eastAsia="Calibri" w:hAnsi="Times New Roman" w:cs="Times New Roman"/>
        </w:rPr>
        <w:t xml:space="preserve"> </w:t>
      </w:r>
      <w:r w:rsidR="003D52DC" w:rsidRPr="0061782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4533E8" w:rsidRPr="0061782A" w:rsidRDefault="00BA4D01" w:rsidP="004533E8">
      <w:pPr>
        <w:ind w:firstLine="709"/>
        <w:jc w:val="both"/>
        <w:rPr>
          <w:rFonts w:ascii="Times New Roman" w:eastAsia="Calibri" w:hAnsi="Times New Roman"/>
          <w:sz w:val="20"/>
        </w:rPr>
      </w:pPr>
      <w:r w:rsidRPr="0061782A">
        <w:rPr>
          <w:rFonts w:ascii="Times New Roman" w:eastAsia="Calibri" w:hAnsi="Times New Roman"/>
          <w:sz w:val="20"/>
        </w:rPr>
        <w:t xml:space="preserve">***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w:t>
      </w:r>
      <w:r w:rsidRPr="0061782A">
        <w:rPr>
          <w:rFonts w:ascii="Times New Roman" w:eastAsia="Calibri" w:hAnsi="Times New Roman"/>
          <w:sz w:val="20"/>
        </w:rPr>
        <w:lastRenderedPageBreak/>
        <w:t>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940482" w:rsidRPr="0061782A" w:rsidRDefault="00940482" w:rsidP="004533E8">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Ж-2 предельные (минимальные и (или) максимальные) размеры земельных участков, кроме их площади, не подлежат установлению.</w:t>
      </w:r>
    </w:p>
    <w:p w:rsidR="004C1647" w:rsidRPr="0061782A" w:rsidRDefault="00C956E3" w:rsidP="00C46672">
      <w:pPr>
        <w:pStyle w:val="af5"/>
        <w:spacing w:before="0"/>
        <w:ind w:firstLine="709"/>
        <w:rPr>
          <w:rFonts w:ascii="Times New Roman" w:hAnsi="Times New Roman" w:cs="Times New Roman"/>
        </w:rPr>
      </w:pPr>
      <w:r w:rsidRPr="0061782A">
        <w:rPr>
          <w:rFonts w:ascii="Times New Roman" w:hAnsi="Times New Roman" w:cs="Times New Roman"/>
        </w:rPr>
        <w:t>4</w:t>
      </w:r>
      <w:r w:rsidR="005320BF" w:rsidRPr="0061782A">
        <w:rPr>
          <w:rFonts w:ascii="Times New Roman" w:hAnsi="Times New Roman" w:cs="Times New Roman"/>
        </w:rPr>
        <w:t xml:space="preserve">. </w:t>
      </w:r>
      <w:r w:rsidR="004C1647" w:rsidRPr="0061782A">
        <w:rPr>
          <w:rFonts w:ascii="Times New Roman" w:hAnsi="Times New Roman" w:cs="Times New Roman"/>
        </w:rPr>
        <w:t>Ограничения использования земельных участков и объектов капитального строительства.</w:t>
      </w:r>
    </w:p>
    <w:p w:rsidR="005320BF" w:rsidRPr="0061782A" w:rsidRDefault="004C1647"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4C1647" w:rsidRPr="0061782A" w:rsidRDefault="004C1647"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w:t>
      </w:r>
      <w:r w:rsidR="001F1C04" w:rsidRPr="0061782A">
        <w:rPr>
          <w:rFonts w:ascii="Times New Roman" w:hAnsi="Times New Roman" w:cs="Times New Roman"/>
        </w:rPr>
        <w:t>береговой полосы, определяемой в соответствии со статьей 6 Водного Кодекса Российской Федерации</w:t>
      </w:r>
      <w:r w:rsidR="00AC6327" w:rsidRPr="0061782A">
        <w:rPr>
          <w:rFonts w:ascii="Times New Roman" w:hAnsi="Times New Roman" w:cs="Times New Roman"/>
        </w:rPr>
        <w:t>,</w:t>
      </w:r>
      <w:r w:rsidR="001F1C04" w:rsidRPr="0061782A">
        <w:rPr>
          <w:rFonts w:ascii="Times New Roman" w:hAnsi="Times New Roman" w:cs="Times New Roman"/>
        </w:rPr>
        <w:t xml:space="preserve"> не допускается, кроме </w:t>
      </w:r>
      <w:r w:rsidR="00AC6327" w:rsidRPr="0061782A">
        <w:rPr>
          <w:rFonts w:ascii="Times New Roman" w:hAnsi="Times New Roman" w:cs="Times New Roman"/>
        </w:rPr>
        <w:t xml:space="preserve">подпорных стенок, гидротехнических сооружений и иных </w:t>
      </w:r>
      <w:proofErr w:type="spellStart"/>
      <w:r w:rsidR="00AC6327" w:rsidRPr="0061782A">
        <w:rPr>
          <w:rFonts w:ascii="Times New Roman" w:hAnsi="Times New Roman" w:cs="Times New Roman"/>
        </w:rPr>
        <w:t>берегоукрепляющих</w:t>
      </w:r>
      <w:proofErr w:type="spellEnd"/>
      <w:r w:rsidR="00AC6327" w:rsidRPr="0061782A">
        <w:rPr>
          <w:rFonts w:ascii="Times New Roman" w:hAnsi="Times New Roman" w:cs="Times New Roman"/>
        </w:rPr>
        <w:t xml:space="preserve"> сооружений.</w:t>
      </w:r>
    </w:p>
    <w:bookmarkEnd w:id="28"/>
    <w:p w:rsidR="005320BF" w:rsidRPr="0061782A" w:rsidRDefault="005320BF" w:rsidP="00C46672">
      <w:pPr>
        <w:jc w:val="both"/>
        <w:rPr>
          <w:rFonts w:ascii="Times New Roman" w:hAnsi="Times New Roman"/>
          <w:sz w:val="24"/>
          <w:szCs w:val="24"/>
          <w:lang w:eastAsia="ru-RU"/>
        </w:rPr>
      </w:pPr>
    </w:p>
    <w:p w:rsidR="005320BF" w:rsidRPr="0061782A" w:rsidRDefault="005320BF" w:rsidP="00C46672">
      <w:pPr>
        <w:ind w:firstLine="567"/>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2008A6" w:rsidRPr="0061782A">
        <w:rPr>
          <w:rFonts w:ascii="Times New Roman" w:hAnsi="Times New Roman"/>
          <w:b/>
          <w:sz w:val="24"/>
          <w:szCs w:val="24"/>
          <w:lang w:eastAsia="ru-RU"/>
        </w:rPr>
        <w:t>32</w:t>
      </w:r>
      <w:r w:rsidRPr="0061782A">
        <w:rPr>
          <w:rFonts w:ascii="Times New Roman" w:hAnsi="Times New Roman"/>
          <w:b/>
          <w:sz w:val="24"/>
          <w:szCs w:val="24"/>
          <w:lang w:eastAsia="ru-RU"/>
        </w:rPr>
        <w:t>.</w:t>
      </w:r>
      <w:r w:rsidR="0007785F" w:rsidRPr="0061782A">
        <w:rPr>
          <w:rFonts w:ascii="Times New Roman" w:hAnsi="Times New Roman"/>
          <w:sz w:val="24"/>
          <w:szCs w:val="24"/>
          <w:lang w:eastAsia="ru-RU"/>
        </w:rPr>
        <w:t xml:space="preserve"> </w:t>
      </w:r>
      <w:r w:rsidRPr="0061782A">
        <w:rPr>
          <w:rFonts w:ascii="Times New Roman" w:hAnsi="Times New Roman"/>
          <w:sz w:val="24"/>
          <w:szCs w:val="24"/>
          <w:lang w:eastAsia="ru-RU"/>
        </w:rPr>
        <w:t xml:space="preserve">Градостроительный регламент зоны </w:t>
      </w:r>
      <w:r w:rsidR="00D40A87" w:rsidRPr="0061782A">
        <w:rPr>
          <w:rFonts w:ascii="Times New Roman" w:hAnsi="Times New Roman"/>
          <w:sz w:val="24"/>
          <w:szCs w:val="24"/>
          <w:lang w:eastAsia="ru-RU"/>
        </w:rPr>
        <w:t>жилой застройки 3-го типа (Ж-3).</w:t>
      </w:r>
      <w:r w:rsidRPr="0061782A">
        <w:rPr>
          <w:rFonts w:ascii="Times New Roman" w:hAnsi="Times New Roman"/>
          <w:sz w:val="24"/>
          <w:szCs w:val="24"/>
          <w:lang w:eastAsia="ru-RU"/>
        </w:rPr>
        <w:t xml:space="preserve"> </w:t>
      </w:r>
    </w:p>
    <w:p w:rsidR="00AA782B" w:rsidRPr="0061782A" w:rsidRDefault="00AA782B" w:rsidP="00C46672">
      <w:pPr>
        <w:ind w:firstLine="567"/>
        <w:jc w:val="both"/>
        <w:rPr>
          <w:rFonts w:ascii="Times New Roman" w:hAnsi="Times New Roman"/>
          <w:sz w:val="24"/>
          <w:szCs w:val="24"/>
          <w:lang w:eastAsia="ru-RU"/>
        </w:rPr>
      </w:pPr>
    </w:p>
    <w:p w:rsidR="00C956E3" w:rsidRPr="0061782A" w:rsidRDefault="00C956E3"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61782A">
        <w:rPr>
          <w:rFonts w:ascii="Times New Roman" w:eastAsia="Calibri" w:hAnsi="Times New Roman"/>
          <w:sz w:val="24"/>
          <w:szCs w:val="24"/>
        </w:rPr>
        <w:t xml:space="preserve">территории, предназначенных для размещения преимущественно </w:t>
      </w:r>
      <w:proofErr w:type="spellStart"/>
      <w:r w:rsidR="00D902D6" w:rsidRPr="0061782A">
        <w:rPr>
          <w:rFonts w:ascii="Times New Roman" w:eastAsia="Calibri" w:hAnsi="Times New Roman"/>
          <w:sz w:val="24"/>
          <w:szCs w:val="24"/>
        </w:rPr>
        <w:t>среднеэтажной</w:t>
      </w:r>
      <w:proofErr w:type="spellEnd"/>
      <w:r w:rsidRPr="0061782A">
        <w:rPr>
          <w:rFonts w:ascii="Times New Roman" w:eastAsia="Calibri" w:hAnsi="Times New Roman"/>
          <w:sz w:val="24"/>
          <w:szCs w:val="24"/>
        </w:rPr>
        <w:t xml:space="preserve"> жилой застройки, а также </w:t>
      </w:r>
      <w:r w:rsidRPr="0061782A">
        <w:rPr>
          <w:rFonts w:ascii="Times New Roman" w:eastAsiaTheme="minorHAnsi" w:hAnsi="Times New Roman"/>
          <w:sz w:val="24"/>
          <w:szCs w:val="24"/>
        </w:rPr>
        <w:t>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D016B4" w:rsidRPr="0061782A" w:rsidRDefault="00C956E3"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w:t>
      </w:r>
      <w:r w:rsidR="005320BF" w:rsidRPr="0061782A">
        <w:rPr>
          <w:rFonts w:ascii="Times New Roman" w:hAnsi="Times New Roman"/>
          <w:sz w:val="24"/>
          <w:szCs w:val="24"/>
        </w:rPr>
        <w:t>Перечень видов разреш</w:t>
      </w:r>
      <w:r w:rsidR="0047384A" w:rsidRPr="0061782A">
        <w:rPr>
          <w:rFonts w:ascii="Times New Roman" w:hAnsi="Times New Roman"/>
          <w:sz w:val="24"/>
          <w:szCs w:val="24"/>
        </w:rPr>
        <w:t>е</w:t>
      </w:r>
      <w:r w:rsidR="005320BF" w:rsidRPr="0061782A">
        <w:rPr>
          <w:rFonts w:ascii="Times New Roman" w:hAnsi="Times New Roman"/>
          <w:sz w:val="24"/>
          <w:szCs w:val="24"/>
        </w:rPr>
        <w:t xml:space="preserve">нного использования </w:t>
      </w:r>
      <w:r w:rsidR="00AC4A51" w:rsidRPr="0061782A">
        <w:rPr>
          <w:rFonts w:ascii="Times New Roman" w:hAnsi="Times New Roman"/>
          <w:sz w:val="24"/>
          <w:szCs w:val="24"/>
        </w:rPr>
        <w:t xml:space="preserve">земельных участков и </w:t>
      </w:r>
      <w:r w:rsidR="005320BF" w:rsidRPr="0061782A">
        <w:rPr>
          <w:rFonts w:ascii="Times New Roman" w:hAnsi="Times New Roman"/>
          <w:sz w:val="24"/>
          <w:szCs w:val="24"/>
        </w:rPr>
        <w:t>объект</w:t>
      </w:r>
      <w:r w:rsidR="00AC4A51" w:rsidRPr="0061782A">
        <w:rPr>
          <w:rFonts w:ascii="Times New Roman" w:hAnsi="Times New Roman"/>
          <w:sz w:val="24"/>
          <w:szCs w:val="24"/>
        </w:rPr>
        <w:t>ов капитального строительства:</w:t>
      </w:r>
    </w:p>
    <w:tbl>
      <w:tblPr>
        <w:tblStyle w:val="a8"/>
        <w:tblW w:w="5000" w:type="pct"/>
        <w:tblLook w:val="0000"/>
      </w:tblPr>
      <w:tblGrid>
        <w:gridCol w:w="5212"/>
        <w:gridCol w:w="4358"/>
      </w:tblGrid>
      <w:tr w:rsidR="00C86477" w:rsidRPr="0061782A" w:rsidTr="00647D86">
        <w:trPr>
          <w:trHeight w:val="20"/>
        </w:trPr>
        <w:tc>
          <w:tcPr>
            <w:tcW w:w="2723" w:type="pct"/>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многоквартирных домов этажностью не выше восьми этажей;</w:t>
            </w:r>
          </w:p>
          <w:p w:rsidR="00C86477" w:rsidRPr="0061782A" w:rsidRDefault="00C86477" w:rsidP="00C46672">
            <w:pPr>
              <w:jc w:val="left"/>
              <w:rPr>
                <w:rFonts w:ascii="Times New Roman" w:hAnsi="Times New Roman"/>
                <w:sz w:val="20"/>
              </w:rPr>
            </w:pPr>
            <w:r w:rsidRPr="0061782A">
              <w:rPr>
                <w:rFonts w:ascii="Times New Roman" w:hAnsi="Times New Roman"/>
                <w:sz w:val="20"/>
              </w:rPr>
              <w:t>благоустройство и озеленение;</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подземных гаражей и автостоянок;</w:t>
            </w:r>
          </w:p>
          <w:p w:rsidR="00C86477" w:rsidRPr="0061782A" w:rsidRDefault="00C86477"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37"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38"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3.2.1 Дома социального обслуживания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3.3 Бытовое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sidRPr="0061782A">
              <w:rPr>
                <w:rFonts w:ascii="Times New Roman" w:eastAsia="Calibri" w:hAnsi="Times New Roman"/>
                <w:sz w:val="20"/>
              </w:rPr>
              <w:lastRenderedPageBreak/>
              <w:t>химчистки, похоронные бюро))</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4.5 Банковская и страховая деятельность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C31AD" w:rsidRPr="0061782A" w:rsidTr="00647D86">
        <w:trPr>
          <w:trHeight w:val="20"/>
        </w:trPr>
        <w:tc>
          <w:tcPr>
            <w:tcW w:w="2723" w:type="pct"/>
            <w:shd w:val="clear" w:color="auto" w:fill="auto"/>
          </w:tcPr>
          <w:p w:rsidR="00A62C04"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shd w:val="clear" w:color="auto" w:fill="auto"/>
          </w:tcPr>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lastRenderedPageBreak/>
              <w:t>временные автостоянки;</w:t>
            </w:r>
          </w:p>
          <w:p w:rsidR="005C31AD" w:rsidRPr="0061782A" w:rsidRDefault="005C31AD"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913FC" w:rsidRPr="0061782A" w:rsidTr="00647D86">
        <w:trPr>
          <w:trHeight w:val="20"/>
        </w:trPr>
        <w:tc>
          <w:tcPr>
            <w:tcW w:w="2723" w:type="pct"/>
            <w:shd w:val="clear" w:color="auto" w:fill="auto"/>
          </w:tcPr>
          <w:p w:rsidR="00A62C04" w:rsidRPr="0061782A" w:rsidRDefault="00B913FC"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5.1.3 Площадки для занятий спортом </w:t>
            </w:r>
          </w:p>
          <w:p w:rsidR="00B913FC" w:rsidRPr="0061782A" w:rsidRDefault="00B913FC" w:rsidP="00C46672">
            <w:pPr>
              <w:jc w:val="left"/>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B913FC" w:rsidRPr="0061782A" w:rsidRDefault="00B913FC"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eastAsia="Calibri"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4D38E8" w:rsidRPr="0061782A" w:rsidTr="00647D86">
        <w:trPr>
          <w:trHeight w:val="20"/>
        </w:trPr>
        <w:tc>
          <w:tcPr>
            <w:tcW w:w="2723" w:type="pct"/>
            <w:shd w:val="clear" w:color="auto" w:fill="auto"/>
          </w:tcPr>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39"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40"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41"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shd w:val="clear" w:color="auto" w:fill="auto"/>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647D86">
        <w:trPr>
          <w:trHeight w:val="20"/>
        </w:trPr>
        <w:tc>
          <w:tcPr>
            <w:tcW w:w="2723" w:type="pct"/>
            <w:shd w:val="clear" w:color="auto" w:fill="auto"/>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4D38E8" w:rsidRPr="0061782A" w:rsidRDefault="004D38E8" w:rsidP="004D38E8">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647D86">
        <w:trPr>
          <w:trHeight w:val="2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Условно разрешённые виды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условно разрешённым):</w:t>
            </w:r>
          </w:p>
        </w:tc>
      </w:tr>
      <w:tr w:rsidR="00B913FC" w:rsidRPr="0061782A" w:rsidTr="00647D86">
        <w:trPr>
          <w:trHeight w:val="20"/>
        </w:trPr>
        <w:tc>
          <w:tcPr>
            <w:tcW w:w="2723" w:type="pct"/>
          </w:tcPr>
          <w:p w:rsidR="00A62C04" w:rsidRPr="0061782A" w:rsidRDefault="00B913FC" w:rsidP="00C46672">
            <w:pPr>
              <w:jc w:val="left"/>
              <w:rPr>
                <w:rFonts w:ascii="Times New Roman" w:hAnsi="Times New Roman"/>
                <w:sz w:val="20"/>
              </w:rPr>
            </w:pPr>
            <w:r w:rsidRPr="0061782A">
              <w:rPr>
                <w:rFonts w:ascii="Times New Roman" w:hAnsi="Times New Roman"/>
                <w:sz w:val="20"/>
              </w:rPr>
              <w:t>2.1</w:t>
            </w:r>
            <w:proofErr w:type="gramStart"/>
            <w:r w:rsidRPr="0061782A">
              <w:rPr>
                <w:rFonts w:ascii="Times New Roman" w:hAnsi="Times New Roman"/>
                <w:sz w:val="20"/>
              </w:rPr>
              <w:t xml:space="preserve"> Д</w:t>
            </w:r>
            <w:proofErr w:type="gramEnd"/>
            <w:r w:rsidRPr="0061782A">
              <w:rPr>
                <w:rFonts w:ascii="Times New Roman" w:hAnsi="Times New Roman"/>
                <w:sz w:val="20"/>
              </w:rPr>
              <w:t xml:space="preserve">ля индивидуального жилищного строительства </w:t>
            </w:r>
          </w:p>
          <w:p w:rsidR="00B913FC" w:rsidRPr="0061782A" w:rsidRDefault="00B913FC" w:rsidP="00C46672">
            <w:pPr>
              <w:jc w:val="left"/>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913FC" w:rsidRPr="0061782A" w:rsidRDefault="00B913FC" w:rsidP="00C46672">
            <w:pPr>
              <w:jc w:val="left"/>
              <w:rPr>
                <w:rFonts w:ascii="Times New Roman" w:eastAsia="Calibri" w:hAnsi="Times New Roman"/>
                <w:bCs/>
                <w:sz w:val="20"/>
              </w:rPr>
            </w:pPr>
            <w:r w:rsidRPr="0061782A">
              <w:rPr>
                <w:rFonts w:ascii="Times New Roman" w:eastAsia="Calibri" w:hAnsi="Times New Roman"/>
                <w:bCs/>
                <w:sz w:val="20"/>
              </w:rPr>
              <w:t>выращивание сельскохозяйственных культур;</w:t>
            </w:r>
          </w:p>
          <w:p w:rsidR="00B913FC" w:rsidRPr="0061782A" w:rsidRDefault="00B913FC" w:rsidP="00C46672">
            <w:pPr>
              <w:jc w:val="left"/>
              <w:rPr>
                <w:rFonts w:ascii="Times New Roman" w:eastAsia="Calibri" w:hAnsi="Times New Roman"/>
                <w:bCs/>
                <w:sz w:val="20"/>
              </w:rPr>
            </w:pPr>
            <w:r w:rsidRPr="0061782A">
              <w:rPr>
                <w:rFonts w:ascii="Times New Roman" w:eastAsia="Calibri" w:hAnsi="Times New Roman"/>
                <w:bCs/>
                <w:sz w:val="20"/>
              </w:rPr>
              <w:t>размещение индивидуальных гаражей и хозяйственных построек)</w:t>
            </w:r>
          </w:p>
        </w:tc>
        <w:tc>
          <w:tcPr>
            <w:tcW w:w="2277" w:type="pct"/>
          </w:tcPr>
          <w:p w:rsidR="00B913FC" w:rsidRPr="0061782A" w:rsidRDefault="00B913FC"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B913FC" w:rsidRPr="0061782A" w:rsidRDefault="00B913FC"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B913FC" w:rsidRPr="0061782A" w:rsidRDefault="00B913FC"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322221" w:rsidRPr="0061782A" w:rsidTr="00647D86">
        <w:trPr>
          <w:trHeight w:val="20"/>
        </w:trPr>
        <w:tc>
          <w:tcPr>
            <w:tcW w:w="2723" w:type="pct"/>
          </w:tcPr>
          <w:p w:rsidR="00A62C04" w:rsidRPr="0061782A" w:rsidRDefault="00322221" w:rsidP="00C46672">
            <w:pPr>
              <w:jc w:val="left"/>
              <w:rPr>
                <w:rFonts w:ascii="Times New Roman" w:hAnsi="Times New Roman"/>
                <w:sz w:val="20"/>
              </w:rPr>
            </w:pPr>
            <w:r w:rsidRPr="0061782A">
              <w:rPr>
                <w:rFonts w:ascii="Times New Roman" w:hAnsi="Times New Roman"/>
                <w:sz w:val="20"/>
              </w:rPr>
              <w:t xml:space="preserve">2.1.1 Малоэтажная многоквартирная жилая застройка </w:t>
            </w:r>
          </w:p>
          <w:p w:rsidR="00322221" w:rsidRPr="0061782A" w:rsidRDefault="00322221" w:rsidP="00C46672">
            <w:pPr>
              <w:jc w:val="left"/>
              <w:rPr>
                <w:rFonts w:ascii="Times New Roman" w:hAnsi="Times New Roman"/>
                <w:sz w:val="20"/>
              </w:rPr>
            </w:pPr>
            <w:r w:rsidRPr="0061782A">
              <w:rPr>
                <w:rFonts w:ascii="Times New Roman" w:hAnsi="Times New Roman"/>
                <w:sz w:val="20"/>
              </w:rPr>
              <w:t xml:space="preserve">(Размещение малоэтажных многоквартирных домов (многоквартирные дома высотой до 4 этажей, включая </w:t>
            </w:r>
            <w:proofErr w:type="gramStart"/>
            <w:r w:rsidRPr="0061782A">
              <w:rPr>
                <w:rFonts w:ascii="Times New Roman" w:hAnsi="Times New Roman"/>
                <w:sz w:val="20"/>
              </w:rPr>
              <w:t>мансардный</w:t>
            </w:r>
            <w:proofErr w:type="gramEnd"/>
            <w:r w:rsidRPr="0061782A">
              <w:rPr>
                <w:rFonts w:ascii="Times New Roman" w:hAnsi="Times New Roman"/>
                <w:sz w:val="20"/>
              </w:rPr>
              <w:t>);</w:t>
            </w:r>
          </w:p>
          <w:p w:rsidR="00322221" w:rsidRPr="0061782A" w:rsidRDefault="00322221"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322221" w:rsidRPr="0061782A" w:rsidRDefault="00322221" w:rsidP="00C46672">
            <w:pPr>
              <w:jc w:val="left"/>
              <w:rPr>
                <w:rFonts w:ascii="Times New Roman" w:hAnsi="Times New Roman"/>
                <w:sz w:val="20"/>
              </w:rPr>
            </w:pPr>
            <w:r w:rsidRPr="0061782A">
              <w:rPr>
                <w:rFonts w:ascii="Times New Roman" w:hAnsi="Times New Roman"/>
                <w:sz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w:t>
            </w:r>
            <w:r w:rsidRPr="0061782A">
              <w:rPr>
                <w:rFonts w:ascii="Times New Roman" w:hAnsi="Times New Roman"/>
                <w:sz w:val="20"/>
              </w:rPr>
              <w:lastRenderedPageBreak/>
              <w:t>многоквартирном доме не составляет более 15% общей площади помещений дома)</w:t>
            </w:r>
          </w:p>
        </w:tc>
        <w:tc>
          <w:tcPr>
            <w:tcW w:w="2277" w:type="pct"/>
          </w:tcPr>
          <w:p w:rsidR="00322221" w:rsidRPr="0061782A" w:rsidRDefault="00322221" w:rsidP="00C46672">
            <w:pPr>
              <w:jc w:val="left"/>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322221" w:rsidRPr="0061782A" w:rsidRDefault="00322221"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322221" w:rsidRPr="0061782A" w:rsidRDefault="00322221"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22221" w:rsidRPr="0061782A" w:rsidRDefault="00322221"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902D6" w:rsidRPr="0061782A" w:rsidTr="00647D86">
        <w:trPr>
          <w:trHeight w:val="20"/>
        </w:trPr>
        <w:tc>
          <w:tcPr>
            <w:tcW w:w="2723" w:type="pct"/>
          </w:tcPr>
          <w:p w:rsidR="00A62C04" w:rsidRPr="0061782A" w:rsidRDefault="00D902D6"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2.7.1 Хранение автотранспорта </w:t>
            </w:r>
          </w:p>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42"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7" w:type="pct"/>
          </w:tcPr>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Размещение зданий и сооружений дорожного сервиса;</w:t>
            </w:r>
          </w:p>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902D6" w:rsidRPr="0061782A" w:rsidTr="00647D86">
        <w:trPr>
          <w:trHeight w:val="20"/>
        </w:trPr>
        <w:tc>
          <w:tcPr>
            <w:tcW w:w="2723" w:type="pct"/>
          </w:tcPr>
          <w:p w:rsidR="00A62C04" w:rsidRPr="0061782A" w:rsidRDefault="00D902D6" w:rsidP="00C46672">
            <w:pPr>
              <w:jc w:val="left"/>
              <w:rPr>
                <w:rFonts w:ascii="Times New Roman" w:hAnsi="Times New Roman"/>
                <w:sz w:val="20"/>
              </w:rPr>
            </w:pPr>
            <w:r w:rsidRPr="0061782A">
              <w:rPr>
                <w:rFonts w:ascii="Times New Roman" w:hAnsi="Times New Roman"/>
                <w:sz w:val="20"/>
              </w:rPr>
              <w:t xml:space="preserve">3.2.4 Общежития </w:t>
            </w:r>
          </w:p>
          <w:p w:rsidR="00D902D6" w:rsidRPr="0061782A" w:rsidRDefault="00D902D6" w:rsidP="00C46672">
            <w:pPr>
              <w:jc w:val="left"/>
              <w:rPr>
                <w:rFonts w:ascii="Times New Roman" w:hAnsi="Times New Roman"/>
                <w:sz w:val="20"/>
              </w:rPr>
            </w:pPr>
            <w:r w:rsidRPr="0061782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3" w:history="1">
              <w:r w:rsidRPr="0061782A">
                <w:rPr>
                  <w:rFonts w:ascii="Times New Roman" w:hAnsi="Times New Roman"/>
                  <w:sz w:val="20"/>
                  <w:u w:val="single"/>
                </w:rPr>
                <w:t>кодом 4.7</w:t>
              </w:r>
            </w:hyperlink>
            <w:r w:rsidRPr="0061782A">
              <w:rPr>
                <w:rFonts w:ascii="Times New Roman" w:hAnsi="Times New Roman"/>
                <w:sz w:val="20"/>
              </w:rPr>
              <w:t>)</w:t>
            </w:r>
          </w:p>
        </w:tc>
        <w:tc>
          <w:tcPr>
            <w:tcW w:w="2277" w:type="pct"/>
          </w:tcPr>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D902D6" w:rsidRPr="0061782A" w:rsidRDefault="00D902D6"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902D6" w:rsidRPr="0061782A" w:rsidRDefault="00D902D6"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44"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45"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8A3BEC" w:rsidP="00C46672">
            <w:pPr>
              <w:jc w:val="left"/>
              <w:rPr>
                <w:rFonts w:ascii="Times New Roman" w:eastAsiaTheme="minorHAnsi" w:hAnsi="Times New Roman"/>
                <w:sz w:val="20"/>
              </w:rPr>
            </w:pPr>
            <w:r w:rsidRPr="0061782A">
              <w:rPr>
                <w:rFonts w:ascii="Times New Roman" w:eastAsiaTheme="minorHAnsi" w:hAnsi="Times New Roman"/>
                <w:sz w:val="20"/>
              </w:rPr>
              <w:t xml:space="preserve">3.10.1 Амбулаторное ветеринарное обслуживание </w:t>
            </w:r>
          </w:p>
          <w:p w:rsidR="00C86477" w:rsidRPr="0061782A" w:rsidRDefault="008A3BEC" w:rsidP="00C46672">
            <w:pPr>
              <w:jc w:val="left"/>
              <w:rPr>
                <w:rFonts w:ascii="Times New Roman" w:eastAsia="Calibri" w:hAnsi="Times New Roman"/>
                <w:sz w:val="20"/>
              </w:rPr>
            </w:pPr>
            <w:r w:rsidRPr="0061782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6"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47"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647D86">
        <w:trPr>
          <w:trHeight w:val="20"/>
        </w:trPr>
        <w:tc>
          <w:tcPr>
            <w:tcW w:w="2723" w:type="pct"/>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5.1.4 Оборудованные площадки для занятий спортом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сооружений для занятия спортом и </w:t>
            </w:r>
            <w:r w:rsidRPr="0061782A">
              <w:rPr>
                <w:rFonts w:ascii="Times New Roman" w:hAnsi="Times New Roman"/>
                <w:sz w:val="20"/>
              </w:rPr>
              <w:lastRenderedPageBreak/>
              <w:t>физкультурой на открытом воздухе (теннисные корты, автодромы, мотодромы, трамплины, спортивные стрельбища))</w:t>
            </w:r>
          </w:p>
        </w:tc>
        <w:tc>
          <w:tcPr>
            <w:tcW w:w="2277" w:type="pct"/>
          </w:tcPr>
          <w:p w:rsidR="00C86477" w:rsidRPr="0061782A" w:rsidRDefault="00C86477" w:rsidP="00C46672">
            <w:pPr>
              <w:jc w:val="left"/>
              <w:rPr>
                <w:rFonts w:ascii="Times New Roman" w:hAnsi="Times New Roman"/>
                <w:sz w:val="20"/>
              </w:rPr>
            </w:pPr>
            <w:r w:rsidRPr="0061782A">
              <w:rPr>
                <w:rFonts w:ascii="Times New Roman" w:hAnsi="Times New Roman"/>
                <w:sz w:val="20"/>
              </w:rPr>
              <w:lastRenderedPageBreak/>
              <w:t>Не устанавливаются</w:t>
            </w:r>
          </w:p>
        </w:tc>
      </w:tr>
      <w:tr w:rsidR="00C86477" w:rsidRPr="0061782A" w:rsidTr="00647D86">
        <w:trPr>
          <w:trHeight w:val="20"/>
        </w:trPr>
        <w:tc>
          <w:tcPr>
            <w:tcW w:w="2723" w:type="pct"/>
            <w:shd w:val="clear" w:color="auto" w:fill="auto"/>
          </w:tcPr>
          <w:p w:rsidR="00A62C04" w:rsidRPr="0061782A" w:rsidRDefault="00C86477" w:rsidP="00C46672">
            <w:pPr>
              <w:jc w:val="left"/>
              <w:rPr>
                <w:rFonts w:ascii="Times New Roman" w:eastAsiaTheme="minorHAnsi" w:hAnsi="Times New Roman"/>
                <w:sz w:val="20"/>
              </w:rPr>
            </w:pPr>
            <w:r w:rsidRPr="0061782A">
              <w:rPr>
                <w:rFonts w:ascii="Times New Roman" w:eastAsia="Calibri" w:hAnsi="Times New Roman"/>
                <w:sz w:val="20"/>
              </w:rPr>
              <w:lastRenderedPageBreak/>
              <w:t xml:space="preserve">9.3 </w:t>
            </w:r>
            <w:r w:rsidRPr="0061782A">
              <w:rPr>
                <w:rFonts w:ascii="Times New Roman" w:eastAsiaTheme="minorHAnsi" w:hAnsi="Times New Roman"/>
                <w:sz w:val="20"/>
              </w:rPr>
              <w:t xml:space="preserve">Историко-культурная деятельность </w:t>
            </w:r>
          </w:p>
          <w:p w:rsidR="00C86477" w:rsidRPr="0061782A" w:rsidRDefault="00C86477" w:rsidP="00C46672">
            <w:pPr>
              <w:jc w:val="left"/>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bl>
    <w:p w:rsidR="001B6391" w:rsidRPr="0061782A" w:rsidRDefault="001B6391" w:rsidP="0056560E">
      <w:pPr>
        <w:pStyle w:val="af5"/>
        <w:spacing w:before="0"/>
        <w:ind w:firstLine="709"/>
        <w:rPr>
          <w:rFonts w:ascii="Times New Roman" w:hAnsi="Times New Roman" w:cs="Times New Roman"/>
        </w:rPr>
      </w:pPr>
      <w:r w:rsidRPr="0061782A">
        <w:rPr>
          <w:rFonts w:ascii="Times New Roman" w:hAnsi="Times New Roman" w:cs="Times New Roman"/>
        </w:rPr>
        <w:t xml:space="preserve">3. На основе сочетания предельных размеров и предельных параметров в соответствии с </w:t>
      </w:r>
      <w:proofErr w:type="gramStart"/>
      <w:r w:rsidRPr="0061782A">
        <w:rPr>
          <w:rFonts w:ascii="Times New Roman" w:hAnsi="Times New Roman" w:cs="Times New Roman"/>
        </w:rPr>
        <w:t>ч</w:t>
      </w:r>
      <w:proofErr w:type="gramEnd"/>
      <w:r w:rsidRPr="0061782A">
        <w:rPr>
          <w:rFonts w:ascii="Times New Roman" w:hAnsi="Times New Roman" w:cs="Times New Roman"/>
        </w:rPr>
        <w:t xml:space="preserve">.3 ст. 36 Градостроительного кодекса Российской Федерации в пределах зоны Ж-3 выделены </w:t>
      </w:r>
      <w:proofErr w:type="spellStart"/>
      <w:r w:rsidRPr="0061782A">
        <w:rPr>
          <w:rFonts w:ascii="Times New Roman" w:hAnsi="Times New Roman" w:cs="Times New Roman"/>
        </w:rPr>
        <w:t>подзоны</w:t>
      </w:r>
      <w:proofErr w:type="spellEnd"/>
      <w:r w:rsidRPr="0061782A">
        <w:rPr>
          <w:rFonts w:ascii="Times New Roman" w:hAnsi="Times New Roman" w:cs="Times New Roman"/>
        </w:rPr>
        <w:t xml:space="preserve"> «А» и «Б».</w:t>
      </w:r>
    </w:p>
    <w:p w:rsidR="001B6391" w:rsidRPr="0061782A" w:rsidRDefault="001B6391" w:rsidP="0056560E">
      <w:pPr>
        <w:ind w:firstLine="709"/>
        <w:jc w:val="both"/>
        <w:rPr>
          <w:rFonts w:ascii="Times New Roman" w:hAnsi="Times New Roman"/>
          <w:sz w:val="24"/>
          <w:szCs w:val="24"/>
        </w:rPr>
      </w:pPr>
      <w:r w:rsidRPr="0061782A">
        <w:rPr>
          <w:rFonts w:ascii="Times New Roman" w:hAnsi="Times New Roman"/>
          <w:sz w:val="24"/>
          <w:szCs w:val="24"/>
        </w:rPr>
        <w:t xml:space="preserve">3.1. Границы </w:t>
      </w:r>
      <w:proofErr w:type="spellStart"/>
      <w:r w:rsidRPr="0061782A">
        <w:rPr>
          <w:rFonts w:ascii="Times New Roman" w:hAnsi="Times New Roman"/>
          <w:sz w:val="24"/>
          <w:szCs w:val="24"/>
        </w:rPr>
        <w:t>подзоны</w:t>
      </w:r>
      <w:proofErr w:type="spellEnd"/>
      <w:r w:rsidRPr="0061782A">
        <w:rPr>
          <w:rFonts w:ascii="Times New Roman" w:hAnsi="Times New Roman"/>
          <w:sz w:val="24"/>
          <w:szCs w:val="24"/>
        </w:rPr>
        <w:t xml:space="preserve"> «А» совпадают с границами территориальных зон:</w:t>
      </w:r>
      <w:r w:rsidR="0056560E" w:rsidRPr="0061782A">
        <w:rPr>
          <w:rFonts w:ascii="Times New Roman" w:hAnsi="Times New Roman"/>
          <w:sz w:val="24"/>
          <w:szCs w:val="24"/>
        </w:rPr>
        <w:t xml:space="preserve"> Ж-3/1/9, Ж-3/1/10, Ж-3/1/11, Ж-3/1/12</w:t>
      </w:r>
      <w:r w:rsidR="00AA4780">
        <w:rPr>
          <w:rFonts w:ascii="Times New Roman" w:hAnsi="Times New Roman"/>
          <w:sz w:val="24"/>
          <w:szCs w:val="24"/>
        </w:rPr>
        <w:t xml:space="preserve">, </w:t>
      </w:r>
      <w:r w:rsidR="00AA4780" w:rsidRPr="00AA4780">
        <w:rPr>
          <w:rFonts w:ascii="Times New Roman" w:hAnsi="Times New Roman"/>
          <w:color w:val="FF0000"/>
          <w:sz w:val="24"/>
          <w:szCs w:val="24"/>
        </w:rPr>
        <w:t>Ж-3/3/11</w:t>
      </w:r>
      <w:r w:rsidR="00A57C12" w:rsidRPr="0061782A">
        <w:rPr>
          <w:rFonts w:ascii="Times New Roman" w:hAnsi="Times New Roman"/>
          <w:sz w:val="24"/>
          <w:szCs w:val="24"/>
        </w:rPr>
        <w:t>.</w:t>
      </w:r>
    </w:p>
    <w:p w:rsidR="001B6391" w:rsidRPr="0061782A" w:rsidRDefault="001B6391" w:rsidP="0056560E">
      <w:pPr>
        <w:pStyle w:val="af5"/>
        <w:spacing w:before="0"/>
        <w:ind w:firstLine="709"/>
        <w:rPr>
          <w:rFonts w:ascii="Times New Roman" w:hAnsi="Times New Roman" w:cs="Times New Roman"/>
        </w:rPr>
      </w:pPr>
      <w:r w:rsidRPr="0061782A">
        <w:rPr>
          <w:rFonts w:ascii="Times New Roman" w:hAnsi="Times New Roman" w:cs="Times New Roman"/>
        </w:rPr>
        <w:t>3.2. </w:t>
      </w:r>
      <w:proofErr w:type="gramStart"/>
      <w:r w:rsidRPr="0061782A">
        <w:rPr>
          <w:rFonts w:ascii="Times New Roman" w:hAnsi="Times New Roman" w:cs="Times New Roman"/>
        </w:rPr>
        <w:t xml:space="preserve">Границы </w:t>
      </w:r>
      <w:proofErr w:type="spellStart"/>
      <w:r w:rsidRPr="0061782A">
        <w:rPr>
          <w:rFonts w:ascii="Times New Roman" w:hAnsi="Times New Roman" w:cs="Times New Roman"/>
        </w:rPr>
        <w:t>подзоны</w:t>
      </w:r>
      <w:proofErr w:type="spellEnd"/>
      <w:r w:rsidRPr="0061782A">
        <w:rPr>
          <w:rFonts w:ascii="Times New Roman" w:hAnsi="Times New Roman" w:cs="Times New Roman"/>
        </w:rPr>
        <w:t xml:space="preserve"> «Б» совпадают </w:t>
      </w:r>
      <w:r w:rsidR="0056560E" w:rsidRPr="0061782A">
        <w:rPr>
          <w:rFonts w:ascii="Times New Roman" w:hAnsi="Times New Roman" w:cs="Times New Roman"/>
        </w:rPr>
        <w:t xml:space="preserve">со всеми остальными </w:t>
      </w:r>
      <w:r w:rsidRPr="0061782A">
        <w:rPr>
          <w:rFonts w:ascii="Times New Roman" w:hAnsi="Times New Roman" w:cs="Times New Roman"/>
        </w:rPr>
        <w:t>границами территориальных зон</w:t>
      </w:r>
      <w:r w:rsidR="0056560E" w:rsidRPr="0061782A">
        <w:rPr>
          <w:rFonts w:ascii="Times New Roman" w:hAnsi="Times New Roman" w:cs="Times New Roman"/>
        </w:rPr>
        <w:t>, кроме указанных в части 3.1 настоящей статьи.</w:t>
      </w:r>
      <w:proofErr w:type="gramEnd"/>
    </w:p>
    <w:p w:rsidR="001B6391" w:rsidRPr="0061782A" w:rsidRDefault="001B6391" w:rsidP="0056560E">
      <w:pPr>
        <w:pStyle w:val="af5"/>
        <w:spacing w:before="0"/>
        <w:ind w:firstLine="709"/>
        <w:rPr>
          <w:rFonts w:ascii="Times New Roman" w:hAnsi="Times New Roman" w:cs="Times New Roman"/>
        </w:rPr>
      </w:pPr>
      <w:r w:rsidRPr="0061782A">
        <w:rPr>
          <w:rFonts w:ascii="Times New Roman" w:hAnsi="Times New Roman" w:cs="Times New Roman"/>
        </w:rPr>
        <w:t xml:space="preserve">4. Для </w:t>
      </w:r>
      <w:proofErr w:type="gramStart"/>
      <w:r w:rsidRPr="0061782A">
        <w:rPr>
          <w:rFonts w:ascii="Times New Roman" w:hAnsi="Times New Roman" w:cs="Times New Roman"/>
        </w:rPr>
        <w:t>указанных</w:t>
      </w:r>
      <w:proofErr w:type="gramEnd"/>
      <w:r w:rsidRPr="0061782A">
        <w:rPr>
          <w:rFonts w:ascii="Times New Roman" w:hAnsi="Times New Roman" w:cs="Times New Roman"/>
        </w:rPr>
        <w:t xml:space="preserve"> </w:t>
      </w:r>
      <w:proofErr w:type="spellStart"/>
      <w:r w:rsidRPr="0061782A">
        <w:rPr>
          <w:rFonts w:ascii="Times New Roman" w:hAnsi="Times New Roman" w:cs="Times New Roman"/>
        </w:rPr>
        <w:t>подзон</w:t>
      </w:r>
      <w:proofErr w:type="spellEnd"/>
      <w:r w:rsidRPr="0061782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89"/>
        <w:gridCol w:w="3675"/>
        <w:gridCol w:w="3706"/>
      </w:tblGrid>
      <w:tr w:rsidR="00A75061" w:rsidRPr="0061782A" w:rsidTr="00BA4D01">
        <w:tc>
          <w:tcPr>
            <w:tcW w:w="1144" w:type="pct"/>
            <w:vAlign w:val="center"/>
          </w:tcPr>
          <w:p w:rsidR="00A75061" w:rsidRPr="0061782A" w:rsidRDefault="00A75061" w:rsidP="00C46672">
            <w:pPr>
              <w:jc w:val="left"/>
              <w:rPr>
                <w:rFonts w:ascii="Times New Roman" w:eastAsia="Calibri" w:hAnsi="Times New Roman"/>
                <w:b/>
                <w:sz w:val="20"/>
              </w:rPr>
            </w:pPr>
          </w:p>
        </w:tc>
        <w:tc>
          <w:tcPr>
            <w:tcW w:w="1920" w:type="pct"/>
            <w:vAlign w:val="center"/>
          </w:tcPr>
          <w:p w:rsidR="00A75061" w:rsidRPr="0061782A" w:rsidRDefault="00A75061" w:rsidP="00C46672">
            <w:pPr>
              <w:jc w:val="left"/>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«А»</w:t>
            </w:r>
          </w:p>
        </w:tc>
        <w:tc>
          <w:tcPr>
            <w:tcW w:w="1936" w:type="pct"/>
            <w:vAlign w:val="center"/>
          </w:tcPr>
          <w:p w:rsidR="00A75061" w:rsidRPr="0061782A" w:rsidRDefault="00A75061" w:rsidP="00C46672">
            <w:pPr>
              <w:jc w:val="left"/>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«Б»</w:t>
            </w:r>
          </w:p>
        </w:tc>
      </w:tr>
      <w:tr w:rsidR="00A75061" w:rsidRPr="0061782A" w:rsidTr="00BA4D01">
        <w:tc>
          <w:tcPr>
            <w:tcW w:w="5000" w:type="pct"/>
            <w:gridSpan w:val="3"/>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A75061" w:rsidRPr="0061782A" w:rsidTr="00BA4D01">
        <w:trPr>
          <w:trHeight w:val="78"/>
        </w:trPr>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856" w:type="pct"/>
            <w:gridSpan w:val="2"/>
            <w:vAlign w:val="center"/>
          </w:tcPr>
          <w:p w:rsidR="00E47A78" w:rsidRPr="0061782A" w:rsidRDefault="00E47A78" w:rsidP="00E47A78">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- 1000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 xml:space="preserve">*; </w:t>
            </w:r>
          </w:p>
          <w:p w:rsidR="00E47A78" w:rsidRPr="0061782A" w:rsidRDefault="00E47A78" w:rsidP="00E47A78">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2.7.1, 3.2.1, 3.2.3, 3.3, 3.6.1, 3.7, 3.8.1, 3.10.1, 4.1, 4.4- 4.7, 5.1.2, 9.3 - 5000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A75061" w:rsidRPr="0061782A" w:rsidTr="00BA4D01">
        <w:trPr>
          <w:trHeight w:val="23"/>
        </w:trPr>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856" w:type="pct"/>
            <w:gridSpan w:val="2"/>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- 300 кв</w:t>
            </w:r>
            <w:proofErr w:type="gramStart"/>
            <w:r w:rsidRPr="0061782A">
              <w:rPr>
                <w:rFonts w:ascii="Times New Roman" w:eastAsia="Calibri" w:hAnsi="Times New Roman"/>
                <w:sz w:val="20"/>
              </w:rPr>
              <w:t>.м</w:t>
            </w:r>
            <w:proofErr w:type="gramEnd"/>
            <w:r w:rsidR="000F0A89" w:rsidRPr="0061782A">
              <w:rPr>
                <w:rFonts w:ascii="Times New Roman" w:eastAsia="Calibri" w:hAnsi="Times New Roman"/>
                <w:sz w:val="20"/>
              </w:rPr>
              <w:t>*</w:t>
            </w:r>
            <w:r w:rsidRPr="0061782A">
              <w:rPr>
                <w:rFonts w:ascii="Times New Roman" w:eastAsia="Calibri" w:hAnsi="Times New Roman"/>
                <w:sz w:val="20"/>
              </w:rPr>
              <w:t>;</w:t>
            </w:r>
          </w:p>
          <w:p w:rsidR="00E47A78" w:rsidRPr="0061782A" w:rsidRDefault="00E47A78" w:rsidP="00E47A78">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 xml:space="preserve">2.1.1 ("Малоэтажная многоквартирная жилая застройка") -  </w:t>
            </w:r>
            <w:r w:rsidRPr="0061782A">
              <w:rPr>
                <w:rFonts w:ascii="Times New Roman" w:eastAsia="Calibri" w:hAnsi="Times New Roman"/>
                <w:sz w:val="20"/>
              </w:rPr>
              <w:t>1000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E47A78" w:rsidRPr="0061782A" w:rsidRDefault="00E47A78" w:rsidP="00E47A78">
            <w:pPr>
              <w:jc w:val="left"/>
              <w:rPr>
                <w:rFonts w:ascii="Times New Roman"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 -  </w:t>
            </w:r>
            <w:r w:rsidRPr="0061782A">
              <w:rPr>
                <w:rFonts w:ascii="Times New Roman" w:eastAsia="Calibri" w:hAnsi="Times New Roman"/>
                <w:sz w:val="20"/>
              </w:rPr>
              <w:t>1500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A75061" w:rsidRPr="0061782A" w:rsidRDefault="00A75061" w:rsidP="00C46672">
            <w:pPr>
              <w:jc w:val="left"/>
              <w:rPr>
                <w:rFonts w:ascii="Times New Roman" w:eastAsia="Calibri" w:hAnsi="Times New Roman"/>
                <w:sz w:val="20"/>
                <w:vertAlign w:val="superscript"/>
              </w:rPr>
            </w:pPr>
            <w:r w:rsidRPr="0061782A">
              <w:rPr>
                <w:rFonts w:ascii="Times New Roman" w:eastAsia="Calibri" w:hAnsi="Times New Roman"/>
                <w:sz w:val="20"/>
              </w:rPr>
              <w:t>для остальных видов разрешенного использования - не нормируется</w:t>
            </w:r>
          </w:p>
        </w:tc>
      </w:tr>
      <w:tr w:rsidR="00A75061" w:rsidRPr="0061782A" w:rsidTr="00BA4D01">
        <w:trPr>
          <w:trHeight w:val="23"/>
        </w:trPr>
        <w:tc>
          <w:tcPr>
            <w:tcW w:w="5000" w:type="pct"/>
            <w:gridSpan w:val="3"/>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w:t>
            </w:r>
          </w:p>
        </w:tc>
      </w:tr>
      <w:tr w:rsidR="00A75061" w:rsidRPr="0061782A" w:rsidTr="00BA4D01">
        <w:trPr>
          <w:trHeight w:val="23"/>
        </w:trPr>
        <w:tc>
          <w:tcPr>
            <w:tcW w:w="1144" w:type="pct"/>
            <w:vAlign w:val="center"/>
          </w:tcPr>
          <w:p w:rsidR="00A75061" w:rsidRPr="0061782A" w:rsidRDefault="00A75061" w:rsidP="00C46672">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3856" w:type="pct"/>
            <w:gridSpan w:val="2"/>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A75061" w:rsidRPr="0061782A" w:rsidTr="00BA4D01">
        <w:trPr>
          <w:trHeight w:val="23"/>
        </w:trPr>
        <w:tc>
          <w:tcPr>
            <w:tcW w:w="1144" w:type="pct"/>
            <w:vAlign w:val="center"/>
          </w:tcPr>
          <w:p w:rsidR="00A75061" w:rsidRPr="0061782A" w:rsidRDefault="00A75061" w:rsidP="00C46672">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3856" w:type="pct"/>
            <w:gridSpan w:val="2"/>
            <w:vAlign w:val="center"/>
          </w:tcPr>
          <w:p w:rsidR="00A75061" w:rsidRPr="0061782A" w:rsidRDefault="00A75061" w:rsidP="00C46672">
            <w:pPr>
              <w:jc w:val="left"/>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61782A">
              <w:rPr>
                <w:rFonts w:ascii="Times New Roman" w:hAnsi="Times New Roman"/>
                <w:sz w:val="20"/>
              </w:rPr>
              <w:t>*</w:t>
            </w:r>
          </w:p>
        </w:tc>
      </w:tr>
      <w:tr w:rsidR="00A75061" w:rsidRPr="0061782A" w:rsidTr="00BA4D01">
        <w:trPr>
          <w:trHeight w:val="23"/>
        </w:trPr>
        <w:tc>
          <w:tcPr>
            <w:tcW w:w="5000" w:type="pct"/>
            <w:gridSpan w:val="3"/>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A75061" w:rsidRPr="0061782A" w:rsidTr="004B67B2">
        <w:trPr>
          <w:trHeight w:val="30"/>
        </w:trPr>
        <w:tc>
          <w:tcPr>
            <w:tcW w:w="1144" w:type="pct"/>
            <w:vAlign w:val="center"/>
          </w:tcPr>
          <w:p w:rsidR="00A75061" w:rsidRPr="0061782A" w:rsidRDefault="00AB0C18"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1920" w:type="pct"/>
            <w:vAlign w:val="center"/>
          </w:tcPr>
          <w:p w:rsidR="00A75061" w:rsidRPr="0061782A" w:rsidRDefault="006D63C6" w:rsidP="00332C55">
            <w:pPr>
              <w:jc w:val="left"/>
              <w:rPr>
                <w:rFonts w:ascii="Times New Roman" w:eastAsia="Calibri" w:hAnsi="Times New Roman"/>
                <w:sz w:val="20"/>
              </w:rPr>
            </w:pPr>
            <w:r w:rsidRPr="0061782A">
              <w:rPr>
                <w:rFonts w:ascii="Times New Roman" w:eastAsia="Calibri" w:hAnsi="Times New Roman"/>
                <w:sz w:val="20"/>
              </w:rPr>
              <w:t xml:space="preserve">для всех видов разрешенного использования - 6 </w:t>
            </w:r>
          </w:p>
        </w:tc>
        <w:tc>
          <w:tcPr>
            <w:tcW w:w="1936" w:type="pct"/>
            <w:vAlign w:val="center"/>
          </w:tcPr>
          <w:p w:rsidR="00A75061" w:rsidRPr="0061782A" w:rsidRDefault="006D63C6" w:rsidP="00332C55">
            <w:pPr>
              <w:jc w:val="left"/>
              <w:rPr>
                <w:rFonts w:ascii="Times New Roman" w:eastAsia="Calibri" w:hAnsi="Times New Roman"/>
                <w:sz w:val="20"/>
              </w:rPr>
            </w:pPr>
            <w:r w:rsidRPr="0061782A">
              <w:rPr>
                <w:rFonts w:ascii="Times New Roman" w:eastAsia="Calibri" w:hAnsi="Times New Roman"/>
                <w:sz w:val="20"/>
              </w:rPr>
              <w:t>для всех видов разрешенного использования, кроме вида разрешенного использования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- 6***, для вида разрешенного использования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- 8***</w:t>
            </w:r>
          </w:p>
        </w:tc>
      </w:tr>
      <w:tr w:rsidR="00A75061" w:rsidRPr="0061782A" w:rsidTr="004B67B2">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856" w:type="pct"/>
            <w:gridSpan w:val="2"/>
            <w:vAlign w:val="center"/>
          </w:tcPr>
          <w:p w:rsidR="00A75061" w:rsidRPr="0061782A" w:rsidRDefault="00A75061" w:rsidP="004B67B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A75061" w:rsidRPr="0061782A" w:rsidTr="004B67B2">
        <w:tc>
          <w:tcPr>
            <w:tcW w:w="5000" w:type="pct"/>
            <w:gridSpan w:val="3"/>
            <w:vAlign w:val="center"/>
          </w:tcPr>
          <w:p w:rsidR="00A75061" w:rsidRPr="0061782A" w:rsidRDefault="00A75061" w:rsidP="004B67B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A75061" w:rsidRPr="0061782A" w:rsidTr="004B67B2">
        <w:tc>
          <w:tcPr>
            <w:tcW w:w="1144" w:type="pct"/>
            <w:vAlign w:val="center"/>
          </w:tcPr>
          <w:p w:rsidR="00A75061" w:rsidRPr="0061782A" w:rsidRDefault="000F0A89" w:rsidP="00332C55">
            <w:pPr>
              <w:jc w:val="left"/>
              <w:rPr>
                <w:rFonts w:ascii="Times New Roman" w:eastAsia="Calibri" w:hAnsi="Times New Roman"/>
                <w:sz w:val="20"/>
              </w:rPr>
            </w:pPr>
            <w:r w:rsidRPr="0061782A">
              <w:rPr>
                <w:rFonts w:ascii="Times New Roman" w:eastAsia="Calibri" w:hAnsi="Times New Roman"/>
                <w:sz w:val="20"/>
              </w:rPr>
              <w:t>М</w:t>
            </w:r>
            <w:r w:rsidR="00A75061" w:rsidRPr="0061782A">
              <w:rPr>
                <w:rFonts w:ascii="Times New Roman" w:eastAsia="Calibri" w:hAnsi="Times New Roman"/>
                <w:sz w:val="20"/>
              </w:rPr>
              <w:t>аксимальная</w:t>
            </w:r>
          </w:p>
        </w:tc>
        <w:tc>
          <w:tcPr>
            <w:tcW w:w="1920" w:type="pct"/>
            <w:vAlign w:val="center"/>
          </w:tcPr>
          <w:p w:rsidR="006D63C6" w:rsidRPr="0061782A" w:rsidRDefault="006D63C6" w:rsidP="004B67B2">
            <w:pPr>
              <w:jc w:val="left"/>
              <w:rPr>
                <w:rFonts w:ascii="Times New Roman" w:eastAsia="Calibri" w:hAnsi="Times New Roman"/>
                <w:sz w:val="20"/>
              </w:rPr>
            </w:pPr>
            <w:r w:rsidRPr="0061782A">
              <w:rPr>
                <w:rFonts w:ascii="Times New Roman" w:eastAsia="Calibri" w:hAnsi="Times New Roman"/>
                <w:sz w:val="20"/>
              </w:rPr>
              <w:t xml:space="preserve">для всех видов разрешенного использования - </w:t>
            </w:r>
            <w:r w:rsidR="0039070B" w:rsidRPr="0061782A">
              <w:rPr>
                <w:rFonts w:ascii="Times New Roman" w:eastAsia="Calibri" w:hAnsi="Times New Roman"/>
                <w:sz w:val="20"/>
              </w:rPr>
              <w:t>18 м*** вдоль красной линии (или линии застройки), 22 м*** в глубине квартала</w:t>
            </w:r>
          </w:p>
          <w:p w:rsidR="00A75061" w:rsidRPr="0061782A" w:rsidRDefault="00A75061" w:rsidP="004B67B2">
            <w:pPr>
              <w:jc w:val="left"/>
              <w:rPr>
                <w:rFonts w:ascii="Times New Roman" w:eastAsia="Calibri" w:hAnsi="Times New Roman"/>
                <w:sz w:val="20"/>
              </w:rPr>
            </w:pPr>
          </w:p>
        </w:tc>
        <w:tc>
          <w:tcPr>
            <w:tcW w:w="1936" w:type="pct"/>
            <w:vAlign w:val="center"/>
          </w:tcPr>
          <w:p w:rsidR="006D63C6" w:rsidRPr="0061782A" w:rsidRDefault="006D63C6" w:rsidP="006D63C6">
            <w:pPr>
              <w:jc w:val="left"/>
              <w:rPr>
                <w:rFonts w:ascii="Times New Roman" w:eastAsia="Calibri" w:hAnsi="Times New Roman"/>
                <w:sz w:val="20"/>
              </w:rPr>
            </w:pPr>
            <w:r w:rsidRPr="0061782A">
              <w:rPr>
                <w:rFonts w:ascii="Times New Roman" w:eastAsia="Calibri" w:hAnsi="Times New Roman"/>
                <w:sz w:val="20"/>
              </w:rPr>
              <w:t>для всех видов разрешенного использования, кроме вида разрешенного использования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- 22 м***,</w:t>
            </w:r>
          </w:p>
          <w:p w:rsidR="00A75061" w:rsidRPr="0061782A" w:rsidRDefault="006D63C6" w:rsidP="00332C55">
            <w:pPr>
              <w:rPr>
                <w:rFonts w:ascii="Times New Roman" w:eastAsia="Calibri" w:hAnsi="Times New Roman"/>
                <w:sz w:val="20"/>
              </w:rPr>
            </w:pPr>
            <w:r w:rsidRPr="0061782A">
              <w:rPr>
                <w:rFonts w:ascii="Times New Roman" w:eastAsia="Calibri" w:hAnsi="Times New Roman"/>
                <w:sz w:val="20"/>
              </w:rPr>
              <w:lastRenderedPageBreak/>
              <w:t>для вида разрешенного использования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- 28 м***</w:t>
            </w:r>
          </w:p>
        </w:tc>
      </w:tr>
      <w:tr w:rsidR="00A75061" w:rsidRPr="0061782A" w:rsidTr="00BA4D01">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lastRenderedPageBreak/>
              <w:t>минимальная</w:t>
            </w:r>
          </w:p>
        </w:tc>
        <w:tc>
          <w:tcPr>
            <w:tcW w:w="3856" w:type="pct"/>
            <w:gridSpan w:val="2"/>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A75061" w:rsidRPr="0061782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3"/>
            <w:vAlign w:val="center"/>
          </w:tcPr>
          <w:p w:rsidR="00A75061" w:rsidRPr="0061782A" w:rsidRDefault="00F20090"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A75061" w:rsidRPr="0061782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856" w:type="pct"/>
            <w:gridSpan w:val="2"/>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80%</w:t>
            </w:r>
          </w:p>
        </w:tc>
      </w:tr>
      <w:tr w:rsidR="00A75061" w:rsidRPr="0061782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856" w:type="pct"/>
            <w:gridSpan w:val="2"/>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30%</w:t>
            </w:r>
          </w:p>
        </w:tc>
      </w:tr>
      <w:tr w:rsidR="00A75061" w:rsidRPr="0061782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3"/>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A75061" w:rsidRPr="0061782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856" w:type="pct"/>
            <w:gridSpan w:val="2"/>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кодом 2.2.1 ("</w:t>
            </w:r>
            <w:r w:rsidRPr="0061782A">
              <w:rPr>
                <w:rFonts w:ascii="Times New Roman" w:hAnsi="Times New Roman"/>
                <w:sz w:val="20"/>
              </w:rPr>
              <w:t xml:space="preserve">Малоэтажная многоквартирная жилая застройка </w:t>
            </w:r>
            <w:r w:rsidRPr="0061782A">
              <w:rPr>
                <w:rFonts w:ascii="Times New Roman" w:eastAsia="Calibri" w:hAnsi="Times New Roman"/>
                <w:sz w:val="20"/>
              </w:rPr>
              <w:t>") и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xml:space="preserve">) - </w:t>
            </w:r>
            <w:r w:rsidR="00F72FA3" w:rsidRPr="0061782A">
              <w:rPr>
                <w:rFonts w:ascii="Times New Roman" w:eastAsia="Calibri" w:hAnsi="Times New Roman"/>
                <w:sz w:val="20"/>
              </w:rPr>
              <w:t>60%;</w:t>
            </w:r>
          </w:p>
          <w:p w:rsidR="00F72FA3" w:rsidRPr="0061782A" w:rsidRDefault="00F72FA3" w:rsidP="00F72FA3">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4.4, 4.5, 4.6, 4.1, 4.7, 5.1.2 - 80%;</w:t>
            </w:r>
          </w:p>
          <w:p w:rsidR="00A75061" w:rsidRPr="0061782A" w:rsidRDefault="00A75061" w:rsidP="00C46672">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A75061" w:rsidRPr="0061782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856" w:type="pct"/>
            <w:gridSpan w:val="2"/>
          </w:tcPr>
          <w:p w:rsidR="00F72FA3" w:rsidRPr="0061782A" w:rsidRDefault="00F72FA3" w:rsidP="00F72FA3">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2.2.1, 2.5, 3.2.3, 3.3, 3.6.1, 4.4, 4.5, 4.6, 4.1, 4.7, 5.1.2 - 30%;</w:t>
            </w:r>
          </w:p>
          <w:p w:rsidR="00A75061" w:rsidRPr="0061782A" w:rsidRDefault="00F72FA3" w:rsidP="00F72FA3">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A75061" w:rsidRPr="0061782A" w:rsidTr="00BA4D01">
        <w:tc>
          <w:tcPr>
            <w:tcW w:w="5000" w:type="pct"/>
            <w:gridSpan w:val="3"/>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A75061" w:rsidRPr="0061782A" w:rsidTr="00BA4D01">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вдоль улиц</w:t>
            </w:r>
          </w:p>
        </w:tc>
        <w:tc>
          <w:tcPr>
            <w:tcW w:w="3856" w:type="pct"/>
            <w:gridSpan w:val="2"/>
            <w:vAlign w:val="center"/>
          </w:tcPr>
          <w:p w:rsidR="00A75061" w:rsidRPr="0061782A" w:rsidRDefault="00A75061"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1,8 м</w:t>
              </w:r>
            </w:smartTag>
          </w:p>
        </w:tc>
      </w:tr>
      <w:tr w:rsidR="00A75061" w:rsidRPr="0061782A" w:rsidTr="00BA4D01">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между соседними участками</w:t>
            </w:r>
          </w:p>
        </w:tc>
        <w:tc>
          <w:tcPr>
            <w:tcW w:w="3856" w:type="pct"/>
            <w:gridSpan w:val="2"/>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1,8 м (при условии устройства проветриваемого ограждения)</w:t>
            </w:r>
          </w:p>
        </w:tc>
      </w:tr>
      <w:tr w:rsidR="00A75061" w:rsidRPr="0061782A" w:rsidTr="00BA4D01">
        <w:tc>
          <w:tcPr>
            <w:tcW w:w="1144" w:type="pct"/>
            <w:vAlign w:val="center"/>
          </w:tcPr>
          <w:p w:rsidR="00A75061" w:rsidRPr="0061782A" w:rsidRDefault="00A75061"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856" w:type="pct"/>
            <w:gridSpan w:val="2"/>
            <w:vAlign w:val="center"/>
          </w:tcPr>
          <w:p w:rsidR="00A75061" w:rsidRPr="0061782A" w:rsidRDefault="00A75061" w:rsidP="00C46672">
            <w:pPr>
              <w:rPr>
                <w:rFonts w:ascii="Times New Roman" w:eastAsia="Calibri" w:hAnsi="Times New Roman"/>
                <w:sz w:val="20"/>
              </w:rPr>
            </w:pPr>
            <w:r w:rsidRPr="0061782A">
              <w:rPr>
                <w:rFonts w:ascii="Times New Roman" w:eastAsia="Calibri" w:hAnsi="Times New Roman"/>
                <w:sz w:val="20"/>
              </w:rPr>
              <w:t>2000 кв</w:t>
            </w:r>
            <w:proofErr w:type="gramStart"/>
            <w:r w:rsidRPr="0061782A">
              <w:rPr>
                <w:rFonts w:ascii="Times New Roman" w:eastAsia="Calibri" w:hAnsi="Times New Roman"/>
                <w:sz w:val="20"/>
              </w:rPr>
              <w:t>.м</w:t>
            </w:r>
            <w:proofErr w:type="gramEnd"/>
          </w:p>
        </w:tc>
      </w:tr>
    </w:tbl>
    <w:p w:rsidR="002E57D8" w:rsidRPr="0061782A" w:rsidRDefault="002E57D8"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61782A" w:rsidRDefault="002E57D8" w:rsidP="00C46672">
      <w:pPr>
        <w:pStyle w:val="ConsPlusNormal"/>
        <w:ind w:firstLine="709"/>
        <w:jc w:val="both"/>
        <w:rPr>
          <w:rFonts w:ascii="Times New Roman" w:hAnsi="Times New Roman" w:cs="Times New Roman"/>
        </w:rPr>
      </w:pPr>
      <w:r w:rsidRPr="0061782A">
        <w:rPr>
          <w:rFonts w:ascii="Times New Roman" w:hAnsi="Times New Roman" w:cs="Times New Roman"/>
        </w:rPr>
        <w:t>*</w:t>
      </w:r>
      <w:r w:rsidR="003D52DC" w:rsidRPr="0061782A">
        <w:rPr>
          <w:rFonts w:ascii="Times New Roman" w:hAnsi="Times New Roman" w:cs="Times New Roman"/>
        </w:rPr>
        <w:t xml:space="preserve">* </w:t>
      </w:r>
      <w:r w:rsidR="003D52DC" w:rsidRPr="0061782A">
        <w:rPr>
          <w:rFonts w:ascii="Times New Roman" w:eastAsia="Calibri" w:hAnsi="Times New Roman" w:cs="Times New Roman"/>
        </w:rPr>
        <w:t xml:space="preserve">Для вида разрешенного использования </w:t>
      </w:r>
      <w:r w:rsidR="007D3E5A" w:rsidRPr="0061782A">
        <w:rPr>
          <w:rFonts w:ascii="Times New Roman" w:eastAsia="Calibri" w:hAnsi="Times New Roman" w:cs="Times New Roman"/>
        </w:rPr>
        <w:t>с кодом 2.1 (</w:t>
      </w:r>
      <w:r w:rsidR="003D52DC" w:rsidRPr="0061782A">
        <w:rPr>
          <w:rFonts w:ascii="Times New Roman" w:eastAsia="Calibri" w:hAnsi="Times New Roman" w:cs="Times New Roman"/>
        </w:rPr>
        <w:t>"</w:t>
      </w:r>
      <w:r w:rsidR="007D3E5A" w:rsidRPr="0061782A">
        <w:rPr>
          <w:rFonts w:ascii="Times New Roman" w:eastAsia="Calibri" w:hAnsi="Times New Roman" w:cs="Times New Roman"/>
        </w:rPr>
        <w:t>Д</w:t>
      </w:r>
      <w:r w:rsidR="003D52DC" w:rsidRPr="0061782A">
        <w:rPr>
          <w:rFonts w:ascii="Times New Roman" w:eastAsia="Calibri" w:hAnsi="Times New Roman" w:cs="Times New Roman"/>
        </w:rPr>
        <w:t>ля индивидуального жилищного строительства"</w:t>
      </w:r>
      <w:r w:rsidR="007D3E5A" w:rsidRPr="0061782A">
        <w:rPr>
          <w:rFonts w:ascii="Times New Roman" w:eastAsia="Calibri" w:hAnsi="Times New Roman" w:cs="Times New Roman"/>
        </w:rPr>
        <w:t>)</w:t>
      </w:r>
      <w:r w:rsidR="003D52DC" w:rsidRPr="0061782A">
        <w:rPr>
          <w:rFonts w:ascii="Times New Roman" w:eastAsia="Calibri" w:hAnsi="Times New Roman" w:cs="Times New Roman"/>
        </w:rPr>
        <w:t xml:space="preserve"> </w:t>
      </w:r>
      <w:r w:rsidR="003D52DC" w:rsidRPr="0061782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4533E8" w:rsidRPr="0061782A" w:rsidRDefault="0038235F" w:rsidP="004533E8">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940482" w:rsidRPr="0061782A" w:rsidRDefault="00940482" w:rsidP="004533E8">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Ж-3 предельные (минимальные и (или) максимальные) размеры земельных участков, кроме их площади, не подлежат установлению.</w:t>
      </w:r>
    </w:p>
    <w:p w:rsidR="00C20550" w:rsidRPr="0061782A" w:rsidRDefault="001B6391" w:rsidP="00C46672">
      <w:pPr>
        <w:pStyle w:val="af5"/>
        <w:spacing w:before="0"/>
        <w:ind w:firstLine="709"/>
        <w:rPr>
          <w:rFonts w:ascii="Times New Roman" w:hAnsi="Times New Roman" w:cs="Times New Roman"/>
        </w:rPr>
      </w:pPr>
      <w:r w:rsidRPr="0061782A">
        <w:rPr>
          <w:rFonts w:ascii="Times New Roman" w:hAnsi="Times New Roman" w:cs="Times New Roman"/>
        </w:rPr>
        <w:t>5</w:t>
      </w:r>
      <w:r w:rsidR="00B913FC" w:rsidRPr="0061782A">
        <w:rPr>
          <w:rFonts w:ascii="Times New Roman" w:hAnsi="Times New Roman" w:cs="Times New Roman"/>
        </w:rPr>
        <w:t>.</w:t>
      </w:r>
      <w:r w:rsidR="00C20550" w:rsidRPr="0061782A">
        <w:rPr>
          <w:rFonts w:ascii="Times New Roman" w:hAnsi="Times New Roman" w:cs="Times New Roman"/>
        </w:rPr>
        <w:t> Ограничения использования земельных участков и объектов капитального строительства.</w:t>
      </w:r>
    </w:p>
    <w:p w:rsidR="00C20550" w:rsidRPr="0061782A" w:rsidRDefault="001B6391" w:rsidP="00C46672">
      <w:pPr>
        <w:pStyle w:val="af5"/>
        <w:spacing w:before="0"/>
        <w:ind w:firstLine="709"/>
        <w:rPr>
          <w:rFonts w:ascii="Times New Roman" w:hAnsi="Times New Roman" w:cs="Times New Roman"/>
        </w:rPr>
      </w:pPr>
      <w:r w:rsidRPr="0061782A">
        <w:rPr>
          <w:rFonts w:ascii="Times New Roman" w:hAnsi="Times New Roman" w:cs="Times New Roman"/>
        </w:rPr>
        <w:t>5</w:t>
      </w:r>
      <w:r w:rsidR="00C20550" w:rsidRPr="0061782A">
        <w:rPr>
          <w:rFonts w:ascii="Times New Roman" w:hAnsi="Times New Roman" w:cs="Times New Roman"/>
        </w:rPr>
        <w:t>.1.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C20550" w:rsidRPr="0061782A" w:rsidRDefault="001B6391" w:rsidP="00C46672">
      <w:pPr>
        <w:pStyle w:val="af5"/>
        <w:spacing w:before="0"/>
        <w:ind w:firstLine="709"/>
        <w:rPr>
          <w:rFonts w:ascii="Times New Roman" w:hAnsi="Times New Roman" w:cs="Times New Roman"/>
        </w:rPr>
      </w:pPr>
      <w:r w:rsidRPr="0061782A">
        <w:rPr>
          <w:rFonts w:ascii="Times New Roman" w:hAnsi="Times New Roman" w:cs="Times New Roman"/>
        </w:rPr>
        <w:t>5</w:t>
      </w:r>
      <w:r w:rsidR="00C20550" w:rsidRPr="0061782A">
        <w:rPr>
          <w:rFonts w:ascii="Times New Roman" w:hAnsi="Times New Roman" w:cs="Times New Roman"/>
        </w:rPr>
        <w:t>.2. </w:t>
      </w:r>
      <w:proofErr w:type="gramStart"/>
      <w:r w:rsidR="00C20550" w:rsidRPr="0061782A">
        <w:rPr>
          <w:rFonts w:ascii="Times New Roman" w:hAnsi="Times New Roman" w:cs="Times New Roman"/>
        </w:rPr>
        <w:t xml:space="preserve">Строительство объектов капитального строительства жилого назначения с видом разрешенного использования </w:t>
      </w:r>
      <w:r w:rsidR="007D3E5A" w:rsidRPr="0061782A">
        <w:rPr>
          <w:rFonts w:ascii="Times New Roman" w:hAnsi="Times New Roman" w:cs="Times New Roman"/>
        </w:rPr>
        <w:t>с кодом 2.6 (</w:t>
      </w:r>
      <w:r w:rsidR="00C20550" w:rsidRPr="0061782A">
        <w:rPr>
          <w:rFonts w:ascii="Times New Roman" w:hAnsi="Times New Roman" w:cs="Times New Roman"/>
        </w:rPr>
        <w:t>"</w:t>
      </w:r>
      <w:proofErr w:type="spellStart"/>
      <w:r w:rsidR="007D3E5A" w:rsidRPr="0061782A">
        <w:rPr>
          <w:rFonts w:ascii="Times New Roman" w:hAnsi="Times New Roman" w:cs="Times New Roman"/>
        </w:rPr>
        <w:t>С</w:t>
      </w:r>
      <w:r w:rsidR="00C20550" w:rsidRPr="0061782A">
        <w:rPr>
          <w:rFonts w:ascii="Times New Roman" w:hAnsi="Times New Roman" w:cs="Times New Roman"/>
        </w:rPr>
        <w:t>реднеэтажная</w:t>
      </w:r>
      <w:proofErr w:type="spellEnd"/>
      <w:r w:rsidR="00C20550" w:rsidRPr="0061782A">
        <w:rPr>
          <w:rFonts w:ascii="Times New Roman" w:hAnsi="Times New Roman" w:cs="Times New Roman"/>
        </w:rPr>
        <w:t xml:space="preserve"> жилая застройка"</w:t>
      </w:r>
      <w:r w:rsidR="007D3E5A" w:rsidRPr="0061782A">
        <w:rPr>
          <w:rFonts w:ascii="Times New Roman" w:hAnsi="Times New Roman" w:cs="Times New Roman"/>
        </w:rPr>
        <w:t>)</w:t>
      </w:r>
      <w:r w:rsidR="00C20550" w:rsidRPr="0061782A">
        <w:rPr>
          <w:rFonts w:ascii="Times New Roman" w:hAnsi="Times New Roman" w:cs="Times New Roman"/>
        </w:rPr>
        <w:t xml:space="preserve"> 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w:t>
      </w:r>
      <w:proofErr w:type="gramEnd"/>
      <w:r w:rsidR="00C20550" w:rsidRPr="0061782A">
        <w:rPr>
          <w:rFonts w:ascii="Times New Roman" w:hAnsi="Times New Roman" w:cs="Times New Roman"/>
        </w:rPr>
        <w:t xml:space="preserve"> В случае</w:t>
      </w:r>
      <w:proofErr w:type="gramStart"/>
      <w:r w:rsidR="00C20550" w:rsidRPr="0061782A">
        <w:rPr>
          <w:rFonts w:ascii="Times New Roman" w:hAnsi="Times New Roman" w:cs="Times New Roman"/>
        </w:rPr>
        <w:t>,</w:t>
      </w:r>
      <w:proofErr w:type="gramEnd"/>
      <w:r w:rsidR="00C20550" w:rsidRPr="0061782A">
        <w:rPr>
          <w:rFonts w:ascii="Times New Roman" w:hAnsi="Times New Roman" w:cs="Times New Roman"/>
        </w:rPr>
        <w:t xml:space="preserve">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w:t>
      </w:r>
      <w:r w:rsidR="00C20550" w:rsidRPr="0061782A">
        <w:rPr>
          <w:rFonts w:ascii="Times New Roman" w:hAnsi="Times New Roman" w:cs="Times New Roman"/>
        </w:rPr>
        <w:lastRenderedPageBreak/>
        <w:t xml:space="preserve">предусмотрено обеспечение указанной территории </w:t>
      </w:r>
      <w:r w:rsidR="00C20550" w:rsidRPr="0061782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CA3029" w:rsidRPr="0061782A" w:rsidRDefault="001B6391" w:rsidP="00C46672">
      <w:pPr>
        <w:pStyle w:val="af5"/>
        <w:spacing w:before="0"/>
        <w:ind w:firstLine="709"/>
        <w:rPr>
          <w:rFonts w:ascii="Times New Roman" w:hAnsi="Times New Roman" w:cs="Times New Roman"/>
        </w:rPr>
      </w:pPr>
      <w:r w:rsidRPr="0061782A">
        <w:rPr>
          <w:rFonts w:ascii="Times New Roman" w:hAnsi="Times New Roman" w:cs="Times New Roman"/>
        </w:rPr>
        <w:t>6</w:t>
      </w:r>
      <w:r w:rsidR="00B913FC" w:rsidRPr="0061782A">
        <w:rPr>
          <w:rFonts w:ascii="Times New Roman" w:hAnsi="Times New Roman" w:cs="Times New Roman"/>
        </w:rPr>
        <w:t>. </w:t>
      </w:r>
      <w:r w:rsidR="00CA3029" w:rsidRPr="0061782A">
        <w:rPr>
          <w:rFonts w:ascii="Times New Roman" w:hAnsi="Times New Roman" w:cs="Times New Roman"/>
        </w:rPr>
        <w:t xml:space="preserve"> В Левобережной части Центрального планировочного района в некоторых случаях (с целью формирования архитектурно-композиционных акцентов) возможно повышение этажности, которое должно быть обосновано проектом планировки данной территории.</w:t>
      </w:r>
    </w:p>
    <w:p w:rsidR="005320BF" w:rsidRPr="0061782A" w:rsidRDefault="005320BF" w:rsidP="00C46672">
      <w:pPr>
        <w:ind w:hanging="1560"/>
        <w:jc w:val="both"/>
        <w:rPr>
          <w:rFonts w:ascii="Times New Roman" w:hAnsi="Times New Roman"/>
          <w:sz w:val="24"/>
          <w:szCs w:val="24"/>
          <w:lang w:eastAsia="ru-RU"/>
        </w:rPr>
      </w:pPr>
    </w:p>
    <w:p w:rsidR="00AA782B" w:rsidRPr="0061782A" w:rsidRDefault="00AC4A51" w:rsidP="00C46672">
      <w:pPr>
        <w:ind w:firstLine="567"/>
        <w:jc w:val="both"/>
        <w:rPr>
          <w:rFonts w:ascii="Times New Roman" w:hAnsi="Times New Roman"/>
          <w:sz w:val="24"/>
          <w:szCs w:val="24"/>
          <w:lang w:eastAsia="ru-RU"/>
        </w:rPr>
      </w:pPr>
      <w:r w:rsidRPr="0061782A">
        <w:rPr>
          <w:rFonts w:ascii="Times New Roman" w:hAnsi="Times New Roman"/>
          <w:b/>
          <w:sz w:val="24"/>
          <w:szCs w:val="24"/>
          <w:lang w:eastAsia="ru-RU"/>
        </w:rPr>
        <w:t>Статья 3</w:t>
      </w:r>
      <w:r w:rsidR="002008A6" w:rsidRPr="0061782A">
        <w:rPr>
          <w:rFonts w:ascii="Times New Roman" w:hAnsi="Times New Roman"/>
          <w:b/>
          <w:sz w:val="24"/>
          <w:szCs w:val="24"/>
          <w:lang w:eastAsia="ru-RU"/>
        </w:rPr>
        <w:t>3</w:t>
      </w:r>
      <w:r w:rsidR="005320BF" w:rsidRPr="0061782A">
        <w:rPr>
          <w:rFonts w:ascii="Times New Roman" w:hAnsi="Times New Roman"/>
          <w:b/>
          <w:sz w:val="24"/>
          <w:szCs w:val="24"/>
          <w:lang w:eastAsia="ru-RU"/>
        </w:rPr>
        <w:t>.</w:t>
      </w:r>
      <w:r w:rsidR="0007785F" w:rsidRPr="0061782A">
        <w:rPr>
          <w:rFonts w:ascii="Times New Roman" w:hAnsi="Times New Roman"/>
          <w:sz w:val="24"/>
          <w:szCs w:val="24"/>
          <w:lang w:eastAsia="ru-RU"/>
        </w:rPr>
        <w:t xml:space="preserve"> </w:t>
      </w:r>
      <w:r w:rsidR="005320BF" w:rsidRPr="0061782A">
        <w:rPr>
          <w:rFonts w:ascii="Times New Roman" w:hAnsi="Times New Roman"/>
          <w:sz w:val="24"/>
          <w:szCs w:val="24"/>
          <w:lang w:eastAsia="ru-RU"/>
        </w:rPr>
        <w:t>Градостроительный регламент зоны жилой застройки 4-го типа (Ж-4)</w:t>
      </w:r>
      <w:r w:rsidR="00D40A87" w:rsidRPr="0061782A">
        <w:rPr>
          <w:rFonts w:ascii="Times New Roman" w:hAnsi="Times New Roman"/>
          <w:sz w:val="24"/>
          <w:szCs w:val="24"/>
          <w:lang w:eastAsia="ru-RU"/>
        </w:rPr>
        <w:t>.</w:t>
      </w:r>
      <w:r w:rsidR="005320BF" w:rsidRPr="0061782A">
        <w:rPr>
          <w:rFonts w:ascii="Times New Roman" w:hAnsi="Times New Roman"/>
          <w:sz w:val="24"/>
          <w:szCs w:val="24"/>
          <w:lang w:eastAsia="ru-RU"/>
        </w:rPr>
        <w:t xml:space="preserve"> </w:t>
      </w:r>
    </w:p>
    <w:p w:rsidR="005320BF" w:rsidRPr="0061782A" w:rsidRDefault="005320BF" w:rsidP="00C46672">
      <w:pPr>
        <w:ind w:firstLine="567"/>
        <w:jc w:val="both"/>
        <w:rPr>
          <w:rFonts w:ascii="Times New Roman" w:hAnsi="Times New Roman"/>
          <w:sz w:val="24"/>
          <w:szCs w:val="24"/>
          <w:lang w:eastAsia="ru-RU"/>
        </w:rPr>
      </w:pPr>
      <w:r w:rsidRPr="0061782A">
        <w:rPr>
          <w:rFonts w:ascii="Times New Roman" w:hAnsi="Times New Roman"/>
          <w:sz w:val="24"/>
          <w:szCs w:val="24"/>
          <w:lang w:eastAsia="ru-RU"/>
        </w:rPr>
        <w:t xml:space="preserve"> </w:t>
      </w:r>
    </w:p>
    <w:p w:rsidR="00DD50C6" w:rsidRPr="0061782A" w:rsidRDefault="00DD50C6" w:rsidP="00C46672">
      <w:pPr>
        <w:ind w:firstLine="567"/>
        <w:jc w:val="both"/>
        <w:rPr>
          <w:rFonts w:ascii="Times New Roman" w:eastAsiaTheme="minorHAnsi"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61782A">
        <w:rPr>
          <w:rFonts w:ascii="Times New Roman" w:eastAsia="Calibri" w:hAnsi="Times New Roman"/>
          <w:sz w:val="24"/>
          <w:szCs w:val="24"/>
        </w:rPr>
        <w:t xml:space="preserve">территорий, предназначенных для размещения преимущественно многоэтажной жилой застройки, а также </w:t>
      </w:r>
      <w:r w:rsidRPr="0061782A">
        <w:rPr>
          <w:rFonts w:ascii="Times New Roman" w:eastAsiaTheme="minorHAnsi" w:hAnsi="Times New Roman"/>
          <w:sz w:val="24"/>
          <w:szCs w:val="24"/>
        </w:rPr>
        <w:t>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61782A" w:rsidRDefault="00DD50C6" w:rsidP="00C46672">
      <w:pPr>
        <w:ind w:firstLine="567"/>
        <w:jc w:val="both"/>
        <w:rPr>
          <w:rFonts w:ascii="Times New Roman" w:hAnsi="Times New Roman"/>
          <w:sz w:val="24"/>
          <w:szCs w:val="24"/>
        </w:rPr>
      </w:pPr>
      <w:r w:rsidRPr="0061782A">
        <w:rPr>
          <w:rFonts w:ascii="Times New Roman" w:hAnsi="Times New Roman"/>
          <w:sz w:val="24"/>
          <w:szCs w:val="24"/>
        </w:rPr>
        <w:t>2. </w:t>
      </w:r>
      <w:r w:rsidR="005320BF" w:rsidRPr="0061782A">
        <w:rPr>
          <w:rFonts w:ascii="Times New Roman" w:hAnsi="Times New Roman"/>
          <w:sz w:val="24"/>
          <w:szCs w:val="24"/>
        </w:rPr>
        <w:t>Перечень видов разреш</w:t>
      </w:r>
      <w:r w:rsidR="0047384A" w:rsidRPr="0061782A">
        <w:rPr>
          <w:rFonts w:ascii="Times New Roman" w:hAnsi="Times New Roman"/>
          <w:sz w:val="24"/>
          <w:szCs w:val="24"/>
        </w:rPr>
        <w:t>е</w:t>
      </w:r>
      <w:r w:rsidR="005320BF" w:rsidRPr="0061782A">
        <w:rPr>
          <w:rFonts w:ascii="Times New Roman" w:hAnsi="Times New Roman"/>
          <w:sz w:val="24"/>
          <w:szCs w:val="24"/>
        </w:rPr>
        <w:t xml:space="preserve">нного использования </w:t>
      </w:r>
      <w:r w:rsidR="00AC4A51" w:rsidRPr="0061782A">
        <w:rPr>
          <w:rFonts w:ascii="Times New Roman" w:hAnsi="Times New Roman"/>
          <w:sz w:val="24"/>
          <w:szCs w:val="24"/>
        </w:rPr>
        <w:t xml:space="preserve">земельных участков и </w:t>
      </w:r>
      <w:r w:rsidR="005320BF" w:rsidRPr="0061782A">
        <w:rPr>
          <w:rFonts w:ascii="Times New Roman" w:hAnsi="Times New Roman"/>
          <w:sz w:val="24"/>
          <w:szCs w:val="24"/>
        </w:rPr>
        <w:t>объект</w:t>
      </w:r>
      <w:r w:rsidR="00AC4A51" w:rsidRPr="0061782A">
        <w:rPr>
          <w:rFonts w:ascii="Times New Roman" w:hAnsi="Times New Roman"/>
          <w:sz w:val="24"/>
          <w:szCs w:val="24"/>
        </w:rPr>
        <w:t>ов капитального строительства:</w:t>
      </w:r>
    </w:p>
    <w:tbl>
      <w:tblPr>
        <w:tblStyle w:val="a8"/>
        <w:tblW w:w="5000" w:type="pct"/>
        <w:tblLook w:val="0000"/>
      </w:tblPr>
      <w:tblGrid>
        <w:gridCol w:w="5212"/>
        <w:gridCol w:w="4358"/>
      </w:tblGrid>
      <w:tr w:rsidR="00C86477" w:rsidRPr="0061782A" w:rsidTr="00BE6C34">
        <w:trPr>
          <w:trHeight w:val="2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2.6 Многоэтажная жилая застройка (высотная застройка)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многоквартирных домов этажностью девять этажей и выше;</w:t>
            </w:r>
          </w:p>
          <w:p w:rsidR="00C86477" w:rsidRPr="0061782A" w:rsidRDefault="00C86477" w:rsidP="00C46672">
            <w:pPr>
              <w:jc w:val="left"/>
              <w:rPr>
                <w:rFonts w:ascii="Times New Roman" w:hAnsi="Times New Roman"/>
                <w:sz w:val="20"/>
              </w:rPr>
            </w:pPr>
            <w:r w:rsidRPr="0061782A">
              <w:rPr>
                <w:rFonts w:ascii="Times New Roman" w:hAnsi="Times New Roman"/>
                <w:sz w:val="20"/>
              </w:rPr>
              <w:t>благоустройство и озеленение придомовых территорий;</w:t>
            </w:r>
          </w:p>
          <w:p w:rsidR="00C86477" w:rsidRPr="0061782A" w:rsidRDefault="00C86477"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хозяйственных площадок и площадок для отдыха;</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D50C6" w:rsidRPr="0061782A" w:rsidTr="00BE6C34">
        <w:trPr>
          <w:trHeight w:val="20"/>
        </w:trPr>
        <w:tc>
          <w:tcPr>
            <w:tcW w:w="2723" w:type="pct"/>
            <w:shd w:val="clear" w:color="auto" w:fill="auto"/>
          </w:tcPr>
          <w:p w:rsidR="00A62C04" w:rsidRPr="0061782A" w:rsidRDefault="00DD50C6" w:rsidP="00C46672">
            <w:pPr>
              <w:jc w:val="left"/>
              <w:rPr>
                <w:rFonts w:ascii="Times New Roman" w:hAnsi="Times New Roman"/>
                <w:sz w:val="20"/>
              </w:rPr>
            </w:pPr>
            <w:r w:rsidRPr="0061782A">
              <w:rPr>
                <w:rFonts w:ascii="Times New Roman" w:hAnsi="Times New Roman"/>
                <w:sz w:val="20"/>
              </w:rPr>
              <w:t xml:space="preserve">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p>
          <w:p w:rsidR="00DD50C6" w:rsidRPr="0061782A" w:rsidRDefault="00DD50C6" w:rsidP="00C46672">
            <w:pPr>
              <w:jc w:val="left"/>
              <w:rPr>
                <w:rFonts w:ascii="Times New Roman" w:hAnsi="Times New Roman"/>
                <w:sz w:val="20"/>
              </w:rPr>
            </w:pPr>
            <w:r w:rsidRPr="0061782A">
              <w:rPr>
                <w:rFonts w:ascii="Times New Roman" w:hAnsi="Times New Roman"/>
                <w:sz w:val="20"/>
              </w:rPr>
              <w:t>(Размещение многоквартирных домов этажностью не выше восьми этажей;</w:t>
            </w:r>
          </w:p>
          <w:p w:rsidR="00DD50C6" w:rsidRPr="0061782A" w:rsidRDefault="00DD50C6" w:rsidP="00C46672">
            <w:pPr>
              <w:jc w:val="left"/>
              <w:rPr>
                <w:rFonts w:ascii="Times New Roman" w:hAnsi="Times New Roman"/>
                <w:sz w:val="20"/>
              </w:rPr>
            </w:pPr>
            <w:r w:rsidRPr="0061782A">
              <w:rPr>
                <w:rFonts w:ascii="Times New Roman" w:hAnsi="Times New Roman"/>
                <w:sz w:val="20"/>
              </w:rPr>
              <w:t>благоустройство и озеленение;</w:t>
            </w:r>
          </w:p>
          <w:p w:rsidR="00DD50C6" w:rsidRPr="0061782A" w:rsidRDefault="00DD50C6" w:rsidP="00C46672">
            <w:pPr>
              <w:jc w:val="left"/>
              <w:rPr>
                <w:rFonts w:ascii="Times New Roman" w:hAnsi="Times New Roman"/>
                <w:sz w:val="20"/>
              </w:rPr>
            </w:pPr>
            <w:r w:rsidRPr="0061782A">
              <w:rPr>
                <w:rFonts w:ascii="Times New Roman" w:hAnsi="Times New Roman"/>
                <w:sz w:val="20"/>
              </w:rPr>
              <w:t>размещение подземных гаражей и автостоянок;</w:t>
            </w:r>
          </w:p>
          <w:p w:rsidR="00DD50C6" w:rsidRPr="0061782A" w:rsidRDefault="00DD50C6"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DD50C6" w:rsidRPr="0061782A" w:rsidRDefault="00DD50C6" w:rsidP="00C46672">
            <w:pPr>
              <w:jc w:val="left"/>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48"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49"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3.2.1 Дома социального обслуживания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r w:rsidRPr="0061782A">
              <w:rPr>
                <w:rFonts w:ascii="Times New Roman" w:hAnsi="Times New Roman"/>
                <w:sz w:val="20"/>
              </w:rPr>
              <w:t xml:space="preserve"> </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3.2.4 Общежития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50" w:history="1">
              <w:r w:rsidRPr="0061782A">
                <w:rPr>
                  <w:rFonts w:ascii="Times New Roman" w:hAnsi="Times New Roman"/>
                  <w:sz w:val="20"/>
                  <w:u w:val="single"/>
                </w:rPr>
                <w:t>кодом 4.7</w:t>
              </w:r>
            </w:hyperlink>
            <w:r w:rsidRPr="0061782A">
              <w:rPr>
                <w:rFonts w:ascii="Times New Roman" w:hAnsi="Times New Roman"/>
                <w:sz w:val="20"/>
              </w:rPr>
              <w:t>)</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Look w:val="04A0"/>
        </w:tblPrEx>
        <w:trPr>
          <w:trHeight w:val="20"/>
        </w:trPr>
        <w:tc>
          <w:tcPr>
            <w:tcW w:w="2723" w:type="pct"/>
          </w:tcPr>
          <w:p w:rsidR="00A62C04" w:rsidRPr="0061782A" w:rsidRDefault="00C86477" w:rsidP="00A62C04">
            <w:pPr>
              <w:jc w:val="left"/>
              <w:rPr>
                <w:rFonts w:ascii="Times New Roman" w:eastAsia="Calibri" w:hAnsi="Times New Roman"/>
                <w:sz w:val="20"/>
              </w:rPr>
            </w:pPr>
            <w:r w:rsidRPr="0061782A">
              <w:rPr>
                <w:rFonts w:ascii="Times New Roman" w:eastAsia="Calibri" w:hAnsi="Times New Roman"/>
                <w:sz w:val="20"/>
              </w:rPr>
              <w:t>3.3 Бытовое обслуживание</w:t>
            </w:r>
          </w:p>
          <w:p w:rsidR="00C86477" w:rsidRPr="0061782A" w:rsidRDefault="00C86477" w:rsidP="00A62C04">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4.5 Банковская и страховая деятельность</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21382" w:rsidRPr="0061782A" w:rsidTr="00BE6C34">
        <w:tblPrEx>
          <w:tblLook w:val="04A0"/>
        </w:tblPrEx>
        <w:trPr>
          <w:trHeight w:val="20"/>
        </w:trPr>
        <w:tc>
          <w:tcPr>
            <w:tcW w:w="2723" w:type="pct"/>
          </w:tcPr>
          <w:p w:rsidR="00A62C04" w:rsidRPr="0061782A" w:rsidRDefault="00521382"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4.6 Общественное питание </w:t>
            </w:r>
          </w:p>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67122" w:rsidRPr="0061782A" w:rsidTr="00BE6C34">
        <w:tblPrEx>
          <w:tblLook w:val="04A0"/>
        </w:tblPrEx>
        <w:trPr>
          <w:trHeight w:val="20"/>
        </w:trPr>
        <w:tc>
          <w:tcPr>
            <w:tcW w:w="2723" w:type="pct"/>
          </w:tcPr>
          <w:p w:rsidR="00A62C04" w:rsidRPr="0061782A" w:rsidRDefault="00667122" w:rsidP="00C46672">
            <w:pPr>
              <w:jc w:val="left"/>
              <w:rPr>
                <w:rFonts w:ascii="Times New Roman" w:eastAsia="Calibri" w:hAnsi="Times New Roman"/>
                <w:sz w:val="20"/>
              </w:rPr>
            </w:pPr>
            <w:r w:rsidRPr="0061782A">
              <w:rPr>
                <w:rFonts w:ascii="Times New Roman" w:eastAsia="Calibri" w:hAnsi="Times New Roman"/>
                <w:sz w:val="20"/>
              </w:rPr>
              <w:t xml:space="preserve">5.1.3 Площадки для занятий спортом </w:t>
            </w:r>
          </w:p>
          <w:p w:rsidR="00667122" w:rsidRPr="0061782A" w:rsidRDefault="00667122" w:rsidP="00C46672">
            <w:pPr>
              <w:jc w:val="left"/>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667122" w:rsidRPr="0061782A" w:rsidRDefault="00667122"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BE6C34">
        <w:tblPrEx>
          <w:tblLook w:val="04A0"/>
        </w:tblPrEx>
        <w:trPr>
          <w:trHeight w:val="20"/>
        </w:trPr>
        <w:tc>
          <w:tcPr>
            <w:tcW w:w="2723" w:type="pct"/>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eastAsia="Calibri"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4D38E8" w:rsidRPr="0061782A" w:rsidTr="00BE6C34">
        <w:tblPrEx>
          <w:tblLook w:val="04A0"/>
        </w:tblPrEx>
        <w:trPr>
          <w:trHeight w:val="20"/>
        </w:trPr>
        <w:tc>
          <w:tcPr>
            <w:tcW w:w="2723" w:type="pct"/>
          </w:tcPr>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51"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52"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53"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BE6C34">
        <w:tblPrEx>
          <w:tblLook w:val="04A0"/>
        </w:tblPrEx>
        <w:trPr>
          <w:trHeight w:val="20"/>
        </w:trPr>
        <w:tc>
          <w:tcPr>
            <w:tcW w:w="2723" w:type="pct"/>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4D38E8" w:rsidRPr="0061782A" w:rsidRDefault="004D38E8" w:rsidP="004D38E8">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BE6C34">
        <w:trPr>
          <w:trHeight w:val="2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Условно разрешённые виды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условно разрешённым):</w:t>
            </w:r>
          </w:p>
        </w:tc>
      </w:tr>
      <w:tr w:rsidR="00667122" w:rsidRPr="0061782A" w:rsidTr="00BE6C34">
        <w:trPr>
          <w:trHeight w:val="20"/>
        </w:trPr>
        <w:tc>
          <w:tcPr>
            <w:tcW w:w="2723" w:type="pct"/>
          </w:tcPr>
          <w:p w:rsidR="00A62C04" w:rsidRPr="0061782A" w:rsidRDefault="00667122" w:rsidP="00C46672">
            <w:pPr>
              <w:jc w:val="left"/>
              <w:rPr>
                <w:rFonts w:ascii="Times New Roman" w:hAnsi="Times New Roman"/>
                <w:sz w:val="20"/>
              </w:rPr>
            </w:pPr>
            <w:r w:rsidRPr="0061782A">
              <w:rPr>
                <w:rFonts w:ascii="Times New Roman" w:hAnsi="Times New Roman"/>
                <w:sz w:val="20"/>
              </w:rPr>
              <w:t>2.1</w:t>
            </w:r>
            <w:proofErr w:type="gramStart"/>
            <w:r w:rsidRPr="0061782A">
              <w:rPr>
                <w:rFonts w:ascii="Times New Roman" w:hAnsi="Times New Roman"/>
                <w:sz w:val="20"/>
              </w:rPr>
              <w:t xml:space="preserve"> Д</w:t>
            </w:r>
            <w:proofErr w:type="gramEnd"/>
            <w:r w:rsidRPr="0061782A">
              <w:rPr>
                <w:rFonts w:ascii="Times New Roman" w:hAnsi="Times New Roman"/>
                <w:sz w:val="20"/>
              </w:rPr>
              <w:t xml:space="preserve">ля индивидуального жилищного строительства </w:t>
            </w:r>
          </w:p>
          <w:p w:rsidR="00667122" w:rsidRPr="0061782A" w:rsidRDefault="00667122" w:rsidP="00C46672">
            <w:pPr>
              <w:jc w:val="left"/>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w:t>
            </w:r>
            <w:r w:rsidRPr="0061782A">
              <w:rPr>
                <w:rFonts w:ascii="Times New Roman" w:eastAsia="Calibri" w:hAnsi="Times New Roman"/>
                <w:bCs/>
                <w:sz w:val="20"/>
              </w:rPr>
              <w:lastRenderedPageBreak/>
              <w:t>таком здании, не предназначенного для раздела на самостоятельные объекты недвижимости);</w:t>
            </w:r>
          </w:p>
          <w:p w:rsidR="00667122" w:rsidRPr="0061782A" w:rsidRDefault="00667122" w:rsidP="00C46672">
            <w:pPr>
              <w:jc w:val="left"/>
              <w:rPr>
                <w:rFonts w:ascii="Times New Roman" w:eastAsia="Calibri" w:hAnsi="Times New Roman"/>
                <w:bCs/>
                <w:sz w:val="20"/>
              </w:rPr>
            </w:pPr>
            <w:r w:rsidRPr="0061782A">
              <w:rPr>
                <w:rFonts w:ascii="Times New Roman" w:eastAsia="Calibri" w:hAnsi="Times New Roman"/>
                <w:bCs/>
                <w:sz w:val="20"/>
              </w:rPr>
              <w:t>выращивание сельскохозяйственных культур;</w:t>
            </w:r>
          </w:p>
          <w:p w:rsidR="00667122" w:rsidRPr="0061782A" w:rsidRDefault="00667122" w:rsidP="00C46672">
            <w:pPr>
              <w:jc w:val="left"/>
              <w:rPr>
                <w:rFonts w:ascii="Times New Roman" w:eastAsia="Calibri" w:hAnsi="Times New Roman"/>
                <w:bCs/>
                <w:sz w:val="20"/>
              </w:rPr>
            </w:pPr>
            <w:r w:rsidRPr="0061782A">
              <w:rPr>
                <w:rFonts w:ascii="Times New Roman" w:eastAsia="Calibri" w:hAnsi="Times New Roman"/>
                <w:bCs/>
                <w:sz w:val="20"/>
              </w:rPr>
              <w:t>размещение индивидуальных гаражей и хозяйственных построек)</w:t>
            </w:r>
          </w:p>
        </w:tc>
        <w:tc>
          <w:tcPr>
            <w:tcW w:w="2277" w:type="pct"/>
          </w:tcPr>
          <w:p w:rsidR="00667122" w:rsidRPr="0061782A" w:rsidRDefault="00667122" w:rsidP="00C46672">
            <w:pPr>
              <w:jc w:val="left"/>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667122" w:rsidRPr="0061782A" w:rsidRDefault="00667122"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667122" w:rsidRPr="0061782A" w:rsidRDefault="00667122"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DD50C6" w:rsidRPr="0061782A" w:rsidTr="00BE6C34">
        <w:trPr>
          <w:trHeight w:val="20"/>
        </w:trPr>
        <w:tc>
          <w:tcPr>
            <w:tcW w:w="2723" w:type="pct"/>
          </w:tcPr>
          <w:p w:rsidR="00A62C04" w:rsidRPr="0061782A" w:rsidRDefault="00DD50C6" w:rsidP="00C46672">
            <w:pPr>
              <w:jc w:val="left"/>
              <w:rPr>
                <w:rFonts w:ascii="Times New Roman" w:eastAsia="Calibri" w:hAnsi="Times New Roman"/>
                <w:sz w:val="20"/>
              </w:rPr>
            </w:pPr>
            <w:r w:rsidRPr="0061782A">
              <w:rPr>
                <w:rFonts w:ascii="Times New Roman" w:eastAsia="Calibri" w:hAnsi="Times New Roman"/>
                <w:sz w:val="20"/>
              </w:rPr>
              <w:lastRenderedPageBreak/>
              <w:t>2.7.1 Хранение автотранспорта</w:t>
            </w:r>
          </w:p>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54"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7" w:type="pct"/>
          </w:tcPr>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Размещение зданий и сооружений дорожного сервиса;</w:t>
            </w:r>
          </w:p>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D50C6" w:rsidRPr="0061782A" w:rsidRDefault="00DD50C6"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55"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56"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8A3BEC" w:rsidP="00C46672">
            <w:pPr>
              <w:jc w:val="left"/>
              <w:rPr>
                <w:rFonts w:ascii="Times New Roman" w:eastAsiaTheme="minorHAnsi" w:hAnsi="Times New Roman"/>
                <w:sz w:val="20"/>
              </w:rPr>
            </w:pPr>
            <w:r w:rsidRPr="0061782A">
              <w:rPr>
                <w:rFonts w:ascii="Times New Roman" w:eastAsiaTheme="minorHAnsi" w:hAnsi="Times New Roman"/>
                <w:sz w:val="20"/>
              </w:rPr>
              <w:t xml:space="preserve">3.10.1 Амбулаторное ветеринарное обслуживание </w:t>
            </w:r>
          </w:p>
          <w:p w:rsidR="00C86477" w:rsidRPr="0061782A" w:rsidRDefault="008A3BEC" w:rsidP="00C46672">
            <w:pPr>
              <w:jc w:val="left"/>
              <w:rPr>
                <w:rFonts w:ascii="Times New Roman" w:eastAsia="Calibri" w:hAnsi="Times New Roman"/>
                <w:sz w:val="20"/>
              </w:rPr>
            </w:pPr>
            <w:r w:rsidRPr="0061782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7"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58"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BE6C34">
        <w:trPr>
          <w:trHeight w:val="20"/>
        </w:trPr>
        <w:tc>
          <w:tcPr>
            <w:tcW w:w="2723" w:type="pct"/>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5.1.4 Оборудованные площадки для занятий спортом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eastAsiaTheme="minorHAnsi" w:hAnsi="Times New Roman"/>
                <w:sz w:val="20"/>
              </w:rPr>
            </w:pPr>
            <w:r w:rsidRPr="0061782A">
              <w:rPr>
                <w:rFonts w:ascii="Times New Roman" w:eastAsia="Calibri" w:hAnsi="Times New Roman"/>
                <w:sz w:val="20"/>
              </w:rPr>
              <w:t xml:space="preserve">9.3 </w:t>
            </w:r>
            <w:r w:rsidRPr="0061782A">
              <w:rPr>
                <w:rFonts w:ascii="Times New Roman" w:eastAsiaTheme="minorHAnsi" w:hAnsi="Times New Roman"/>
                <w:sz w:val="20"/>
              </w:rPr>
              <w:t xml:space="preserve">Историко-культурная деятельность </w:t>
            </w:r>
          </w:p>
          <w:p w:rsidR="00C86477" w:rsidRPr="0061782A" w:rsidRDefault="00C86477" w:rsidP="00C46672">
            <w:pPr>
              <w:jc w:val="left"/>
              <w:rPr>
                <w:rFonts w:ascii="Times New Roman" w:hAnsi="Times New Roman"/>
                <w:sz w:val="20"/>
              </w:rPr>
            </w:pPr>
            <w:proofErr w:type="gramStart"/>
            <w:r w:rsidRPr="0061782A">
              <w:rPr>
                <w:rFonts w:ascii="Times New Roman" w:eastAsiaTheme="minorHAnsi" w:hAnsi="Times New Roman"/>
                <w:sz w:val="20"/>
              </w:rPr>
              <w:lastRenderedPageBreak/>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lastRenderedPageBreak/>
              <w:t>Не устанавливаются</w:t>
            </w:r>
          </w:p>
        </w:tc>
      </w:tr>
    </w:tbl>
    <w:p w:rsidR="005320BF" w:rsidRPr="0061782A" w:rsidRDefault="00667122" w:rsidP="00C46672">
      <w:pPr>
        <w:pStyle w:val="af5"/>
        <w:spacing w:before="0"/>
        <w:ind w:firstLine="709"/>
        <w:rPr>
          <w:rFonts w:ascii="Times New Roman" w:hAnsi="Times New Roman" w:cs="Times New Roman"/>
        </w:rPr>
      </w:pPr>
      <w:r w:rsidRPr="0061782A">
        <w:rPr>
          <w:rFonts w:ascii="Times New Roman" w:hAnsi="Times New Roman" w:cs="Times New Roman"/>
        </w:rPr>
        <w:lastRenderedPageBreak/>
        <w:t>3. </w:t>
      </w:r>
      <w:r w:rsidR="005320BF" w:rsidRPr="0061782A">
        <w:rPr>
          <w:rFonts w:ascii="Times New Roman" w:hAnsi="Times New Roman" w:cs="Times New Roman"/>
        </w:rPr>
        <w:t xml:space="preserve"> Для зоны Ж-4 установлены следующие </w:t>
      </w:r>
      <w:r w:rsidR="001B6391" w:rsidRPr="0061782A">
        <w:rPr>
          <w:rFonts w:ascii="Times New Roman" w:hAnsi="Times New Roman" w:cs="Times New Roman"/>
        </w:rPr>
        <w:t xml:space="preserve">предельные </w:t>
      </w:r>
      <w:r w:rsidR="005320BF" w:rsidRPr="0061782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521382" w:rsidRPr="0061782A" w:rsidTr="00A21A0C">
        <w:trPr>
          <w:trHeight w:val="17"/>
        </w:trPr>
        <w:tc>
          <w:tcPr>
            <w:tcW w:w="5000" w:type="pct"/>
            <w:gridSpan w:val="2"/>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7D3E5A" w:rsidRPr="0061782A" w:rsidTr="00A21A0C">
        <w:trPr>
          <w:trHeight w:val="78"/>
        </w:trPr>
        <w:tc>
          <w:tcPr>
            <w:tcW w:w="1572" w:type="pct"/>
            <w:vAlign w:val="center"/>
          </w:tcPr>
          <w:p w:rsidR="007D3E5A" w:rsidRPr="0061782A" w:rsidRDefault="007D3E5A"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0B42D5" w:rsidRPr="0061782A" w:rsidRDefault="000B42D5" w:rsidP="000B42D5">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2.7.1, 3.2.1, 3.2.3, 3.3, 3.6.1, 3.7, 3.8.1, 3.10.1, 4.1, 4.4- 4.7, 5.1.2, 9.3 - 5000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7D3E5A" w:rsidRPr="0061782A" w:rsidRDefault="000B42D5" w:rsidP="002B2EC9">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7D3E5A" w:rsidRPr="0061782A" w:rsidTr="00A21A0C">
        <w:trPr>
          <w:trHeight w:val="23"/>
        </w:trPr>
        <w:tc>
          <w:tcPr>
            <w:tcW w:w="1572" w:type="pct"/>
            <w:vAlign w:val="center"/>
          </w:tcPr>
          <w:p w:rsidR="007D3E5A" w:rsidRPr="0061782A" w:rsidRDefault="007D3E5A"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7D3E5A" w:rsidRPr="0061782A" w:rsidRDefault="007D3E5A"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- 300 кв</w:t>
            </w:r>
            <w:proofErr w:type="gramStart"/>
            <w:r w:rsidRPr="0061782A">
              <w:rPr>
                <w:rFonts w:ascii="Times New Roman" w:eastAsia="Calibri" w:hAnsi="Times New Roman"/>
                <w:sz w:val="20"/>
              </w:rPr>
              <w:t>.м</w:t>
            </w:r>
            <w:proofErr w:type="gramEnd"/>
            <w:r w:rsidR="000F0A89" w:rsidRPr="0061782A">
              <w:rPr>
                <w:rFonts w:ascii="Times New Roman" w:eastAsia="Calibri" w:hAnsi="Times New Roman"/>
                <w:sz w:val="20"/>
              </w:rPr>
              <w:t>*</w:t>
            </w:r>
            <w:r w:rsidRPr="0061782A">
              <w:rPr>
                <w:rFonts w:ascii="Times New Roman" w:eastAsia="Calibri" w:hAnsi="Times New Roman"/>
                <w:sz w:val="20"/>
              </w:rPr>
              <w:t>;</w:t>
            </w:r>
          </w:p>
          <w:p w:rsidR="002B2EC9" w:rsidRPr="0061782A" w:rsidRDefault="002B2EC9" w:rsidP="002B2EC9">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 -  </w:t>
            </w:r>
            <w:r w:rsidRPr="0061782A">
              <w:rPr>
                <w:rFonts w:ascii="Times New Roman" w:eastAsia="Calibri" w:hAnsi="Times New Roman"/>
                <w:sz w:val="20"/>
              </w:rPr>
              <w:t>1500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2B2EC9" w:rsidRPr="0061782A" w:rsidRDefault="002B2EC9"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 xml:space="preserve">2.6 ("Многоэтажная жилая застройка (высотная застройка)) - </w:t>
            </w:r>
            <w:r w:rsidRPr="0061782A">
              <w:rPr>
                <w:rFonts w:ascii="Times New Roman" w:eastAsia="Calibri" w:hAnsi="Times New Roman"/>
                <w:sz w:val="20"/>
              </w:rPr>
              <w:t>2000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 xml:space="preserve"> при максимальной этажност</w:t>
            </w:r>
            <w:r w:rsidR="00D36D92" w:rsidRPr="0061782A">
              <w:rPr>
                <w:rFonts w:ascii="Times New Roman" w:eastAsia="Calibri" w:hAnsi="Times New Roman"/>
                <w:sz w:val="20"/>
              </w:rPr>
              <w:t>и</w:t>
            </w:r>
            <w:r w:rsidRPr="0061782A">
              <w:rPr>
                <w:rFonts w:ascii="Times New Roman" w:eastAsia="Calibri" w:hAnsi="Times New Roman"/>
                <w:sz w:val="20"/>
              </w:rPr>
              <w:t xml:space="preserve"> до 12 этажей, </w:t>
            </w:r>
            <w:r w:rsidR="00D36D92" w:rsidRPr="0061782A">
              <w:rPr>
                <w:rFonts w:ascii="Times New Roman" w:eastAsia="Calibri" w:hAnsi="Times New Roman"/>
                <w:sz w:val="20"/>
              </w:rPr>
              <w:t xml:space="preserve">3000 кв.м при максимальной этажности </w:t>
            </w:r>
            <w:r w:rsidRPr="0061782A">
              <w:rPr>
                <w:rFonts w:ascii="Times New Roman" w:eastAsia="Calibri" w:hAnsi="Times New Roman"/>
                <w:sz w:val="20"/>
              </w:rPr>
              <w:t>свыше 12 этажей;</w:t>
            </w:r>
          </w:p>
          <w:p w:rsidR="007D3E5A" w:rsidRPr="0061782A" w:rsidRDefault="007D3E5A" w:rsidP="00C46672">
            <w:pPr>
              <w:jc w:val="left"/>
              <w:rPr>
                <w:rFonts w:ascii="Times New Roman" w:eastAsia="Calibri" w:hAnsi="Times New Roman"/>
                <w:sz w:val="20"/>
                <w:vertAlign w:val="superscript"/>
              </w:rPr>
            </w:pPr>
            <w:r w:rsidRPr="0061782A">
              <w:rPr>
                <w:rFonts w:ascii="Times New Roman" w:eastAsia="Calibri" w:hAnsi="Times New Roman"/>
                <w:sz w:val="20"/>
              </w:rPr>
              <w:t>для остальных видов разрешенного использования - не нормируется</w:t>
            </w:r>
          </w:p>
        </w:tc>
      </w:tr>
      <w:tr w:rsidR="00521382" w:rsidRPr="0061782A" w:rsidTr="00A21A0C">
        <w:trPr>
          <w:trHeight w:val="23"/>
        </w:trPr>
        <w:tc>
          <w:tcPr>
            <w:tcW w:w="5000" w:type="pct"/>
            <w:gridSpan w:val="2"/>
            <w:vAlign w:val="center"/>
          </w:tcPr>
          <w:p w:rsidR="00521382" w:rsidRPr="0061782A" w:rsidRDefault="00521382"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w:t>
            </w:r>
          </w:p>
        </w:tc>
      </w:tr>
      <w:tr w:rsidR="00521382" w:rsidRPr="0061782A" w:rsidTr="00A21A0C">
        <w:trPr>
          <w:trHeight w:val="23"/>
        </w:trPr>
        <w:tc>
          <w:tcPr>
            <w:tcW w:w="1572" w:type="pct"/>
            <w:vAlign w:val="center"/>
          </w:tcPr>
          <w:p w:rsidR="00521382" w:rsidRPr="0061782A" w:rsidRDefault="00521382"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3428" w:type="pct"/>
            <w:vAlign w:val="center"/>
          </w:tcPr>
          <w:p w:rsidR="00521382" w:rsidRPr="0061782A" w:rsidRDefault="00521382" w:rsidP="00C46672">
            <w:pPr>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521382" w:rsidRPr="0061782A" w:rsidTr="00A21A0C">
        <w:trPr>
          <w:trHeight w:val="23"/>
        </w:trPr>
        <w:tc>
          <w:tcPr>
            <w:tcW w:w="1572" w:type="pct"/>
            <w:vAlign w:val="center"/>
          </w:tcPr>
          <w:p w:rsidR="00521382" w:rsidRPr="0061782A" w:rsidRDefault="00521382"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3428" w:type="pct"/>
            <w:vAlign w:val="center"/>
          </w:tcPr>
          <w:p w:rsidR="00521382" w:rsidRPr="0061782A" w:rsidRDefault="00521382" w:rsidP="00C46672">
            <w:pPr>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61782A">
              <w:rPr>
                <w:rFonts w:ascii="Times New Roman" w:hAnsi="Times New Roman"/>
                <w:sz w:val="20"/>
              </w:rPr>
              <w:t>*</w:t>
            </w:r>
          </w:p>
        </w:tc>
      </w:tr>
      <w:tr w:rsidR="00521382" w:rsidRPr="0061782A" w:rsidTr="00A21A0C">
        <w:trPr>
          <w:trHeight w:val="23"/>
        </w:trPr>
        <w:tc>
          <w:tcPr>
            <w:tcW w:w="5000" w:type="pct"/>
            <w:gridSpan w:val="2"/>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tcPr>
          <w:p w:rsidR="00521382" w:rsidRPr="0061782A" w:rsidRDefault="00521382" w:rsidP="00C46672">
            <w:pPr>
              <w:rPr>
                <w:rFonts w:ascii="Times New Roman" w:hAnsi="Times New Roman"/>
                <w:sz w:val="20"/>
              </w:rPr>
            </w:pPr>
            <w:r w:rsidRPr="0061782A">
              <w:rPr>
                <w:rFonts w:ascii="Times New Roman" w:eastAsia="Calibri" w:hAnsi="Times New Roman"/>
                <w:sz w:val="20"/>
              </w:rPr>
              <w:t>не нормируется</w:t>
            </w:r>
            <w:r w:rsidRPr="0061782A">
              <w:rPr>
                <w:rFonts w:ascii="Times New Roman" w:hAnsi="Times New Roman"/>
                <w:sz w:val="20"/>
              </w:rPr>
              <w:t xml:space="preserve"> </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tcPr>
          <w:p w:rsidR="00521382" w:rsidRPr="0061782A" w:rsidRDefault="00521382" w:rsidP="00C46672">
            <w:pPr>
              <w:rPr>
                <w:rFonts w:ascii="Times New Roman" w:hAnsi="Times New Roman"/>
                <w:sz w:val="20"/>
              </w:rPr>
            </w:pPr>
            <w:r w:rsidRPr="0061782A">
              <w:rPr>
                <w:rFonts w:ascii="Times New Roman" w:eastAsia="Calibri" w:hAnsi="Times New Roman"/>
                <w:sz w:val="20"/>
              </w:rPr>
              <w:t xml:space="preserve">для </w:t>
            </w:r>
            <w:r w:rsidR="007D3E5A" w:rsidRPr="0061782A">
              <w:rPr>
                <w:rFonts w:ascii="Times New Roman" w:eastAsia="Calibri" w:hAnsi="Times New Roman"/>
                <w:sz w:val="20"/>
              </w:rPr>
              <w:t>вида разрешенного использования с кодом 2.6 (</w:t>
            </w:r>
            <w:r w:rsidRPr="0061782A">
              <w:rPr>
                <w:rFonts w:ascii="Times New Roman" w:eastAsia="Calibri" w:hAnsi="Times New Roman"/>
                <w:sz w:val="20"/>
              </w:rPr>
              <w:t>"</w:t>
            </w:r>
            <w:r w:rsidRPr="0061782A">
              <w:rPr>
                <w:rFonts w:ascii="Times New Roman" w:hAnsi="Times New Roman"/>
                <w:sz w:val="20"/>
              </w:rPr>
              <w:t>Многоэтажная жилая застройка (высотная застройка)</w:t>
            </w:r>
            <w:r w:rsidR="007D3E5A" w:rsidRPr="0061782A">
              <w:rPr>
                <w:rFonts w:ascii="Times New Roman" w:hAnsi="Times New Roman"/>
                <w:sz w:val="20"/>
              </w:rPr>
              <w:t xml:space="preserve">)" - </w:t>
            </w:r>
            <w:r w:rsidRPr="0061782A">
              <w:rPr>
                <w:rFonts w:ascii="Times New Roman" w:hAnsi="Times New Roman"/>
                <w:sz w:val="20"/>
              </w:rPr>
              <w:t xml:space="preserve">9, </w:t>
            </w:r>
            <w:r w:rsidRPr="0061782A">
              <w:rPr>
                <w:rFonts w:ascii="Times New Roman" w:eastAsia="Calibri" w:hAnsi="Times New Roman"/>
                <w:sz w:val="20"/>
              </w:rPr>
              <w:t>для вида разрешенного использования</w:t>
            </w:r>
            <w:r w:rsidR="007D3E5A" w:rsidRPr="0061782A">
              <w:rPr>
                <w:rFonts w:ascii="Times New Roman" w:eastAsia="Calibri" w:hAnsi="Times New Roman"/>
                <w:sz w:val="20"/>
              </w:rPr>
              <w:t xml:space="preserve"> с кодом 2.5 (</w:t>
            </w:r>
            <w:r w:rsidRPr="0061782A">
              <w:rPr>
                <w:rFonts w:ascii="Times New Roman" w:eastAsia="Calibri" w:hAnsi="Times New Roman"/>
                <w:sz w:val="20"/>
              </w:rPr>
              <w:t>"</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007D3E5A" w:rsidRPr="0061782A">
              <w:rPr>
                <w:rFonts w:ascii="Times New Roman" w:hAnsi="Times New Roman"/>
                <w:sz w:val="20"/>
              </w:rPr>
              <w:t>)</w:t>
            </w:r>
            <w:r w:rsidRPr="0061782A">
              <w:rPr>
                <w:rFonts w:ascii="Times New Roman" w:hAnsi="Times New Roman"/>
                <w:sz w:val="20"/>
              </w:rPr>
              <w:t xml:space="preserve"> - 5, для остальных видов разрешенного использования - не нормируется.</w:t>
            </w:r>
          </w:p>
        </w:tc>
      </w:tr>
      <w:tr w:rsidR="00521382" w:rsidRPr="0061782A" w:rsidTr="00A21A0C">
        <w:tc>
          <w:tcPr>
            <w:tcW w:w="5000" w:type="pct"/>
            <w:gridSpan w:val="2"/>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521382" w:rsidRPr="0061782A" w:rsidTr="00A21A0C">
        <w:tc>
          <w:tcPr>
            <w:tcW w:w="1572" w:type="pct"/>
            <w:vAlign w:val="center"/>
          </w:tcPr>
          <w:p w:rsidR="00521382" w:rsidRPr="0061782A" w:rsidRDefault="00521382"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 xml:space="preserve">для всех видов </w:t>
            </w:r>
            <w:r w:rsidR="007D3E5A" w:rsidRPr="0061782A">
              <w:rPr>
                <w:rFonts w:ascii="Times New Roman" w:eastAsia="Calibri" w:hAnsi="Times New Roman"/>
                <w:sz w:val="20"/>
              </w:rPr>
              <w:t xml:space="preserve">разрешенного </w:t>
            </w:r>
            <w:r w:rsidRPr="0061782A">
              <w:rPr>
                <w:rFonts w:ascii="Times New Roman" w:eastAsia="Calibri" w:hAnsi="Times New Roman"/>
                <w:sz w:val="20"/>
              </w:rPr>
              <w:t xml:space="preserve">использования объектов капитального строительства, кроме вида разрешенного использования </w:t>
            </w:r>
            <w:r w:rsidR="007D3E5A" w:rsidRPr="0061782A">
              <w:rPr>
                <w:rFonts w:ascii="Times New Roman" w:eastAsia="Calibri" w:hAnsi="Times New Roman"/>
                <w:sz w:val="20"/>
              </w:rPr>
              <w:t>с кодом 2.5 (</w:t>
            </w:r>
            <w:r w:rsidRPr="0061782A">
              <w:rPr>
                <w:rFonts w:ascii="Times New Roman" w:eastAsia="Calibri" w:hAnsi="Times New Roman"/>
                <w:sz w:val="20"/>
              </w:rPr>
              <w:t>"</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007D3E5A" w:rsidRPr="0061782A">
              <w:rPr>
                <w:rFonts w:ascii="Times New Roman" w:hAnsi="Times New Roman"/>
                <w:sz w:val="20"/>
              </w:rPr>
              <w:t>)</w:t>
            </w:r>
            <w:r w:rsidRPr="0061782A">
              <w:rPr>
                <w:rFonts w:ascii="Times New Roman" w:eastAsia="Calibri" w:hAnsi="Times New Roman"/>
                <w:sz w:val="20"/>
              </w:rPr>
              <w:t xml:space="preserve"> - не нормируется, </w:t>
            </w:r>
          </w:p>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w:t>
            </w:r>
            <w:r w:rsidR="007D3E5A" w:rsidRPr="0061782A">
              <w:rPr>
                <w:rFonts w:ascii="Times New Roman" w:eastAsia="Calibri" w:hAnsi="Times New Roman"/>
                <w:sz w:val="20"/>
              </w:rPr>
              <w:t>с кодом 2.5 (</w:t>
            </w:r>
            <w:r w:rsidRPr="0061782A">
              <w:rPr>
                <w:rFonts w:ascii="Times New Roman" w:eastAsia="Calibri" w:hAnsi="Times New Roman"/>
                <w:sz w:val="20"/>
              </w:rPr>
              <w:t>"</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007D3E5A" w:rsidRPr="0061782A">
              <w:rPr>
                <w:rFonts w:ascii="Times New Roman" w:hAnsi="Times New Roman"/>
                <w:sz w:val="20"/>
              </w:rPr>
              <w:t>)</w:t>
            </w:r>
            <w:r w:rsidRPr="0061782A">
              <w:rPr>
                <w:rFonts w:ascii="Times New Roman" w:eastAsia="Calibri" w:hAnsi="Times New Roman"/>
                <w:sz w:val="20"/>
              </w:rPr>
              <w:t xml:space="preserve"> - 24 м</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521382" w:rsidRPr="0061782A" w:rsidTr="00A21A0C">
        <w:tc>
          <w:tcPr>
            <w:tcW w:w="5000" w:type="pct"/>
            <w:gridSpan w:val="2"/>
            <w:vAlign w:val="center"/>
          </w:tcPr>
          <w:p w:rsidR="00521382" w:rsidRPr="0061782A" w:rsidRDefault="00F20090"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80%</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30%</w:t>
            </w:r>
          </w:p>
        </w:tc>
      </w:tr>
      <w:tr w:rsidR="00521382" w:rsidRPr="0061782A" w:rsidTr="00A21A0C">
        <w:tc>
          <w:tcPr>
            <w:tcW w:w="5000" w:type="pct"/>
            <w:gridSpan w:val="2"/>
            <w:vAlign w:val="center"/>
          </w:tcPr>
          <w:p w:rsidR="00521382" w:rsidRPr="0061782A" w:rsidRDefault="00521382" w:rsidP="00C46672">
            <w:pPr>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tcPr>
          <w:p w:rsidR="00521382" w:rsidRPr="0061782A" w:rsidRDefault="0098621C" w:rsidP="00F72FA3">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и с кодом 2.6 ("</w:t>
            </w:r>
            <w:r w:rsidRPr="0061782A">
              <w:rPr>
                <w:rFonts w:ascii="Times New Roman" w:hAnsi="Times New Roman"/>
                <w:sz w:val="20"/>
              </w:rPr>
              <w:t>Многоэтажная жилая застройка (высотная застройка))"</w:t>
            </w:r>
            <w:r w:rsidRPr="0061782A">
              <w:rPr>
                <w:rFonts w:ascii="Times New Roman" w:eastAsia="Calibri" w:hAnsi="Times New Roman"/>
                <w:sz w:val="20"/>
              </w:rPr>
              <w:t xml:space="preserve"> - </w:t>
            </w:r>
            <w:r w:rsidR="00F72FA3" w:rsidRPr="0061782A">
              <w:rPr>
                <w:rFonts w:ascii="Times New Roman" w:eastAsia="Calibri" w:hAnsi="Times New Roman"/>
                <w:sz w:val="20"/>
              </w:rPr>
              <w:t>60%</w:t>
            </w:r>
          </w:p>
          <w:p w:rsidR="00F72FA3" w:rsidRPr="0061782A" w:rsidRDefault="00F72FA3" w:rsidP="00F72FA3">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4.4, 4.5, 4.6, 4.1, 4.7, 5.1.2 - 80%;</w:t>
            </w:r>
          </w:p>
          <w:p w:rsidR="00F72FA3" w:rsidRPr="0061782A" w:rsidRDefault="00F72FA3" w:rsidP="00F72FA3">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tcPr>
          <w:p w:rsidR="00D813D2" w:rsidRPr="0061782A" w:rsidRDefault="00D813D2" w:rsidP="00D813D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2.5, 2.6, 3.2.3, 3.3, 3.6.1, 4.4, 4.5, 4.6, 4.1, 4.7, 5.1.2 - 30%;</w:t>
            </w:r>
          </w:p>
          <w:p w:rsidR="00521382" w:rsidRPr="0061782A" w:rsidRDefault="00D813D2" w:rsidP="00D813D2">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521382" w:rsidRPr="0061782A" w:rsidTr="00A21A0C">
        <w:tc>
          <w:tcPr>
            <w:tcW w:w="5000" w:type="pct"/>
            <w:gridSpan w:val="2"/>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lastRenderedPageBreak/>
              <w:t>максимальная высота оград вдоль улиц</w:t>
            </w:r>
          </w:p>
        </w:tc>
        <w:tc>
          <w:tcPr>
            <w:tcW w:w="3428" w:type="pct"/>
            <w:vAlign w:val="center"/>
          </w:tcPr>
          <w:p w:rsidR="00521382" w:rsidRPr="0061782A" w:rsidRDefault="00521382"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1,8 м</w:t>
              </w:r>
            </w:smartTag>
          </w:p>
        </w:tc>
      </w:tr>
      <w:tr w:rsidR="00521382" w:rsidRPr="0061782A" w:rsidTr="00A21A0C">
        <w:tc>
          <w:tcPr>
            <w:tcW w:w="1572"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между соседними участками</w:t>
            </w:r>
          </w:p>
        </w:tc>
        <w:tc>
          <w:tcPr>
            <w:tcW w:w="3428" w:type="pct"/>
            <w:vAlign w:val="center"/>
          </w:tcPr>
          <w:p w:rsidR="00521382" w:rsidRPr="0061782A" w:rsidRDefault="00521382" w:rsidP="00C46672">
            <w:pPr>
              <w:jc w:val="left"/>
              <w:rPr>
                <w:rFonts w:ascii="Times New Roman" w:eastAsia="Calibri" w:hAnsi="Times New Roman"/>
                <w:sz w:val="20"/>
              </w:rPr>
            </w:pPr>
            <w:r w:rsidRPr="0061782A">
              <w:rPr>
                <w:rFonts w:ascii="Times New Roman" w:eastAsia="Calibri" w:hAnsi="Times New Roman"/>
                <w:sz w:val="20"/>
              </w:rPr>
              <w:t>1,8 м (при условии устройства проветриваемого ограждения)</w:t>
            </w:r>
          </w:p>
        </w:tc>
      </w:tr>
      <w:tr w:rsidR="007D3E5A" w:rsidRPr="0061782A" w:rsidTr="00A21A0C">
        <w:tc>
          <w:tcPr>
            <w:tcW w:w="1572" w:type="pct"/>
            <w:vAlign w:val="center"/>
          </w:tcPr>
          <w:p w:rsidR="007D3E5A" w:rsidRPr="0061782A" w:rsidRDefault="007D3E5A"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428" w:type="pct"/>
            <w:vAlign w:val="center"/>
          </w:tcPr>
          <w:p w:rsidR="007D3E5A" w:rsidRPr="0061782A" w:rsidRDefault="007D3E5A" w:rsidP="00C46672">
            <w:pPr>
              <w:rPr>
                <w:rFonts w:ascii="Times New Roman" w:eastAsia="Calibri" w:hAnsi="Times New Roman"/>
                <w:sz w:val="20"/>
              </w:rPr>
            </w:pPr>
            <w:r w:rsidRPr="0061782A">
              <w:rPr>
                <w:rFonts w:ascii="Times New Roman" w:eastAsia="Calibri" w:hAnsi="Times New Roman"/>
                <w:sz w:val="20"/>
              </w:rPr>
              <w:t>2000 кв</w:t>
            </w:r>
            <w:proofErr w:type="gramStart"/>
            <w:r w:rsidRPr="0061782A">
              <w:rPr>
                <w:rFonts w:ascii="Times New Roman" w:eastAsia="Calibri" w:hAnsi="Times New Roman"/>
                <w:sz w:val="20"/>
              </w:rPr>
              <w:t>.м</w:t>
            </w:r>
            <w:proofErr w:type="gramEnd"/>
          </w:p>
        </w:tc>
      </w:tr>
    </w:tbl>
    <w:p w:rsidR="000F0A89" w:rsidRPr="0061782A" w:rsidRDefault="000F0A89"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4533E8" w:rsidRPr="0061782A" w:rsidRDefault="007D3E5A" w:rsidP="004533E8">
      <w:pPr>
        <w:pStyle w:val="ConsPlusNormal"/>
        <w:jc w:val="both"/>
        <w:rPr>
          <w:rFonts w:ascii="Times New Roman" w:hAnsi="Times New Roman" w:cs="Times New Roman"/>
        </w:rPr>
      </w:pPr>
      <w:r w:rsidRPr="0061782A">
        <w:rPr>
          <w:rFonts w:ascii="Times New Roman" w:hAnsi="Times New Roman" w:cs="Times New Roman"/>
        </w:rPr>
        <w:t xml:space="preserve">* </w:t>
      </w:r>
      <w:r w:rsidRPr="0061782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Pr="0061782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01333E" w:rsidRPr="0061782A" w:rsidRDefault="0001333E" w:rsidP="004533E8">
      <w:pPr>
        <w:pStyle w:val="ConsPlusNormal"/>
        <w:jc w:val="both"/>
        <w:rPr>
          <w:rFonts w:ascii="Times New Roman" w:hAnsi="Times New Roman" w:cs="Times New Roman"/>
        </w:rPr>
      </w:pPr>
      <w:r w:rsidRPr="0061782A">
        <w:rPr>
          <w:rFonts w:ascii="Times New Roman" w:eastAsiaTheme="minorHAnsi" w:hAnsi="Times New Roman"/>
          <w:sz w:val="24"/>
          <w:szCs w:val="24"/>
        </w:rPr>
        <w:t>Для зоны Ж-4 предельные (минимальные и (или) максимальные) размеры земельных участков, кроме их площади, не подлежат установлению.</w:t>
      </w:r>
    </w:p>
    <w:p w:rsidR="00C20550" w:rsidRPr="0061782A" w:rsidRDefault="00C20550" w:rsidP="00C46672">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C20550" w:rsidRPr="0061782A" w:rsidRDefault="00C20550" w:rsidP="00C46672">
      <w:pPr>
        <w:pStyle w:val="af5"/>
        <w:spacing w:before="0"/>
        <w:ind w:firstLine="709"/>
        <w:rPr>
          <w:rFonts w:ascii="Times New Roman" w:hAnsi="Times New Roman" w:cs="Times New Roman"/>
        </w:rPr>
      </w:pPr>
      <w:r w:rsidRPr="0061782A">
        <w:rPr>
          <w:rFonts w:ascii="Times New Roman" w:hAnsi="Times New Roman" w:cs="Times New Roman"/>
        </w:rPr>
        <w:t>4.1. 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7D3E5A" w:rsidRPr="0061782A" w:rsidRDefault="007D3E5A" w:rsidP="00C46672">
      <w:pPr>
        <w:pStyle w:val="af5"/>
        <w:spacing w:before="0"/>
        <w:ind w:firstLine="709"/>
        <w:rPr>
          <w:rFonts w:ascii="Times New Roman" w:hAnsi="Times New Roman" w:cs="Times New Roman"/>
        </w:rPr>
      </w:pPr>
      <w:r w:rsidRPr="0061782A">
        <w:rPr>
          <w:rFonts w:ascii="Times New Roman" w:hAnsi="Times New Roman" w:cs="Times New Roman"/>
        </w:rPr>
        <w:t>4.2. </w:t>
      </w:r>
      <w:proofErr w:type="gramStart"/>
      <w:r w:rsidRPr="0061782A">
        <w:rPr>
          <w:rFonts w:ascii="Times New Roman" w:hAnsi="Times New Roman" w:cs="Times New Roman"/>
        </w:rPr>
        <w:t>Строительство объектов капитального строительства жилого назначения с вид</w:t>
      </w:r>
      <w:r w:rsidR="00F76A20" w:rsidRPr="0061782A">
        <w:rPr>
          <w:rFonts w:ascii="Times New Roman" w:hAnsi="Times New Roman" w:cs="Times New Roman"/>
        </w:rPr>
        <w:t>а</w:t>
      </w:r>
      <w:r w:rsidRPr="0061782A">
        <w:rPr>
          <w:rFonts w:ascii="Times New Roman" w:hAnsi="Times New Roman" w:cs="Times New Roman"/>
        </w:rPr>
        <w:t>м</w:t>
      </w:r>
      <w:r w:rsidR="00F76A20" w:rsidRPr="0061782A">
        <w:rPr>
          <w:rFonts w:ascii="Times New Roman" w:hAnsi="Times New Roman" w:cs="Times New Roman"/>
        </w:rPr>
        <w:t>и</w:t>
      </w:r>
      <w:r w:rsidRPr="0061782A">
        <w:rPr>
          <w:rFonts w:ascii="Times New Roman" w:hAnsi="Times New Roman" w:cs="Times New Roman"/>
        </w:rPr>
        <w:t xml:space="preserve"> разрешенного использования с кодом 2.6 ("</w:t>
      </w:r>
      <w:proofErr w:type="spellStart"/>
      <w:r w:rsidRPr="0061782A">
        <w:rPr>
          <w:rFonts w:ascii="Times New Roman" w:hAnsi="Times New Roman" w:cs="Times New Roman"/>
        </w:rPr>
        <w:t>Среднеэтажная</w:t>
      </w:r>
      <w:proofErr w:type="spellEnd"/>
      <w:r w:rsidRPr="0061782A">
        <w:rPr>
          <w:rFonts w:ascii="Times New Roman" w:hAnsi="Times New Roman" w:cs="Times New Roman"/>
        </w:rPr>
        <w:t xml:space="preserve"> жилая застройка") и (или) с кодом 2.</w:t>
      </w:r>
      <w:r w:rsidR="00F76A20" w:rsidRPr="0061782A">
        <w:rPr>
          <w:rFonts w:ascii="Times New Roman" w:hAnsi="Times New Roman" w:cs="Times New Roman"/>
        </w:rPr>
        <w:t>5</w:t>
      </w:r>
      <w:r w:rsidRPr="0061782A">
        <w:rPr>
          <w:rFonts w:ascii="Times New Roman" w:hAnsi="Times New Roman" w:cs="Times New Roman"/>
        </w:rPr>
        <w:t xml:space="preserve"> ("</w:t>
      </w:r>
      <w:r w:rsidR="00F76A20" w:rsidRPr="0061782A">
        <w:rPr>
          <w:rFonts w:ascii="Times New Roman" w:hAnsi="Times New Roman" w:cs="Times New Roman"/>
        </w:rPr>
        <w:t>Многоэтажная жилая застройка (высотная застройка)</w:t>
      </w:r>
      <w:r w:rsidRPr="0061782A">
        <w:rPr>
          <w:rFonts w:ascii="Times New Roman" w:hAnsi="Times New Roman" w:cs="Times New Roman"/>
        </w:rPr>
        <w:t>")</w:t>
      </w:r>
      <w:r w:rsidR="00F76A20" w:rsidRPr="0061782A">
        <w:rPr>
          <w:rFonts w:ascii="Times New Roman" w:hAnsi="Times New Roman" w:cs="Times New Roman"/>
        </w:rPr>
        <w:t xml:space="preserve"> </w:t>
      </w:r>
      <w:r w:rsidRPr="0061782A">
        <w:rPr>
          <w:rFonts w:ascii="Times New Roman" w:hAnsi="Times New Roman" w:cs="Times New Roman"/>
        </w:rPr>
        <w:t>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w:t>
      </w:r>
      <w:proofErr w:type="gramEnd"/>
      <w:r w:rsidRPr="0061782A">
        <w:rPr>
          <w:rFonts w:ascii="Times New Roman" w:hAnsi="Times New Roman" w:cs="Times New Roman"/>
        </w:rPr>
        <w:t xml:space="preserve"> не менее 0,5 га. В случае</w:t>
      </w:r>
      <w:proofErr w:type="gramStart"/>
      <w:r w:rsidRPr="0061782A">
        <w:rPr>
          <w:rFonts w:ascii="Times New Roman" w:hAnsi="Times New Roman" w:cs="Times New Roman"/>
        </w:rPr>
        <w:t>,</w:t>
      </w:r>
      <w:proofErr w:type="gramEnd"/>
      <w:r w:rsidRPr="0061782A">
        <w:rPr>
          <w:rFonts w:ascii="Times New Roman" w:hAnsi="Times New Roman" w:cs="Times New Roman"/>
        </w:rPr>
        <w:t xml:space="preserve">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Pr="0061782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42745D" w:rsidRPr="0061782A" w:rsidRDefault="0042745D" w:rsidP="00C46672">
      <w:pPr>
        <w:ind w:firstLine="709"/>
        <w:jc w:val="both"/>
        <w:rPr>
          <w:rFonts w:ascii="Times New Roman" w:hAnsi="Times New Roman"/>
          <w:sz w:val="24"/>
          <w:szCs w:val="24"/>
          <w:lang w:eastAsia="ru-RU"/>
        </w:rPr>
      </w:pPr>
    </w:p>
    <w:p w:rsidR="005320BF" w:rsidRPr="0061782A" w:rsidRDefault="007E72C8" w:rsidP="00C46672">
      <w:pPr>
        <w:ind w:firstLine="709"/>
        <w:jc w:val="both"/>
        <w:rPr>
          <w:rFonts w:ascii="Times New Roman" w:eastAsia="Calibri" w:hAnsi="Times New Roman"/>
          <w:sz w:val="24"/>
          <w:szCs w:val="24"/>
        </w:rPr>
      </w:pPr>
      <w:r w:rsidRPr="0061782A">
        <w:rPr>
          <w:rFonts w:ascii="Times New Roman" w:hAnsi="Times New Roman"/>
          <w:b/>
          <w:sz w:val="24"/>
          <w:szCs w:val="24"/>
          <w:lang w:eastAsia="ru-RU"/>
        </w:rPr>
        <w:t>Статья</w:t>
      </w:r>
      <w:r w:rsidR="00223477" w:rsidRPr="0061782A">
        <w:rPr>
          <w:rFonts w:ascii="Times New Roman" w:hAnsi="Times New Roman"/>
          <w:b/>
          <w:sz w:val="24"/>
          <w:szCs w:val="24"/>
          <w:lang w:eastAsia="ru-RU"/>
        </w:rPr>
        <w:t xml:space="preserve"> </w:t>
      </w:r>
      <w:r w:rsidR="008F727B" w:rsidRPr="0061782A">
        <w:rPr>
          <w:rFonts w:ascii="Times New Roman" w:hAnsi="Times New Roman"/>
          <w:b/>
          <w:sz w:val="24"/>
          <w:szCs w:val="24"/>
        </w:rPr>
        <w:t>3</w:t>
      </w:r>
      <w:r w:rsidR="002008A6" w:rsidRPr="0061782A">
        <w:rPr>
          <w:rFonts w:ascii="Times New Roman" w:hAnsi="Times New Roman"/>
          <w:b/>
          <w:sz w:val="24"/>
          <w:szCs w:val="24"/>
        </w:rPr>
        <w:t>4</w:t>
      </w:r>
      <w:r w:rsidR="005320BF" w:rsidRPr="0061782A">
        <w:rPr>
          <w:rFonts w:ascii="Times New Roman" w:hAnsi="Times New Roman"/>
          <w:b/>
          <w:sz w:val="24"/>
          <w:szCs w:val="24"/>
        </w:rPr>
        <w:t>.</w:t>
      </w:r>
      <w:r w:rsidR="005320BF" w:rsidRPr="0061782A">
        <w:rPr>
          <w:rFonts w:ascii="Times New Roman" w:hAnsi="Times New Roman"/>
          <w:sz w:val="24"/>
          <w:szCs w:val="24"/>
        </w:rPr>
        <w:t xml:space="preserve"> </w:t>
      </w:r>
      <w:r w:rsidR="005320BF" w:rsidRPr="0061782A">
        <w:rPr>
          <w:rFonts w:ascii="Times New Roman" w:eastAsia="Calibri" w:hAnsi="Times New Roman"/>
          <w:sz w:val="24"/>
          <w:szCs w:val="24"/>
        </w:rPr>
        <w:t>Градостроительный регламент зоны многофункциональной застройки (ОЖ)</w:t>
      </w:r>
      <w:r w:rsidR="00D40A87" w:rsidRPr="0061782A">
        <w:rPr>
          <w:rFonts w:ascii="Times New Roman" w:eastAsia="Calibri" w:hAnsi="Times New Roman"/>
          <w:sz w:val="24"/>
          <w:szCs w:val="24"/>
        </w:rPr>
        <w:t>.</w:t>
      </w:r>
    </w:p>
    <w:p w:rsidR="00BE6C34" w:rsidRPr="0061782A" w:rsidRDefault="00BE6C34" w:rsidP="00C46672">
      <w:pPr>
        <w:pStyle w:val="af5"/>
        <w:spacing w:before="0"/>
        <w:ind w:firstLine="709"/>
        <w:rPr>
          <w:rFonts w:ascii="Times New Roman" w:hAnsi="Times New Roman" w:cs="Times New Roman"/>
        </w:rPr>
      </w:pPr>
    </w:p>
    <w:p w:rsidR="00BE6C34" w:rsidRPr="0061782A" w:rsidRDefault="00BE6C34"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преимущественно общественной застройки, с включением жилых домов и гостиниц.</w:t>
      </w:r>
    </w:p>
    <w:p w:rsidR="00E9717D" w:rsidRPr="0061782A" w:rsidRDefault="00BE6C34"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 2. </w:t>
      </w:r>
      <w:r w:rsidR="005320BF" w:rsidRPr="0061782A">
        <w:rPr>
          <w:rFonts w:ascii="Times New Roman" w:hAnsi="Times New Roman" w:cs="Times New Roman"/>
        </w:rPr>
        <w:t>Перечень видов разреш</w:t>
      </w:r>
      <w:r w:rsidR="0047384A" w:rsidRPr="0061782A">
        <w:rPr>
          <w:rFonts w:ascii="Times New Roman" w:hAnsi="Times New Roman" w:cs="Times New Roman"/>
        </w:rPr>
        <w:t>е</w:t>
      </w:r>
      <w:r w:rsidR="005320BF" w:rsidRPr="0061782A">
        <w:rPr>
          <w:rFonts w:ascii="Times New Roman" w:hAnsi="Times New Roman" w:cs="Times New Roman"/>
        </w:rPr>
        <w:t xml:space="preserve">нного использования </w:t>
      </w:r>
      <w:r w:rsidR="00E2615E" w:rsidRPr="0061782A">
        <w:rPr>
          <w:rFonts w:ascii="Times New Roman" w:hAnsi="Times New Roman" w:cs="Times New Roman"/>
        </w:rPr>
        <w:t>земельных участков и объектов капитального строительства:</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C86477" w:rsidRPr="0061782A" w:rsidTr="00BE6C34">
        <w:trPr>
          <w:trHeight w:val="510"/>
        </w:trPr>
        <w:tc>
          <w:tcPr>
            <w:tcW w:w="2723" w:type="pct"/>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основным):</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2.1.1 Малоэтажная многоквартирная жилая застройка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малоэтажных многоквартирных домов (многоквартирные дома высотой до 4 этажей, включая </w:t>
            </w:r>
            <w:proofErr w:type="gramStart"/>
            <w:r w:rsidRPr="0061782A">
              <w:rPr>
                <w:rFonts w:ascii="Times New Roman" w:hAnsi="Times New Roman"/>
                <w:sz w:val="20"/>
              </w:rPr>
              <w:t>мансардный</w:t>
            </w:r>
            <w:proofErr w:type="gramEnd"/>
            <w:r w:rsidRPr="0061782A">
              <w:rPr>
                <w:rFonts w:ascii="Times New Roman" w:hAnsi="Times New Roman"/>
                <w:sz w:val="20"/>
              </w:rPr>
              <w:t>);</w:t>
            </w:r>
          </w:p>
          <w:p w:rsidR="00C86477" w:rsidRPr="0061782A" w:rsidRDefault="00C86477"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61782A">
              <w:rPr>
                <w:rFonts w:ascii="Times New Roman" w:hAnsi="Times New Roman"/>
                <w:sz w:val="20"/>
              </w:rPr>
              <w:lastRenderedPageBreak/>
              <w:t>общая площадь таких помещений в малоэтажном многоквартирном доме не составляет более 15% общей площади помещений дома)</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многоквартирных домов этажностью не выше восьми этажей;</w:t>
            </w:r>
          </w:p>
          <w:p w:rsidR="00C86477" w:rsidRPr="0061782A" w:rsidRDefault="00C86477" w:rsidP="00C46672">
            <w:pPr>
              <w:jc w:val="left"/>
              <w:rPr>
                <w:rFonts w:ascii="Times New Roman" w:hAnsi="Times New Roman"/>
                <w:sz w:val="20"/>
              </w:rPr>
            </w:pPr>
            <w:r w:rsidRPr="0061782A">
              <w:rPr>
                <w:rFonts w:ascii="Times New Roman" w:hAnsi="Times New Roman"/>
                <w:sz w:val="20"/>
              </w:rPr>
              <w:t>благоустройство и озеленение;</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подземных гаражей и автостоянок;</w:t>
            </w:r>
          </w:p>
          <w:p w:rsidR="00C86477" w:rsidRPr="0061782A" w:rsidRDefault="00C86477"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A62C04" w:rsidRPr="0061782A" w:rsidRDefault="00C86477" w:rsidP="00C46672">
            <w:pPr>
              <w:jc w:val="left"/>
              <w:rPr>
                <w:rFonts w:ascii="Times New Roman" w:hAnsi="Times New Roman"/>
                <w:sz w:val="20"/>
              </w:rPr>
            </w:pPr>
            <w:r w:rsidRPr="0061782A">
              <w:rPr>
                <w:rFonts w:ascii="Times New Roman" w:hAnsi="Times New Roman"/>
                <w:sz w:val="20"/>
              </w:rPr>
              <w:t xml:space="preserve">2.6 Многоэтажная жилая застройка (высотная застройка)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многоквартирных домов этажностью девять этажей и выше;</w:t>
            </w:r>
          </w:p>
          <w:p w:rsidR="00C86477" w:rsidRPr="0061782A" w:rsidRDefault="00C86477" w:rsidP="00C46672">
            <w:pPr>
              <w:jc w:val="left"/>
              <w:rPr>
                <w:rFonts w:ascii="Times New Roman" w:hAnsi="Times New Roman"/>
                <w:sz w:val="20"/>
              </w:rPr>
            </w:pPr>
            <w:r w:rsidRPr="0061782A">
              <w:rPr>
                <w:rFonts w:ascii="Times New Roman" w:hAnsi="Times New Roman"/>
                <w:sz w:val="20"/>
              </w:rPr>
              <w:t>благоустройство и озеленение придомовых территорий;</w:t>
            </w:r>
          </w:p>
          <w:p w:rsidR="00C86477" w:rsidRPr="0061782A" w:rsidRDefault="00C86477"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хозяйственных площадок и площадок для отдыха;</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59"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60"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hAnsi="Times New Roman"/>
                <w:sz w:val="20"/>
              </w:rPr>
            </w:pPr>
            <w:r w:rsidRPr="0061782A">
              <w:rPr>
                <w:rFonts w:ascii="Times New Roman" w:hAnsi="Times New Roman"/>
                <w:sz w:val="20"/>
              </w:rPr>
              <w:t xml:space="preserve">3.2.1 Дома социального обслуживания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hAnsi="Times New Roman"/>
                <w:sz w:val="20"/>
              </w:rPr>
            </w:pPr>
            <w:r w:rsidRPr="0061782A">
              <w:rPr>
                <w:rFonts w:ascii="Times New Roman" w:hAnsi="Times New Roman"/>
                <w:sz w:val="20"/>
              </w:rPr>
              <w:t xml:space="preserve">3.2.2 Оказание социальной помощи населению </w:t>
            </w:r>
          </w:p>
          <w:p w:rsidR="00C86477" w:rsidRPr="0061782A" w:rsidRDefault="00C86477" w:rsidP="00C46672">
            <w:pPr>
              <w:jc w:val="left"/>
              <w:rPr>
                <w:rFonts w:ascii="Times New Roman" w:hAnsi="Times New Roman"/>
                <w:sz w:val="20"/>
              </w:rPr>
            </w:pPr>
            <w:proofErr w:type="gramStart"/>
            <w:r w:rsidRPr="0061782A">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roofErr w:type="gramEnd"/>
          </w:p>
          <w:p w:rsidR="00C86477" w:rsidRPr="0061782A" w:rsidRDefault="00C86477" w:rsidP="00C46672">
            <w:pPr>
              <w:jc w:val="left"/>
              <w:rPr>
                <w:rFonts w:ascii="Times New Roman" w:hAnsi="Times New Roman"/>
                <w:sz w:val="20"/>
              </w:rPr>
            </w:pPr>
            <w:r w:rsidRPr="0061782A">
              <w:rPr>
                <w:rFonts w:ascii="Times New Roman" w:hAnsi="Times New Roman"/>
                <w:sz w:val="20"/>
              </w:rPr>
              <w:t>некоммерческих фондов, благотворительных организаций, клубов по интересам)</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3.2.3 Оказание услуг связи</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r w:rsidRPr="0061782A">
              <w:rPr>
                <w:rFonts w:ascii="Times New Roman" w:hAnsi="Times New Roman"/>
                <w:sz w:val="20"/>
              </w:rPr>
              <w:t xml:space="preserve"> </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4E64D8">
            <w:pPr>
              <w:jc w:val="left"/>
              <w:rPr>
                <w:rFonts w:ascii="Times New Roman" w:hAnsi="Times New Roman"/>
                <w:sz w:val="20"/>
              </w:rPr>
            </w:pPr>
            <w:r w:rsidRPr="0061782A">
              <w:rPr>
                <w:rFonts w:ascii="Times New Roman" w:hAnsi="Times New Roman"/>
                <w:sz w:val="20"/>
              </w:rPr>
              <w:t>3.2.4 Общежития</w:t>
            </w:r>
          </w:p>
          <w:p w:rsidR="00C86477" w:rsidRPr="0061782A" w:rsidRDefault="00C86477" w:rsidP="004E64D8">
            <w:pPr>
              <w:jc w:val="left"/>
              <w:rPr>
                <w:rFonts w:ascii="Times New Roman" w:hAnsi="Times New Roman"/>
                <w:sz w:val="20"/>
              </w:rPr>
            </w:pPr>
            <w:r w:rsidRPr="0061782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w:t>
            </w:r>
            <w:r w:rsidRPr="0061782A">
              <w:rPr>
                <w:rFonts w:ascii="Times New Roman" w:hAnsi="Times New Roman"/>
                <w:sz w:val="20"/>
              </w:rPr>
              <w:lastRenderedPageBreak/>
              <w:t xml:space="preserve">использования с </w:t>
            </w:r>
            <w:hyperlink r:id="rId61" w:history="1">
              <w:r w:rsidRPr="0061782A">
                <w:rPr>
                  <w:rFonts w:ascii="Times New Roman" w:hAnsi="Times New Roman"/>
                  <w:sz w:val="20"/>
                  <w:u w:val="single"/>
                </w:rPr>
                <w:t>кодом 4.7</w:t>
              </w:r>
            </w:hyperlink>
            <w:r w:rsidRPr="0061782A">
              <w:rPr>
                <w:rFonts w:ascii="Times New Roman" w:hAnsi="Times New Roman"/>
                <w:sz w:val="20"/>
              </w:rPr>
              <w:t>)</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lastRenderedPageBreak/>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3.3 Бытовое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bCs/>
                <w:iCs/>
                <w:sz w:val="20"/>
              </w:rPr>
            </w:pPr>
            <w:r w:rsidRPr="0061782A">
              <w:rPr>
                <w:rFonts w:ascii="Times New Roman" w:eastAsia="Calibri" w:hAnsi="Times New Roman"/>
                <w:sz w:val="20"/>
              </w:rPr>
              <w:t xml:space="preserve">3.5.2 </w:t>
            </w:r>
            <w:r w:rsidRPr="0061782A">
              <w:rPr>
                <w:rFonts w:ascii="Times New Roman" w:eastAsia="Calibri" w:hAnsi="Times New Roman"/>
                <w:bCs/>
                <w:iCs/>
                <w:sz w:val="20"/>
              </w:rPr>
              <w:t xml:space="preserve">Среднее и высшее профессиональное образование </w:t>
            </w:r>
          </w:p>
          <w:p w:rsidR="00C86477" w:rsidRPr="0061782A" w:rsidRDefault="00C86477" w:rsidP="00C46672">
            <w:pPr>
              <w:jc w:val="left"/>
              <w:rPr>
                <w:rFonts w:ascii="Times New Roman" w:eastAsia="Calibri" w:hAnsi="Times New Roman"/>
                <w:bCs/>
                <w:iCs/>
                <w:sz w:val="20"/>
              </w:rPr>
            </w:pPr>
            <w:proofErr w:type="gramStart"/>
            <w:r w:rsidRPr="0061782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3.9.2 Проведение научных исследований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зданий и сооружений, предназначенных для </w:t>
            </w:r>
            <w:r w:rsidRPr="0061782A">
              <w:rPr>
                <w:rFonts w:ascii="Times New Roman" w:eastAsia="Calibri" w:hAnsi="Times New Roman"/>
                <w:sz w:val="20"/>
              </w:rPr>
              <w:lastRenderedPageBreak/>
              <w:t>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встроенные и (или) пристроенные здания </w:t>
            </w:r>
            <w:r w:rsidRPr="0061782A">
              <w:rPr>
                <w:rFonts w:ascii="Times New Roman" w:eastAsia="Calibri" w:hAnsi="Times New Roman"/>
                <w:sz w:val="20"/>
              </w:rPr>
              <w:lastRenderedPageBreak/>
              <w:t>(помещения)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лаборатории;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8A3BEC"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8A3BEC" w:rsidP="00C46672">
            <w:pPr>
              <w:rPr>
                <w:rFonts w:ascii="Times New Roman" w:eastAsiaTheme="minorHAnsi" w:hAnsi="Times New Roman"/>
                <w:sz w:val="20"/>
              </w:rPr>
            </w:pPr>
            <w:r w:rsidRPr="0061782A">
              <w:rPr>
                <w:rFonts w:ascii="Times New Roman" w:eastAsiaTheme="minorHAnsi" w:hAnsi="Times New Roman"/>
                <w:sz w:val="20"/>
              </w:rPr>
              <w:lastRenderedPageBreak/>
              <w:t>3.10.1 Амбулаторное ветеринарное обслуживание</w:t>
            </w:r>
          </w:p>
          <w:p w:rsidR="008A3BEC" w:rsidRPr="0061782A" w:rsidRDefault="008A3BEC" w:rsidP="00C46672">
            <w:pPr>
              <w:rPr>
                <w:rFonts w:ascii="Times New Roman" w:eastAsia="Calibri" w:hAnsi="Times New Roman"/>
                <w:sz w:val="20"/>
              </w:rPr>
            </w:pPr>
            <w:r w:rsidRPr="0061782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tcPr>
          <w:p w:rsidR="008A3BEC" w:rsidRPr="0061782A" w:rsidRDefault="008A3BEC"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8A3BEC" w:rsidRPr="0061782A" w:rsidRDefault="008A3BEC"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8A3BEC" w:rsidRPr="0061782A" w:rsidRDefault="008A3BEC"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8A3BEC" w:rsidRPr="0061782A" w:rsidRDefault="008A3BEC"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4.5 Банковская и страховая деятельность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4.8.1 Развлекательные мероприятия</w:t>
            </w:r>
          </w:p>
          <w:p w:rsidR="00C86477" w:rsidRPr="0061782A" w:rsidRDefault="00C86477" w:rsidP="00C46672">
            <w:pPr>
              <w:jc w:val="left"/>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2"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63"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Здания и сооружения для размещения служб </w:t>
            </w:r>
            <w:r w:rsidRPr="0061782A">
              <w:rPr>
                <w:rFonts w:ascii="Times New Roman" w:eastAsia="Calibri" w:hAnsi="Times New Roman"/>
                <w:sz w:val="20"/>
              </w:rPr>
              <w:lastRenderedPageBreak/>
              <w:t>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5.1.2 Обеспечение занятий спортом в помещениях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5.1.3 Площадки для занятий спортом</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hAnsi="Times New Roman"/>
                <w:sz w:val="20"/>
              </w:rPr>
            </w:pPr>
            <w:r w:rsidRPr="0061782A">
              <w:rPr>
                <w:rFonts w:ascii="Times New Roman" w:hAnsi="Times New Roman"/>
                <w:sz w:val="20"/>
              </w:rPr>
              <w:t xml:space="preserve">5.1.4 Оборудованные площадки для занятий спортом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hAnsi="Times New Roman"/>
                <w:sz w:val="20"/>
              </w:rPr>
            </w:pPr>
            <w:r w:rsidRPr="0061782A">
              <w:rPr>
                <w:rFonts w:ascii="Times New Roman" w:hAnsi="Times New Roman"/>
                <w:sz w:val="20"/>
              </w:rPr>
              <w:t xml:space="preserve">7.2.2 Обслуживание перевозок пассажиров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64" w:history="1">
              <w:r w:rsidRPr="0061782A">
                <w:rPr>
                  <w:rFonts w:ascii="Times New Roman" w:hAnsi="Times New Roman"/>
                  <w:sz w:val="20"/>
                  <w:u w:val="single"/>
                </w:rPr>
                <w:t>кодом 7.6</w:t>
              </w:r>
            </w:hyperlink>
            <w:r w:rsidRPr="0061782A">
              <w:rPr>
                <w:rFonts w:ascii="Times New Roman" w:hAnsi="Times New Roman"/>
                <w:sz w:val="20"/>
              </w:rPr>
              <w:t>)</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eastAsia="Calibri"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4D38E8"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65"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66"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67"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4D38E8" w:rsidRPr="0061782A" w:rsidRDefault="004D38E8" w:rsidP="004D38E8">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8A1176">
        <w:trPr>
          <w:trHeight w:val="510"/>
        </w:trPr>
        <w:tc>
          <w:tcPr>
            <w:tcW w:w="2723" w:type="pct"/>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lastRenderedPageBreak/>
              <w:t>Условно разрешённые виды использования:</w:t>
            </w:r>
          </w:p>
        </w:tc>
        <w:tc>
          <w:tcPr>
            <w:tcW w:w="2277" w:type="pct"/>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8A1176" w:rsidRPr="0061782A" w:rsidTr="008A1176">
        <w:trPr>
          <w:trHeight w:val="510"/>
        </w:trPr>
        <w:tc>
          <w:tcPr>
            <w:tcW w:w="2723" w:type="pct"/>
          </w:tcPr>
          <w:p w:rsidR="004E64D8" w:rsidRPr="0061782A" w:rsidRDefault="008A1176" w:rsidP="00C46672">
            <w:pPr>
              <w:jc w:val="left"/>
              <w:rPr>
                <w:rFonts w:ascii="Times New Roman" w:hAnsi="Times New Roman"/>
                <w:sz w:val="20"/>
              </w:rPr>
            </w:pPr>
            <w:r w:rsidRPr="0061782A">
              <w:rPr>
                <w:rFonts w:ascii="Times New Roman" w:hAnsi="Times New Roman"/>
                <w:sz w:val="20"/>
              </w:rPr>
              <w:t>2.1</w:t>
            </w:r>
            <w:proofErr w:type="gramStart"/>
            <w:r w:rsidRPr="0061782A">
              <w:rPr>
                <w:rFonts w:ascii="Times New Roman" w:hAnsi="Times New Roman"/>
                <w:sz w:val="20"/>
              </w:rPr>
              <w:t xml:space="preserve"> Д</w:t>
            </w:r>
            <w:proofErr w:type="gramEnd"/>
            <w:r w:rsidRPr="0061782A">
              <w:rPr>
                <w:rFonts w:ascii="Times New Roman" w:hAnsi="Times New Roman"/>
                <w:sz w:val="20"/>
              </w:rPr>
              <w:t xml:space="preserve">ля индивидуального жилищного строительства </w:t>
            </w:r>
          </w:p>
          <w:p w:rsidR="008A1176" w:rsidRPr="0061782A" w:rsidRDefault="008A1176" w:rsidP="00C46672">
            <w:pPr>
              <w:jc w:val="left"/>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1176" w:rsidRPr="0061782A" w:rsidRDefault="008A1176" w:rsidP="00C46672">
            <w:pPr>
              <w:jc w:val="left"/>
              <w:rPr>
                <w:rFonts w:ascii="Times New Roman" w:eastAsia="Calibri" w:hAnsi="Times New Roman"/>
                <w:bCs/>
                <w:sz w:val="20"/>
              </w:rPr>
            </w:pPr>
            <w:r w:rsidRPr="0061782A">
              <w:rPr>
                <w:rFonts w:ascii="Times New Roman" w:eastAsia="Calibri" w:hAnsi="Times New Roman"/>
                <w:bCs/>
                <w:sz w:val="20"/>
              </w:rPr>
              <w:t>выращивание сельскохозяйственных культур;</w:t>
            </w:r>
          </w:p>
          <w:p w:rsidR="008A1176" w:rsidRPr="0061782A" w:rsidRDefault="008A1176" w:rsidP="00C46672">
            <w:pPr>
              <w:jc w:val="left"/>
              <w:rPr>
                <w:rFonts w:ascii="Times New Roman" w:eastAsia="Calibri" w:hAnsi="Times New Roman"/>
                <w:bCs/>
                <w:sz w:val="20"/>
              </w:rPr>
            </w:pPr>
            <w:r w:rsidRPr="0061782A">
              <w:rPr>
                <w:rFonts w:ascii="Times New Roman" w:eastAsia="Calibri" w:hAnsi="Times New Roman"/>
                <w:bCs/>
                <w:sz w:val="20"/>
              </w:rPr>
              <w:t>размещение индивидуальных гаражей и хозяйственных построек)</w:t>
            </w:r>
          </w:p>
        </w:tc>
        <w:tc>
          <w:tcPr>
            <w:tcW w:w="2277" w:type="pct"/>
          </w:tcPr>
          <w:p w:rsidR="008A1176" w:rsidRPr="0061782A" w:rsidRDefault="008A1176"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8A1176" w:rsidRPr="0061782A" w:rsidRDefault="008A1176"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8A1176" w:rsidRPr="0061782A" w:rsidRDefault="008A1176" w:rsidP="00C46672">
            <w:pPr>
              <w:jc w:val="left"/>
              <w:rPr>
                <w:rFonts w:ascii="Times New Roman" w:eastAsia="Calibri" w:hAnsi="Times New Roman"/>
                <w:sz w:val="20"/>
              </w:rPr>
            </w:pPr>
            <w:r w:rsidRPr="0061782A">
              <w:rPr>
                <w:rFonts w:ascii="Times New Roman" w:eastAsia="Calibri" w:hAnsi="Times New Roman"/>
                <w:sz w:val="20"/>
              </w:rPr>
              <w:t>размещение стоянок</w:t>
            </w:r>
          </w:p>
        </w:tc>
      </w:tr>
      <w:tr w:rsidR="00BE6C34" w:rsidRPr="0061782A" w:rsidTr="008A1176">
        <w:trPr>
          <w:trHeight w:val="20"/>
        </w:trPr>
        <w:tc>
          <w:tcPr>
            <w:tcW w:w="2723" w:type="pct"/>
          </w:tcPr>
          <w:p w:rsidR="004E64D8" w:rsidRPr="0061782A" w:rsidRDefault="00BE6C34" w:rsidP="00C46672">
            <w:pPr>
              <w:jc w:val="left"/>
              <w:rPr>
                <w:rFonts w:ascii="Times New Roman" w:eastAsia="Calibri" w:hAnsi="Times New Roman"/>
                <w:sz w:val="20"/>
              </w:rPr>
            </w:pPr>
            <w:r w:rsidRPr="0061782A">
              <w:rPr>
                <w:rFonts w:ascii="Times New Roman" w:eastAsia="Calibri" w:hAnsi="Times New Roman"/>
                <w:sz w:val="20"/>
              </w:rPr>
              <w:t xml:space="preserve">2.7.1 Хранение автотранспорта </w:t>
            </w:r>
          </w:p>
          <w:p w:rsidR="00BE6C34" w:rsidRPr="0061782A" w:rsidRDefault="00BE6C34"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68"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7" w:type="pct"/>
          </w:tcPr>
          <w:p w:rsidR="00BE6C34" w:rsidRPr="0061782A" w:rsidRDefault="00BE6C34" w:rsidP="00C46672">
            <w:pPr>
              <w:jc w:val="left"/>
              <w:rPr>
                <w:rFonts w:ascii="Times New Roman" w:eastAsia="Calibri" w:hAnsi="Times New Roman"/>
                <w:sz w:val="20"/>
              </w:rPr>
            </w:pPr>
            <w:r w:rsidRPr="0061782A">
              <w:rPr>
                <w:rFonts w:ascii="Times New Roman" w:eastAsia="Calibri" w:hAnsi="Times New Roman"/>
                <w:sz w:val="20"/>
              </w:rPr>
              <w:t>Размещение зданий и сооружений дорожного сервиса;</w:t>
            </w:r>
          </w:p>
          <w:p w:rsidR="00BE6C34" w:rsidRPr="0061782A" w:rsidRDefault="00BE6C34"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E6C34" w:rsidRPr="0061782A" w:rsidRDefault="00BE6C34"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8A1176">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3.7 Религиозное использование</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69"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70"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8A1176">
        <w:trPr>
          <w:trHeight w:val="20"/>
        </w:trPr>
        <w:tc>
          <w:tcPr>
            <w:tcW w:w="2723" w:type="pct"/>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4.3 Рынки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8A1176">
        <w:trPr>
          <w:trHeight w:val="20"/>
        </w:trPr>
        <w:tc>
          <w:tcPr>
            <w:tcW w:w="2723" w:type="pct"/>
            <w:shd w:val="clear" w:color="auto" w:fill="auto"/>
          </w:tcPr>
          <w:p w:rsidR="004E64D8" w:rsidRPr="0061782A" w:rsidRDefault="00C86477" w:rsidP="00C46672">
            <w:pPr>
              <w:jc w:val="left"/>
              <w:rPr>
                <w:rFonts w:ascii="Times New Roman" w:eastAsiaTheme="minorHAnsi" w:hAnsi="Times New Roman"/>
                <w:sz w:val="20"/>
              </w:rPr>
            </w:pPr>
            <w:r w:rsidRPr="0061782A">
              <w:rPr>
                <w:rFonts w:ascii="Times New Roman" w:eastAsia="Calibri" w:hAnsi="Times New Roman"/>
                <w:sz w:val="20"/>
              </w:rPr>
              <w:t xml:space="preserve">9.3 </w:t>
            </w:r>
            <w:r w:rsidRPr="0061782A">
              <w:rPr>
                <w:rFonts w:ascii="Times New Roman" w:eastAsiaTheme="minorHAnsi" w:hAnsi="Times New Roman"/>
                <w:sz w:val="20"/>
              </w:rPr>
              <w:t xml:space="preserve">Историко-культурная деятельность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bl>
    <w:p w:rsidR="005320BF" w:rsidRPr="0061782A" w:rsidRDefault="008A1176" w:rsidP="00C46672">
      <w:pPr>
        <w:pStyle w:val="af5"/>
        <w:spacing w:before="0"/>
        <w:ind w:firstLine="709"/>
        <w:rPr>
          <w:rFonts w:ascii="Times New Roman" w:hAnsi="Times New Roman" w:cs="Times New Roman"/>
        </w:rPr>
      </w:pPr>
      <w:r w:rsidRPr="0061782A">
        <w:rPr>
          <w:rFonts w:ascii="Times New Roman" w:hAnsi="Times New Roman" w:cs="Times New Roman"/>
        </w:rPr>
        <w:t>3. </w:t>
      </w:r>
      <w:r w:rsidR="005320BF" w:rsidRPr="0061782A">
        <w:rPr>
          <w:rFonts w:ascii="Times New Roman" w:hAnsi="Times New Roman" w:cs="Times New Roman"/>
        </w:rPr>
        <w:t xml:space="preserve">На основе сочетания предельных размеров и предельных параметров </w:t>
      </w:r>
      <w:r w:rsidR="00D24536" w:rsidRPr="0061782A">
        <w:rPr>
          <w:rFonts w:ascii="Times New Roman" w:hAnsi="Times New Roman" w:cs="Times New Roman"/>
        </w:rPr>
        <w:t xml:space="preserve">в соответствии с </w:t>
      </w:r>
      <w:proofErr w:type="gramStart"/>
      <w:r w:rsidR="00D24536" w:rsidRPr="0061782A">
        <w:rPr>
          <w:rFonts w:ascii="Times New Roman" w:hAnsi="Times New Roman" w:cs="Times New Roman"/>
        </w:rPr>
        <w:t>ч</w:t>
      </w:r>
      <w:proofErr w:type="gramEnd"/>
      <w:r w:rsidR="00D24536" w:rsidRPr="0061782A">
        <w:rPr>
          <w:rFonts w:ascii="Times New Roman" w:hAnsi="Times New Roman" w:cs="Times New Roman"/>
        </w:rPr>
        <w:t xml:space="preserve">.3 ст. 36 Градостроительного кодекса Российской Федерации </w:t>
      </w:r>
      <w:r w:rsidR="005320BF" w:rsidRPr="0061782A">
        <w:rPr>
          <w:rFonts w:ascii="Times New Roman" w:hAnsi="Times New Roman" w:cs="Times New Roman"/>
        </w:rPr>
        <w:t xml:space="preserve">в пределах зоны ОЖ </w:t>
      </w:r>
      <w:r w:rsidR="00D24536" w:rsidRPr="0061782A">
        <w:rPr>
          <w:rFonts w:ascii="Times New Roman" w:hAnsi="Times New Roman" w:cs="Times New Roman"/>
        </w:rPr>
        <w:t xml:space="preserve">выделены </w:t>
      </w:r>
      <w:proofErr w:type="spellStart"/>
      <w:r w:rsidR="008F6A00" w:rsidRPr="0061782A">
        <w:rPr>
          <w:rFonts w:ascii="Times New Roman" w:hAnsi="Times New Roman" w:cs="Times New Roman"/>
        </w:rPr>
        <w:t>подзоны</w:t>
      </w:r>
      <w:proofErr w:type="spellEnd"/>
      <w:r w:rsidR="008F6A00" w:rsidRPr="0061782A">
        <w:rPr>
          <w:rFonts w:ascii="Times New Roman" w:hAnsi="Times New Roman" w:cs="Times New Roman"/>
        </w:rPr>
        <w:t xml:space="preserve"> «А», </w:t>
      </w:r>
      <w:r w:rsidR="00D24536" w:rsidRPr="0061782A">
        <w:rPr>
          <w:rFonts w:ascii="Times New Roman" w:hAnsi="Times New Roman" w:cs="Times New Roman"/>
        </w:rPr>
        <w:t>«</w:t>
      </w:r>
      <w:r w:rsidR="008F6A00" w:rsidRPr="0061782A">
        <w:rPr>
          <w:rFonts w:ascii="Times New Roman" w:hAnsi="Times New Roman" w:cs="Times New Roman"/>
        </w:rPr>
        <w:t>Б</w:t>
      </w:r>
      <w:r w:rsidR="00D24536" w:rsidRPr="0061782A">
        <w:rPr>
          <w:rFonts w:ascii="Times New Roman" w:hAnsi="Times New Roman" w:cs="Times New Roman"/>
        </w:rPr>
        <w:t>»</w:t>
      </w:r>
      <w:r w:rsidR="008F6A00" w:rsidRPr="0061782A">
        <w:rPr>
          <w:rFonts w:ascii="Times New Roman" w:hAnsi="Times New Roman" w:cs="Times New Roman"/>
        </w:rPr>
        <w:t xml:space="preserve"> и "В"</w:t>
      </w:r>
      <w:r w:rsidR="00D24536" w:rsidRPr="0061782A">
        <w:rPr>
          <w:rFonts w:ascii="Times New Roman" w:hAnsi="Times New Roman" w:cs="Times New Roman"/>
        </w:rPr>
        <w:t>.</w:t>
      </w:r>
    </w:p>
    <w:p w:rsidR="005320BF" w:rsidRPr="0061782A" w:rsidRDefault="00D24536"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3.1. Границы </w:t>
      </w:r>
      <w:proofErr w:type="spellStart"/>
      <w:r w:rsidRPr="0061782A">
        <w:rPr>
          <w:rFonts w:ascii="Times New Roman" w:hAnsi="Times New Roman" w:cs="Times New Roman"/>
        </w:rPr>
        <w:t>п</w:t>
      </w:r>
      <w:r w:rsidR="005320BF" w:rsidRPr="0061782A">
        <w:rPr>
          <w:rFonts w:ascii="Times New Roman" w:hAnsi="Times New Roman" w:cs="Times New Roman"/>
        </w:rPr>
        <w:t>одзон</w:t>
      </w:r>
      <w:r w:rsidRPr="0061782A">
        <w:rPr>
          <w:rFonts w:ascii="Times New Roman" w:hAnsi="Times New Roman" w:cs="Times New Roman"/>
        </w:rPr>
        <w:t>ы</w:t>
      </w:r>
      <w:proofErr w:type="spellEnd"/>
      <w:r w:rsidRPr="0061782A">
        <w:rPr>
          <w:rFonts w:ascii="Times New Roman" w:hAnsi="Times New Roman" w:cs="Times New Roman"/>
        </w:rPr>
        <w:t xml:space="preserve"> «А» совпадают с границами территориальных зон:</w:t>
      </w:r>
      <w:r w:rsidR="00C42478" w:rsidRPr="0061782A">
        <w:rPr>
          <w:rFonts w:ascii="Times New Roman" w:hAnsi="Times New Roman" w:cs="Times New Roman"/>
        </w:rPr>
        <w:t xml:space="preserve"> </w:t>
      </w:r>
      <w:proofErr w:type="gramStart"/>
      <w:r w:rsidR="00C42478" w:rsidRPr="0061782A">
        <w:rPr>
          <w:rFonts w:ascii="Times New Roman" w:hAnsi="Times New Roman" w:cs="Times New Roman"/>
        </w:rPr>
        <w:t>ОЖ/1/1, ОЖ/1/2, ОЖ/1/3, ОЖ/1/4, ОЖ/1/5, ОЖ/1/9, ОЖ/1/10, ОЖ/1/11, ОЖ/1/12, ОЖ/1/14, ОЖ/1/15,  ОЖ/1/18, ОЖ</w:t>
      </w:r>
      <w:r w:rsidR="00A57C12" w:rsidRPr="0061782A">
        <w:rPr>
          <w:rFonts w:ascii="Times New Roman" w:hAnsi="Times New Roman" w:cs="Times New Roman"/>
        </w:rPr>
        <w:t>/1/19, ОЖ/1/20, ОЖ/3/7, ОЖ/3/21</w:t>
      </w:r>
      <w:r w:rsidR="00A57C12" w:rsidRPr="0061782A">
        <w:rPr>
          <w:rFonts w:ascii="Times New Roman" w:hAnsi="Times New Roman"/>
        </w:rPr>
        <w:t>, ОЖ/3/23</w:t>
      </w:r>
      <w:r w:rsidR="005014FD" w:rsidRPr="0061782A">
        <w:rPr>
          <w:rFonts w:ascii="Times New Roman" w:hAnsi="Times New Roman"/>
        </w:rPr>
        <w:t>, ОЖ/3/24.</w:t>
      </w:r>
      <w:r w:rsidR="00655CD4" w:rsidRPr="0061782A">
        <w:rPr>
          <w:rFonts w:ascii="Times New Roman" w:hAnsi="Times New Roman"/>
        </w:rPr>
        <w:t xml:space="preserve"> </w:t>
      </w:r>
      <w:proofErr w:type="gramEnd"/>
    </w:p>
    <w:p w:rsidR="00D24536" w:rsidRPr="0061782A" w:rsidRDefault="00D24536" w:rsidP="00C42478">
      <w:pPr>
        <w:ind w:firstLine="709"/>
        <w:jc w:val="both"/>
        <w:rPr>
          <w:rFonts w:ascii="Times New Roman" w:hAnsi="Times New Roman"/>
          <w:sz w:val="24"/>
          <w:szCs w:val="24"/>
        </w:rPr>
      </w:pPr>
      <w:r w:rsidRPr="0061782A">
        <w:rPr>
          <w:rFonts w:ascii="Times New Roman" w:hAnsi="Times New Roman"/>
          <w:sz w:val="24"/>
          <w:szCs w:val="24"/>
        </w:rPr>
        <w:t xml:space="preserve">3.2. Границы </w:t>
      </w:r>
      <w:proofErr w:type="spellStart"/>
      <w:r w:rsidRPr="0061782A">
        <w:rPr>
          <w:rFonts w:ascii="Times New Roman" w:hAnsi="Times New Roman"/>
          <w:sz w:val="24"/>
          <w:szCs w:val="24"/>
        </w:rPr>
        <w:t>п</w:t>
      </w:r>
      <w:r w:rsidR="005320BF" w:rsidRPr="0061782A">
        <w:rPr>
          <w:rFonts w:ascii="Times New Roman" w:hAnsi="Times New Roman"/>
          <w:sz w:val="24"/>
          <w:szCs w:val="24"/>
        </w:rPr>
        <w:t>одзон</w:t>
      </w:r>
      <w:r w:rsidRPr="0061782A">
        <w:rPr>
          <w:rFonts w:ascii="Times New Roman" w:hAnsi="Times New Roman"/>
          <w:sz w:val="24"/>
          <w:szCs w:val="24"/>
        </w:rPr>
        <w:t>ы</w:t>
      </w:r>
      <w:proofErr w:type="spellEnd"/>
      <w:r w:rsidR="005320BF" w:rsidRPr="0061782A">
        <w:rPr>
          <w:rFonts w:ascii="Times New Roman" w:hAnsi="Times New Roman"/>
          <w:sz w:val="24"/>
          <w:szCs w:val="24"/>
        </w:rPr>
        <w:t xml:space="preserve"> «Б» </w:t>
      </w:r>
      <w:r w:rsidRPr="0061782A">
        <w:rPr>
          <w:rFonts w:ascii="Times New Roman" w:hAnsi="Times New Roman"/>
          <w:sz w:val="24"/>
          <w:szCs w:val="24"/>
        </w:rPr>
        <w:t>совпадают с границами территориальных зон:</w:t>
      </w:r>
      <w:r w:rsidR="00C42478" w:rsidRPr="0061782A">
        <w:rPr>
          <w:rFonts w:ascii="Times New Roman" w:hAnsi="Times New Roman"/>
          <w:sz w:val="24"/>
          <w:szCs w:val="24"/>
        </w:rPr>
        <w:t xml:space="preserve"> ОЖ/1/16, ОЖ/2/13, ОЖ/2/14, ОЖ/3/6, ОЖ/3/9.</w:t>
      </w:r>
    </w:p>
    <w:p w:rsidR="00D24536" w:rsidRPr="0061782A" w:rsidRDefault="00D24536" w:rsidP="00C46672">
      <w:pPr>
        <w:pStyle w:val="af5"/>
        <w:spacing w:before="0"/>
        <w:ind w:firstLine="709"/>
        <w:rPr>
          <w:rFonts w:ascii="Times New Roman" w:hAnsi="Times New Roman" w:cs="Times New Roman"/>
        </w:rPr>
      </w:pPr>
      <w:r w:rsidRPr="0061782A">
        <w:rPr>
          <w:rFonts w:ascii="Times New Roman" w:hAnsi="Times New Roman" w:cs="Times New Roman"/>
        </w:rPr>
        <w:lastRenderedPageBreak/>
        <w:t>3.3. </w:t>
      </w:r>
      <w:proofErr w:type="gramStart"/>
      <w:r w:rsidRPr="0061782A">
        <w:rPr>
          <w:rFonts w:ascii="Times New Roman" w:hAnsi="Times New Roman" w:cs="Times New Roman"/>
        </w:rPr>
        <w:t xml:space="preserve">Границы </w:t>
      </w:r>
      <w:proofErr w:type="spellStart"/>
      <w:r w:rsidRPr="0061782A">
        <w:rPr>
          <w:rFonts w:ascii="Times New Roman" w:hAnsi="Times New Roman" w:cs="Times New Roman"/>
        </w:rPr>
        <w:t>подзоны</w:t>
      </w:r>
      <w:proofErr w:type="spellEnd"/>
      <w:r w:rsidRPr="0061782A">
        <w:rPr>
          <w:rFonts w:ascii="Times New Roman" w:hAnsi="Times New Roman" w:cs="Times New Roman"/>
        </w:rPr>
        <w:t xml:space="preserve"> «В» </w:t>
      </w:r>
      <w:r w:rsidR="0077130D" w:rsidRPr="0061782A">
        <w:rPr>
          <w:rFonts w:ascii="Times New Roman" w:hAnsi="Times New Roman" w:cs="Times New Roman"/>
        </w:rPr>
        <w:t>совпадают со всеми остальными границами территориальных зон, кроме указанных в частях 3.1-3.2 настоящей статьи.</w:t>
      </w:r>
      <w:proofErr w:type="gramEnd"/>
    </w:p>
    <w:p w:rsidR="005320BF" w:rsidRPr="0061782A" w:rsidRDefault="00D24536"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5320BF" w:rsidRPr="0061782A">
        <w:rPr>
          <w:rFonts w:ascii="Times New Roman" w:hAnsi="Times New Roman" w:cs="Times New Roman"/>
        </w:rPr>
        <w:t xml:space="preserve">Для </w:t>
      </w:r>
      <w:proofErr w:type="gramStart"/>
      <w:r w:rsidR="005320BF" w:rsidRPr="0061782A">
        <w:rPr>
          <w:rFonts w:ascii="Times New Roman" w:hAnsi="Times New Roman" w:cs="Times New Roman"/>
        </w:rPr>
        <w:t>указанных</w:t>
      </w:r>
      <w:proofErr w:type="gramEnd"/>
      <w:r w:rsidR="005320BF" w:rsidRPr="0061782A">
        <w:rPr>
          <w:rFonts w:ascii="Times New Roman" w:hAnsi="Times New Roman" w:cs="Times New Roman"/>
        </w:rPr>
        <w:t xml:space="preserve"> </w:t>
      </w:r>
      <w:proofErr w:type="spellStart"/>
      <w:r w:rsidR="005320BF" w:rsidRPr="0061782A">
        <w:rPr>
          <w:rFonts w:ascii="Times New Roman" w:hAnsi="Times New Roman" w:cs="Times New Roman"/>
        </w:rPr>
        <w:t>подзон</w:t>
      </w:r>
      <w:proofErr w:type="spellEnd"/>
      <w:r w:rsidR="005320BF" w:rsidRPr="0061782A">
        <w:rPr>
          <w:rFonts w:ascii="Times New Roman" w:hAnsi="Times New Roman" w:cs="Times New Roman"/>
        </w:rPr>
        <w:t xml:space="preserve"> установлены следующие </w:t>
      </w:r>
      <w:r w:rsidR="008F6A00" w:rsidRPr="0061782A">
        <w:rPr>
          <w:rFonts w:ascii="Times New Roman" w:hAnsi="Times New Roman" w:cs="Times New Roman"/>
        </w:rPr>
        <w:t xml:space="preserve">предельные </w:t>
      </w:r>
      <w:r w:rsidR="005320BF" w:rsidRPr="0061782A">
        <w:rPr>
          <w:rFonts w:ascii="Times New Roman" w:hAnsi="Times New Roman" w:cs="Times New Roman"/>
        </w:rPr>
        <w:t>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20"/>
        <w:gridCol w:w="2597"/>
        <w:gridCol w:w="13"/>
        <w:gridCol w:w="2616"/>
        <w:gridCol w:w="2624"/>
      </w:tblGrid>
      <w:tr w:rsidR="00C2177A" w:rsidRPr="0061782A" w:rsidTr="002E57D8">
        <w:tc>
          <w:tcPr>
            <w:tcW w:w="898" w:type="pct"/>
            <w:vAlign w:val="center"/>
          </w:tcPr>
          <w:p w:rsidR="00C2177A" w:rsidRPr="0061782A" w:rsidRDefault="00C2177A" w:rsidP="00C46672">
            <w:pPr>
              <w:jc w:val="left"/>
              <w:rPr>
                <w:rFonts w:ascii="Times New Roman" w:eastAsia="Calibri" w:hAnsi="Times New Roman"/>
                <w:b/>
                <w:sz w:val="20"/>
              </w:rPr>
            </w:pPr>
          </w:p>
        </w:tc>
        <w:tc>
          <w:tcPr>
            <w:tcW w:w="1364" w:type="pct"/>
            <w:gridSpan w:val="2"/>
            <w:vAlign w:val="center"/>
          </w:tcPr>
          <w:p w:rsidR="00C2177A" w:rsidRPr="0061782A" w:rsidRDefault="00C2177A" w:rsidP="00C46672">
            <w:pPr>
              <w:jc w:val="left"/>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«А»</w:t>
            </w:r>
          </w:p>
        </w:tc>
        <w:tc>
          <w:tcPr>
            <w:tcW w:w="1367" w:type="pct"/>
            <w:vAlign w:val="center"/>
          </w:tcPr>
          <w:p w:rsidR="00C2177A" w:rsidRPr="0061782A" w:rsidRDefault="00C2177A" w:rsidP="00C46672">
            <w:pPr>
              <w:jc w:val="left"/>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«Б»</w:t>
            </w:r>
          </w:p>
        </w:tc>
        <w:tc>
          <w:tcPr>
            <w:tcW w:w="1371" w:type="pct"/>
          </w:tcPr>
          <w:p w:rsidR="00C2177A" w:rsidRPr="0061782A" w:rsidRDefault="00C2177A" w:rsidP="00C46672">
            <w:pPr>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«В»</w:t>
            </w:r>
          </w:p>
        </w:tc>
      </w:tr>
      <w:tr w:rsidR="00C2177A" w:rsidRPr="0061782A" w:rsidTr="00C2177A">
        <w:tc>
          <w:tcPr>
            <w:tcW w:w="5000" w:type="pct"/>
            <w:gridSpan w:val="5"/>
            <w:vAlign w:val="center"/>
          </w:tcPr>
          <w:p w:rsidR="00C2177A" w:rsidRPr="0061782A" w:rsidRDefault="00C2177A" w:rsidP="00C46672">
            <w:pPr>
              <w:jc w:val="left"/>
              <w:rPr>
                <w:rFonts w:ascii="Times New Roman" w:eastAsia="Calibri" w:hAnsi="Times New Roman"/>
                <w:b/>
                <w:sz w:val="20"/>
              </w:rPr>
            </w:pPr>
            <w:r w:rsidRPr="0061782A">
              <w:rPr>
                <w:rFonts w:ascii="Times New Roman" w:eastAsia="Calibri" w:hAnsi="Times New Roman"/>
                <w:b/>
                <w:sz w:val="20"/>
              </w:rPr>
              <w:t>Площадь земельного участка</w:t>
            </w:r>
          </w:p>
        </w:tc>
      </w:tr>
      <w:tr w:rsidR="00C2177A" w:rsidRPr="0061782A" w:rsidTr="002E57D8">
        <w:trPr>
          <w:trHeight w:val="78"/>
        </w:trPr>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w:t>
            </w:r>
            <w:r w:rsidR="002E57D8" w:rsidRPr="0061782A">
              <w:rPr>
                <w:rFonts w:ascii="Times New Roman" w:eastAsia="Calibri" w:hAnsi="Times New Roman"/>
                <w:sz w:val="20"/>
              </w:rPr>
              <w:t>ного строительства") - 1000 кв</w:t>
            </w:r>
            <w:proofErr w:type="gramStart"/>
            <w:r w:rsidR="002E57D8" w:rsidRPr="0061782A">
              <w:rPr>
                <w:rFonts w:ascii="Times New Roman" w:eastAsia="Calibri" w:hAnsi="Times New Roman"/>
                <w:sz w:val="20"/>
              </w:rPr>
              <w:t>.</w:t>
            </w:r>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C2177A" w:rsidRPr="0061782A" w:rsidTr="002E57D8">
        <w:trPr>
          <w:trHeight w:val="23"/>
        </w:trPr>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- 300 кв</w:t>
            </w:r>
            <w:proofErr w:type="gramStart"/>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D36D92" w:rsidRPr="0061782A" w:rsidRDefault="00D36D92" w:rsidP="00D36D9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 xml:space="preserve">2.1.1 ("Малоэтажная многоквартирная жилая застройка") -  </w:t>
            </w:r>
            <w:r w:rsidRPr="0061782A">
              <w:rPr>
                <w:rFonts w:ascii="Times New Roman" w:eastAsia="Calibri" w:hAnsi="Times New Roman"/>
                <w:sz w:val="20"/>
              </w:rPr>
              <w:t>1000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D36D92" w:rsidRPr="0061782A" w:rsidRDefault="00D36D92" w:rsidP="00D36D9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 -  </w:t>
            </w:r>
            <w:r w:rsidRPr="0061782A">
              <w:rPr>
                <w:rFonts w:ascii="Times New Roman" w:eastAsia="Calibri" w:hAnsi="Times New Roman"/>
                <w:sz w:val="20"/>
              </w:rPr>
              <w:t>1500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D36D92" w:rsidRPr="0061782A" w:rsidRDefault="00D36D92" w:rsidP="00C46672">
            <w:pPr>
              <w:jc w:val="left"/>
              <w:rPr>
                <w:rFonts w:ascii="Times New Roman" w:eastAsia="Calibri" w:hAnsi="Times New Roman"/>
                <w:sz w:val="20"/>
              </w:rPr>
            </w:pPr>
            <w:r w:rsidRPr="0061782A">
              <w:rPr>
                <w:rFonts w:ascii="Times New Roman" w:eastAsia="Calibri" w:hAnsi="Times New Roman"/>
                <w:sz w:val="20"/>
              </w:rPr>
              <w:t xml:space="preserve">для вида разрешенного использования с кодом </w:t>
            </w:r>
            <w:r w:rsidRPr="0061782A">
              <w:rPr>
                <w:rFonts w:ascii="Times New Roman" w:hAnsi="Times New Roman"/>
                <w:sz w:val="20"/>
              </w:rPr>
              <w:t xml:space="preserve">2.6 ("Многоэтажная жилая застройка (высотная застройка)) - </w:t>
            </w:r>
            <w:r w:rsidRPr="0061782A">
              <w:rPr>
                <w:rFonts w:ascii="Times New Roman" w:eastAsia="Calibri" w:hAnsi="Times New Roman"/>
                <w:sz w:val="20"/>
              </w:rPr>
              <w:t>2000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 xml:space="preserve"> при максимальной этажности до 12 этажей, 3000 кв.м при максимальной этажности свыше 12 этажей;</w:t>
            </w:r>
          </w:p>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C2177A" w:rsidRPr="0061782A" w:rsidTr="00C2177A">
        <w:trPr>
          <w:trHeight w:val="23"/>
        </w:trPr>
        <w:tc>
          <w:tcPr>
            <w:tcW w:w="5000" w:type="pct"/>
            <w:gridSpan w:val="5"/>
            <w:vAlign w:val="center"/>
          </w:tcPr>
          <w:p w:rsidR="00C2177A" w:rsidRPr="0061782A" w:rsidRDefault="00C2177A" w:rsidP="00C46672">
            <w:pPr>
              <w:jc w:val="left"/>
              <w:rPr>
                <w:rFonts w:ascii="Times New Roman" w:eastAsia="Calibri" w:hAnsi="Times New Roman"/>
                <w:b/>
                <w:sz w:val="20"/>
              </w:rPr>
            </w:pPr>
            <w:r w:rsidRPr="0061782A">
              <w:rPr>
                <w:rFonts w:ascii="Times New Roman" w:eastAsia="Calibri" w:hAnsi="Times New Roman"/>
                <w:b/>
                <w:sz w:val="20"/>
              </w:rPr>
              <w:t>Минимальные отступы от границ земельных участков</w:t>
            </w:r>
          </w:p>
        </w:tc>
      </w:tr>
      <w:tr w:rsidR="00C2177A" w:rsidRPr="0061782A" w:rsidTr="002E57D8">
        <w:trPr>
          <w:trHeight w:val="23"/>
        </w:trPr>
        <w:tc>
          <w:tcPr>
            <w:tcW w:w="898" w:type="pct"/>
            <w:vAlign w:val="center"/>
          </w:tcPr>
          <w:p w:rsidR="00C2177A" w:rsidRPr="0061782A" w:rsidRDefault="00C2177A" w:rsidP="00C46672">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C2177A" w:rsidRPr="0061782A" w:rsidTr="002E57D8">
        <w:trPr>
          <w:trHeight w:val="23"/>
        </w:trPr>
        <w:tc>
          <w:tcPr>
            <w:tcW w:w="898" w:type="pct"/>
            <w:vAlign w:val="center"/>
          </w:tcPr>
          <w:p w:rsidR="00C2177A" w:rsidRPr="0061782A" w:rsidRDefault="00C2177A" w:rsidP="00C46672">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4102" w:type="pct"/>
            <w:gridSpan w:val="4"/>
            <w:vAlign w:val="center"/>
          </w:tcPr>
          <w:p w:rsidR="00C2177A" w:rsidRPr="0061782A" w:rsidRDefault="00C2177A" w:rsidP="00C46672">
            <w:pPr>
              <w:jc w:val="left"/>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61782A">
              <w:rPr>
                <w:rFonts w:ascii="Times New Roman" w:hAnsi="Times New Roman"/>
                <w:sz w:val="20"/>
              </w:rPr>
              <w:t>*</w:t>
            </w:r>
          </w:p>
        </w:tc>
      </w:tr>
      <w:tr w:rsidR="00C2177A" w:rsidRPr="0061782A" w:rsidTr="00C2177A">
        <w:trPr>
          <w:trHeight w:val="23"/>
        </w:trPr>
        <w:tc>
          <w:tcPr>
            <w:tcW w:w="5000" w:type="pct"/>
            <w:gridSpan w:val="5"/>
            <w:vAlign w:val="center"/>
          </w:tcPr>
          <w:p w:rsidR="00C2177A" w:rsidRPr="0061782A" w:rsidRDefault="00C2177A" w:rsidP="00C46672">
            <w:pPr>
              <w:jc w:val="left"/>
              <w:rPr>
                <w:rFonts w:ascii="Times New Roman" w:eastAsia="Calibri" w:hAnsi="Times New Roman"/>
                <w:b/>
                <w:sz w:val="20"/>
              </w:rPr>
            </w:pPr>
            <w:r w:rsidRPr="0061782A">
              <w:rPr>
                <w:rFonts w:ascii="Times New Roman" w:eastAsia="Calibri" w:hAnsi="Times New Roman"/>
                <w:b/>
                <w:sz w:val="20"/>
              </w:rPr>
              <w:t>Количество надземных этажей</w:t>
            </w:r>
          </w:p>
        </w:tc>
      </w:tr>
      <w:tr w:rsidR="00C2177A" w:rsidRPr="0061782A" w:rsidTr="002E57D8">
        <w:trPr>
          <w:trHeight w:val="30"/>
        </w:trPr>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1357" w:type="pct"/>
            <w:vAlign w:val="center"/>
          </w:tcPr>
          <w:p w:rsidR="00C2177A" w:rsidRPr="0061782A" w:rsidRDefault="006D63C6" w:rsidP="00332C55">
            <w:pPr>
              <w:jc w:val="left"/>
              <w:rPr>
                <w:rFonts w:ascii="Times New Roman" w:eastAsia="Calibri" w:hAnsi="Times New Roman"/>
                <w:sz w:val="20"/>
              </w:rPr>
            </w:pPr>
            <w:r w:rsidRPr="0061782A">
              <w:rPr>
                <w:rFonts w:ascii="Times New Roman" w:eastAsia="Calibri" w:hAnsi="Times New Roman"/>
                <w:sz w:val="20"/>
              </w:rPr>
              <w:t>4*** для любых зданий и сооружений</w:t>
            </w:r>
          </w:p>
        </w:tc>
        <w:tc>
          <w:tcPr>
            <w:tcW w:w="1374" w:type="pct"/>
            <w:gridSpan w:val="2"/>
            <w:vAlign w:val="center"/>
          </w:tcPr>
          <w:p w:rsidR="00C2177A" w:rsidRPr="0061782A" w:rsidRDefault="002A11E3" w:rsidP="00332C55">
            <w:pPr>
              <w:jc w:val="left"/>
              <w:rPr>
                <w:rFonts w:ascii="Times New Roman" w:eastAsia="Calibri" w:hAnsi="Times New Roman"/>
                <w:sz w:val="20"/>
              </w:rPr>
            </w:pPr>
            <w:r w:rsidRPr="0061782A">
              <w:rPr>
                <w:rFonts w:ascii="Times New Roman" w:eastAsia="Calibri" w:hAnsi="Times New Roman"/>
                <w:sz w:val="20"/>
              </w:rPr>
              <w:t>6*</w:t>
            </w:r>
            <w:r w:rsidR="002E57D8" w:rsidRPr="0061782A">
              <w:rPr>
                <w:rFonts w:ascii="Times New Roman" w:eastAsia="Calibri" w:hAnsi="Times New Roman"/>
                <w:sz w:val="20"/>
              </w:rPr>
              <w:t>*</w:t>
            </w:r>
            <w:r w:rsidRPr="0061782A">
              <w:rPr>
                <w:rFonts w:ascii="Times New Roman" w:eastAsia="Calibri" w:hAnsi="Times New Roman"/>
                <w:sz w:val="20"/>
              </w:rPr>
              <w:t>*</w:t>
            </w:r>
            <w:r w:rsidR="00C2177A" w:rsidRPr="0061782A">
              <w:rPr>
                <w:rFonts w:ascii="Times New Roman" w:eastAsia="Calibri" w:hAnsi="Times New Roman"/>
                <w:sz w:val="20"/>
              </w:rPr>
              <w:t xml:space="preserve"> для любых зданий и сооружений</w:t>
            </w:r>
          </w:p>
        </w:tc>
        <w:tc>
          <w:tcPr>
            <w:tcW w:w="1371" w:type="pct"/>
            <w:vAlign w:val="center"/>
          </w:tcPr>
          <w:p w:rsidR="00C2177A" w:rsidRPr="0061782A" w:rsidRDefault="006D63C6" w:rsidP="00332C55">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C2177A" w:rsidRPr="0061782A" w:rsidTr="002E57D8">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C2177A" w:rsidRPr="0061782A" w:rsidTr="00C2177A">
        <w:tc>
          <w:tcPr>
            <w:tcW w:w="5000" w:type="pct"/>
            <w:gridSpan w:val="5"/>
            <w:vAlign w:val="center"/>
          </w:tcPr>
          <w:p w:rsidR="00C2177A" w:rsidRPr="0061782A" w:rsidRDefault="00C2177A" w:rsidP="00C46672">
            <w:pPr>
              <w:jc w:val="left"/>
              <w:rPr>
                <w:rFonts w:ascii="Times New Roman" w:eastAsia="Calibri" w:hAnsi="Times New Roman"/>
                <w:b/>
                <w:sz w:val="20"/>
              </w:rPr>
            </w:pPr>
            <w:r w:rsidRPr="0061782A">
              <w:rPr>
                <w:rFonts w:ascii="Times New Roman" w:eastAsia="Calibri" w:hAnsi="Times New Roman"/>
                <w:b/>
                <w:sz w:val="20"/>
              </w:rPr>
              <w:t>Высота зданий, сооружений:</w:t>
            </w:r>
          </w:p>
        </w:tc>
      </w:tr>
      <w:tr w:rsidR="00C2177A" w:rsidRPr="0061782A" w:rsidTr="002E57D8">
        <w:tc>
          <w:tcPr>
            <w:tcW w:w="898" w:type="pct"/>
            <w:vAlign w:val="center"/>
          </w:tcPr>
          <w:p w:rsidR="00C2177A" w:rsidRPr="0061782A" w:rsidRDefault="00C2177A"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1357" w:type="pct"/>
            <w:vAlign w:val="center"/>
          </w:tcPr>
          <w:p w:rsidR="00C2177A" w:rsidRPr="0061782A" w:rsidRDefault="0039070B" w:rsidP="00332C55">
            <w:pPr>
              <w:jc w:val="left"/>
              <w:rPr>
                <w:rFonts w:ascii="Times New Roman" w:eastAsia="Calibri" w:hAnsi="Times New Roman"/>
                <w:sz w:val="20"/>
              </w:rPr>
            </w:pPr>
            <w:r w:rsidRPr="0061782A">
              <w:rPr>
                <w:rFonts w:ascii="Times New Roman" w:eastAsia="Calibri" w:hAnsi="Times New Roman"/>
                <w:sz w:val="20"/>
              </w:rPr>
              <w:t>13 м*** для зданий и сооружений вдоль красной линии (или линии застройки), 15 м*** для зданий и сооружений в глубине квартала</w:t>
            </w:r>
          </w:p>
        </w:tc>
        <w:tc>
          <w:tcPr>
            <w:tcW w:w="1374" w:type="pct"/>
            <w:gridSpan w:val="2"/>
            <w:vAlign w:val="center"/>
          </w:tcPr>
          <w:p w:rsidR="00C2177A" w:rsidRPr="0061782A" w:rsidRDefault="0039070B" w:rsidP="00332C55">
            <w:pPr>
              <w:jc w:val="left"/>
              <w:rPr>
                <w:rFonts w:ascii="Times New Roman" w:eastAsia="Calibri" w:hAnsi="Times New Roman"/>
                <w:sz w:val="20"/>
              </w:rPr>
            </w:pPr>
            <w:r w:rsidRPr="0061782A">
              <w:rPr>
                <w:rFonts w:ascii="Times New Roman" w:eastAsia="Calibri" w:hAnsi="Times New Roman"/>
                <w:sz w:val="20"/>
              </w:rPr>
              <w:t>18 м*** для зданий и сооружений вдоль красной линии (или линии застройки), 22 м*** для зданий и сооружений в глубине квартала</w:t>
            </w:r>
          </w:p>
        </w:tc>
        <w:tc>
          <w:tcPr>
            <w:tcW w:w="1371" w:type="pct"/>
            <w:vAlign w:val="center"/>
          </w:tcPr>
          <w:p w:rsidR="00C2177A" w:rsidRPr="0061782A" w:rsidRDefault="006D63C6" w:rsidP="00332C55">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C2177A" w:rsidRPr="0061782A" w:rsidTr="002E57D8">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C2177A" w:rsidRPr="0061782A" w:rsidTr="00C217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C2177A" w:rsidRPr="0061782A" w:rsidRDefault="00F20090" w:rsidP="00C46672">
            <w:pPr>
              <w:jc w:val="left"/>
              <w:rPr>
                <w:rFonts w:ascii="Times New Roman" w:eastAsia="Calibri" w:hAnsi="Times New Roman"/>
                <w:b/>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C2177A" w:rsidRPr="0061782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80%</w:t>
            </w:r>
          </w:p>
        </w:tc>
      </w:tr>
      <w:tr w:rsidR="00C2177A" w:rsidRPr="0061782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30%</w:t>
            </w:r>
          </w:p>
        </w:tc>
      </w:tr>
      <w:tr w:rsidR="00C2177A" w:rsidRPr="0061782A" w:rsidTr="00C217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C2177A" w:rsidRPr="0061782A" w:rsidRDefault="00C2177A" w:rsidP="00C46672">
            <w:pPr>
              <w:jc w:val="left"/>
              <w:rPr>
                <w:rFonts w:ascii="Times New Roman" w:eastAsia="Calibri" w:hAnsi="Times New Roman"/>
                <w:b/>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2C6B62" w:rsidRPr="0061782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2C6B62" w:rsidRPr="0061782A" w:rsidRDefault="002C6B62"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02" w:type="pct"/>
            <w:gridSpan w:val="4"/>
            <w:vAlign w:val="center"/>
          </w:tcPr>
          <w:p w:rsidR="002C6B62" w:rsidRPr="0061782A" w:rsidRDefault="002C6B62"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кодом 2.2.1 ("</w:t>
            </w:r>
            <w:r w:rsidRPr="0061782A">
              <w:rPr>
                <w:rFonts w:ascii="Times New Roman" w:hAnsi="Times New Roman"/>
                <w:sz w:val="20"/>
              </w:rPr>
              <w:t xml:space="preserve">Малоэтажная многоквартирная жилая застройка </w:t>
            </w:r>
            <w:r w:rsidRPr="0061782A">
              <w:rPr>
                <w:rFonts w:ascii="Times New Roman" w:eastAsia="Calibri" w:hAnsi="Times New Roman"/>
                <w:sz w:val="20"/>
              </w:rPr>
              <w:t>"),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w:t>
            </w:r>
            <w:r w:rsidRPr="0061782A">
              <w:rPr>
                <w:rFonts w:ascii="Times New Roman" w:eastAsia="Calibri" w:hAnsi="Times New Roman"/>
                <w:sz w:val="20"/>
              </w:rPr>
              <w:t>) и с кодом 2.6 ("</w:t>
            </w:r>
            <w:r w:rsidRPr="0061782A">
              <w:rPr>
                <w:rFonts w:ascii="Times New Roman" w:hAnsi="Times New Roman"/>
                <w:sz w:val="20"/>
              </w:rPr>
              <w:t>Многоэтажная жилая застройка (высотная застройка))"</w:t>
            </w:r>
            <w:r w:rsidRPr="0061782A">
              <w:rPr>
                <w:rFonts w:ascii="Times New Roman" w:eastAsia="Calibri" w:hAnsi="Times New Roman"/>
                <w:sz w:val="20"/>
              </w:rPr>
              <w:t xml:space="preserve"> - определяется проектной документацией при условии обеспечения нормируемой инсоляц</w:t>
            </w:r>
            <w:proofErr w:type="gramStart"/>
            <w:r w:rsidRPr="0061782A">
              <w:rPr>
                <w:rFonts w:ascii="Times New Roman" w:eastAsia="Calibri" w:hAnsi="Times New Roman"/>
                <w:sz w:val="20"/>
              </w:rPr>
              <w:t>ии и аэ</w:t>
            </w:r>
            <w:proofErr w:type="gramEnd"/>
            <w:r w:rsidRPr="0061782A">
              <w:rPr>
                <w:rFonts w:ascii="Times New Roman" w:eastAsia="Calibri" w:hAnsi="Times New Roman"/>
                <w:sz w:val="20"/>
              </w:rPr>
              <w:t>рации;</w:t>
            </w:r>
          </w:p>
          <w:p w:rsidR="002C6B62" w:rsidRPr="0061782A" w:rsidRDefault="002C6B62" w:rsidP="00C46672">
            <w:pPr>
              <w:jc w:val="left"/>
              <w:rPr>
                <w:rFonts w:ascii="Times New Roman" w:eastAsia="Calibri" w:hAnsi="Times New Roman"/>
                <w:sz w:val="20"/>
              </w:rPr>
            </w:pPr>
            <w:r w:rsidRPr="0061782A">
              <w:rPr>
                <w:rFonts w:ascii="Times New Roman" w:eastAsia="Calibri" w:hAnsi="Times New Roman"/>
                <w:sz w:val="20"/>
              </w:rPr>
              <w:t xml:space="preserve">для остальных видов разрешенного использования - </w:t>
            </w:r>
            <w:r w:rsidR="00D813D2" w:rsidRPr="0061782A">
              <w:rPr>
                <w:rFonts w:ascii="Times New Roman" w:eastAsia="Calibri" w:hAnsi="Times New Roman"/>
                <w:sz w:val="20"/>
              </w:rPr>
              <w:t>60%;</w:t>
            </w:r>
          </w:p>
          <w:p w:rsidR="00D813D2" w:rsidRPr="0061782A" w:rsidRDefault="00D813D2" w:rsidP="00D813D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4.1, 4.3, 4.4, 4.5, 4.6, 4.7, 4.8.1, 5.1.2 - 80%;</w:t>
            </w:r>
          </w:p>
          <w:p w:rsidR="00D813D2" w:rsidRPr="0061782A" w:rsidRDefault="00D813D2" w:rsidP="00D813D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C2177A" w:rsidRPr="0061782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02" w:type="pct"/>
            <w:gridSpan w:val="4"/>
            <w:vAlign w:val="center"/>
          </w:tcPr>
          <w:p w:rsidR="00D813D2" w:rsidRPr="0061782A" w:rsidRDefault="00D813D2" w:rsidP="00D813D2">
            <w:pPr>
              <w:jc w:val="left"/>
              <w:rPr>
                <w:rFonts w:ascii="Times New Roman" w:eastAsia="Calibri" w:hAnsi="Times New Roman"/>
                <w:sz w:val="20"/>
              </w:rPr>
            </w:pPr>
            <w:r w:rsidRPr="0061782A">
              <w:rPr>
                <w:rFonts w:ascii="Times New Roman" w:eastAsia="Calibri" w:hAnsi="Times New Roman"/>
                <w:sz w:val="20"/>
              </w:rPr>
              <w:t xml:space="preserve">для видов разрешенного использования с кодами 2.2.1, 2.5, 2.6, </w:t>
            </w:r>
            <w:r w:rsidR="000C7064" w:rsidRPr="0061782A">
              <w:rPr>
                <w:rFonts w:ascii="Times New Roman" w:eastAsia="Calibri" w:hAnsi="Times New Roman"/>
                <w:sz w:val="20"/>
              </w:rPr>
              <w:t xml:space="preserve">3.2.3, 3.3, 3.6.1, 4.1, 4.3, 4.4, 4.5, 4.6, 4.7, 4.8.1, 5.1.2 </w:t>
            </w:r>
            <w:r w:rsidRPr="0061782A">
              <w:rPr>
                <w:rFonts w:ascii="Times New Roman" w:eastAsia="Calibri" w:hAnsi="Times New Roman"/>
                <w:sz w:val="20"/>
              </w:rPr>
              <w:t>- 30%;</w:t>
            </w:r>
          </w:p>
          <w:p w:rsidR="00C2177A" w:rsidRPr="0061782A" w:rsidRDefault="00D813D2" w:rsidP="00D813D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C2177A" w:rsidRPr="0061782A" w:rsidTr="00C2177A">
        <w:tc>
          <w:tcPr>
            <w:tcW w:w="5000" w:type="pct"/>
            <w:gridSpan w:val="5"/>
            <w:vAlign w:val="center"/>
          </w:tcPr>
          <w:p w:rsidR="00C2177A" w:rsidRPr="0061782A" w:rsidRDefault="00C2177A" w:rsidP="00C46672">
            <w:pPr>
              <w:jc w:val="left"/>
              <w:rPr>
                <w:rFonts w:ascii="Times New Roman" w:eastAsia="Calibri" w:hAnsi="Times New Roman"/>
                <w:b/>
                <w:sz w:val="20"/>
              </w:rPr>
            </w:pPr>
            <w:r w:rsidRPr="0061782A">
              <w:rPr>
                <w:rFonts w:ascii="Times New Roman" w:eastAsia="Calibri" w:hAnsi="Times New Roman"/>
                <w:b/>
                <w:sz w:val="20"/>
              </w:rPr>
              <w:t>Иные показатели:</w:t>
            </w:r>
          </w:p>
        </w:tc>
      </w:tr>
      <w:tr w:rsidR="00C2177A" w:rsidRPr="0061782A" w:rsidTr="002E57D8">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устройство ограждений земельных участков</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C2177A" w:rsidRPr="0061782A" w:rsidTr="002E57D8">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lastRenderedPageBreak/>
              <w:t>максимальная высота ограждений земельных участков</w:t>
            </w:r>
          </w:p>
        </w:tc>
        <w:tc>
          <w:tcPr>
            <w:tcW w:w="4102" w:type="pct"/>
            <w:gridSpan w:val="4"/>
            <w:vAlign w:val="center"/>
          </w:tcPr>
          <w:p w:rsidR="00C2177A" w:rsidRPr="0061782A" w:rsidRDefault="00C2177A"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 xml:space="preserve">1,8 м </w:t>
              </w:r>
            </w:smartTag>
            <w:r w:rsidRPr="0061782A">
              <w:rPr>
                <w:rFonts w:ascii="Times New Roman" w:eastAsia="Calibri" w:hAnsi="Times New Roman"/>
                <w:sz w:val="20"/>
              </w:rPr>
              <w:t xml:space="preserve">(при условии соблюдения </w:t>
            </w:r>
            <w:proofErr w:type="spellStart"/>
            <w:r w:rsidRPr="0061782A">
              <w:rPr>
                <w:rFonts w:ascii="Times New Roman" w:eastAsia="Calibri" w:hAnsi="Times New Roman"/>
                <w:sz w:val="20"/>
              </w:rPr>
              <w:t>просматриваемости</w:t>
            </w:r>
            <w:proofErr w:type="spellEnd"/>
            <w:r w:rsidRPr="0061782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61782A">
                <w:rPr>
                  <w:rFonts w:ascii="Times New Roman" w:eastAsia="Calibri" w:hAnsi="Times New Roman"/>
                  <w:sz w:val="20"/>
                </w:rPr>
                <w:t>0,5 м</w:t>
              </w:r>
            </w:smartTag>
            <w:r w:rsidRPr="0061782A">
              <w:rPr>
                <w:rFonts w:ascii="Times New Roman" w:eastAsia="Calibri" w:hAnsi="Times New Roman"/>
                <w:sz w:val="20"/>
              </w:rPr>
              <w:t>.)</w:t>
            </w:r>
          </w:p>
        </w:tc>
      </w:tr>
      <w:tr w:rsidR="00C2177A" w:rsidRPr="0061782A" w:rsidTr="002E57D8">
        <w:tc>
          <w:tcPr>
            <w:tcW w:w="898" w:type="pct"/>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протяженность здания по фасаду</w:t>
            </w:r>
          </w:p>
        </w:tc>
        <w:tc>
          <w:tcPr>
            <w:tcW w:w="4102" w:type="pct"/>
            <w:gridSpan w:val="4"/>
            <w:vAlign w:val="center"/>
          </w:tcPr>
          <w:p w:rsidR="00C2177A" w:rsidRPr="0061782A" w:rsidRDefault="00C2177A"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bl>
    <w:p w:rsidR="002E57D8" w:rsidRPr="0061782A" w:rsidRDefault="002E57D8"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765B27" w:rsidRPr="0061782A" w:rsidRDefault="002E57D8" w:rsidP="00C46672">
      <w:pPr>
        <w:pStyle w:val="ConsPlusNormal"/>
        <w:jc w:val="both"/>
        <w:rPr>
          <w:rFonts w:ascii="Times New Roman" w:hAnsi="Times New Roman" w:cs="Times New Roman"/>
        </w:rPr>
      </w:pPr>
      <w:r w:rsidRPr="0061782A">
        <w:rPr>
          <w:rFonts w:ascii="Times New Roman" w:hAnsi="Times New Roman" w:cs="Times New Roman"/>
        </w:rPr>
        <w:t>*</w:t>
      </w:r>
      <w:r w:rsidR="00765B27" w:rsidRPr="0061782A">
        <w:rPr>
          <w:rFonts w:ascii="Times New Roman" w:hAnsi="Times New Roman" w:cs="Times New Roman"/>
        </w:rPr>
        <w:t xml:space="preserve">* </w:t>
      </w:r>
      <w:r w:rsidR="00765B27" w:rsidRPr="0061782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00765B27" w:rsidRPr="0061782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4533E8" w:rsidRPr="0061782A" w:rsidRDefault="002C6B62" w:rsidP="004533E8">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01333E" w:rsidRPr="0061782A" w:rsidRDefault="0001333E" w:rsidP="004533E8">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ОЖ предельные (минимальные и (или) максимальные) размеры земельных участков, кроме их площади, не подлежат установлению.</w:t>
      </w:r>
    </w:p>
    <w:p w:rsidR="005320BF" w:rsidRPr="0061782A" w:rsidRDefault="008F6A00" w:rsidP="00C46672">
      <w:pPr>
        <w:pStyle w:val="af5"/>
        <w:spacing w:before="0"/>
        <w:ind w:firstLine="709"/>
        <w:rPr>
          <w:rFonts w:ascii="Times New Roman" w:hAnsi="Times New Roman" w:cs="Times New Roman"/>
        </w:rPr>
      </w:pPr>
      <w:r w:rsidRPr="0061782A">
        <w:rPr>
          <w:rFonts w:ascii="Times New Roman" w:hAnsi="Times New Roman" w:cs="Times New Roman"/>
        </w:rPr>
        <w:t>5</w:t>
      </w:r>
      <w:r w:rsidR="00670D69" w:rsidRPr="0061782A">
        <w:rPr>
          <w:rFonts w:ascii="Times New Roman" w:hAnsi="Times New Roman" w:cs="Times New Roman"/>
        </w:rPr>
        <w:t>. </w:t>
      </w:r>
      <w:r w:rsidR="005320BF" w:rsidRPr="0061782A">
        <w:rPr>
          <w:rFonts w:ascii="Times New Roman" w:hAnsi="Times New Roman" w:cs="Times New Roman"/>
        </w:rPr>
        <w:t>Ограничения использования земельных участков и объе</w:t>
      </w:r>
      <w:r w:rsidR="00754467" w:rsidRPr="0061782A">
        <w:rPr>
          <w:rFonts w:ascii="Times New Roman" w:hAnsi="Times New Roman" w:cs="Times New Roman"/>
        </w:rPr>
        <w:t>ктов капитального строительства.</w:t>
      </w:r>
    </w:p>
    <w:p w:rsidR="009E72E7" w:rsidRPr="0061782A" w:rsidRDefault="008F6A00" w:rsidP="00C46672">
      <w:pPr>
        <w:pStyle w:val="af5"/>
        <w:spacing w:before="0"/>
        <w:ind w:firstLine="709"/>
        <w:rPr>
          <w:rFonts w:ascii="Times New Roman" w:hAnsi="Times New Roman" w:cs="Times New Roman"/>
        </w:rPr>
      </w:pPr>
      <w:r w:rsidRPr="0061782A">
        <w:rPr>
          <w:rFonts w:ascii="Times New Roman" w:hAnsi="Times New Roman" w:cs="Times New Roman"/>
        </w:rPr>
        <w:t>5</w:t>
      </w:r>
      <w:r w:rsidR="00754467" w:rsidRPr="0061782A">
        <w:rPr>
          <w:rFonts w:ascii="Times New Roman" w:hAnsi="Times New Roman" w:cs="Times New Roman"/>
        </w:rPr>
        <w:t>.1.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F76A20" w:rsidRPr="0061782A" w:rsidRDefault="008F6A00" w:rsidP="00C46672">
      <w:pPr>
        <w:pStyle w:val="af5"/>
        <w:spacing w:before="0"/>
        <w:ind w:firstLine="709"/>
        <w:rPr>
          <w:rFonts w:ascii="Times New Roman" w:eastAsiaTheme="minorHAnsi" w:hAnsi="Times New Roman" w:cs="Times New Roman"/>
        </w:rPr>
      </w:pPr>
      <w:r w:rsidRPr="0061782A">
        <w:rPr>
          <w:rFonts w:ascii="Times New Roman" w:hAnsi="Times New Roman" w:cs="Times New Roman"/>
        </w:rPr>
        <w:t>5</w:t>
      </w:r>
      <w:r w:rsidR="00F76A20" w:rsidRPr="0061782A">
        <w:rPr>
          <w:rFonts w:ascii="Times New Roman" w:hAnsi="Times New Roman" w:cs="Times New Roman"/>
        </w:rPr>
        <w:t>.2. </w:t>
      </w:r>
      <w:proofErr w:type="gramStart"/>
      <w:r w:rsidR="00F76A20" w:rsidRPr="0061782A">
        <w:rPr>
          <w:rFonts w:ascii="Times New Roman" w:hAnsi="Times New Roman" w:cs="Times New Roman"/>
        </w:rPr>
        <w:t>Строительство объектов капитального строительства жилого назначения с видами разрешенного использования с кодом 2.6 ("</w:t>
      </w:r>
      <w:proofErr w:type="spellStart"/>
      <w:r w:rsidR="00F76A20" w:rsidRPr="0061782A">
        <w:rPr>
          <w:rFonts w:ascii="Times New Roman" w:hAnsi="Times New Roman" w:cs="Times New Roman"/>
        </w:rPr>
        <w:t>Среднеэтажная</w:t>
      </w:r>
      <w:proofErr w:type="spellEnd"/>
      <w:r w:rsidR="00F76A20" w:rsidRPr="0061782A">
        <w:rPr>
          <w:rFonts w:ascii="Times New Roman" w:hAnsi="Times New Roman" w:cs="Times New Roman"/>
        </w:rPr>
        <w:t xml:space="preserve"> жилая застройка") и (или) с кодом 2.5 ("Многоэтажная жилая застройка (высотная застройка)") 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w:t>
      </w:r>
      <w:proofErr w:type="gramEnd"/>
      <w:r w:rsidR="00F76A20" w:rsidRPr="0061782A">
        <w:rPr>
          <w:rFonts w:ascii="Times New Roman" w:hAnsi="Times New Roman" w:cs="Times New Roman"/>
        </w:rPr>
        <w:t xml:space="preserve"> не менее 0,5 га. В случае</w:t>
      </w:r>
      <w:proofErr w:type="gramStart"/>
      <w:r w:rsidR="00F76A20" w:rsidRPr="0061782A">
        <w:rPr>
          <w:rFonts w:ascii="Times New Roman" w:hAnsi="Times New Roman" w:cs="Times New Roman"/>
        </w:rPr>
        <w:t>,</w:t>
      </w:r>
      <w:proofErr w:type="gramEnd"/>
      <w:r w:rsidR="00F76A20" w:rsidRPr="0061782A">
        <w:rPr>
          <w:rFonts w:ascii="Times New Roman" w:hAnsi="Times New Roman" w:cs="Times New Roman"/>
        </w:rPr>
        <w:t xml:space="preserve">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00F76A20" w:rsidRPr="0061782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eastAsiaTheme="minorHAnsi" w:hAnsi="Times New Roman" w:cs="Times New Roman"/>
        </w:rPr>
        <w:t xml:space="preserve">5.3. </w:t>
      </w:r>
      <w:r w:rsidRPr="0061782A">
        <w:rPr>
          <w:rFonts w:ascii="Times New Roman" w:hAnsi="Times New Roman" w:cs="Times New Roman"/>
        </w:rPr>
        <w:t xml:space="preserve">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AC6327" w:rsidRPr="0061782A" w:rsidRDefault="00AC6327" w:rsidP="00C46672">
      <w:pPr>
        <w:pStyle w:val="af5"/>
        <w:spacing w:before="0"/>
        <w:ind w:firstLine="709"/>
        <w:rPr>
          <w:rFonts w:ascii="Times New Roman" w:hAnsi="Times New Roman" w:cs="Times New Roman"/>
        </w:rPr>
      </w:pPr>
    </w:p>
    <w:p w:rsidR="005320BF" w:rsidRPr="0061782A" w:rsidRDefault="005320BF" w:rsidP="00C46672">
      <w:pPr>
        <w:jc w:val="both"/>
        <w:rPr>
          <w:rFonts w:ascii="Times New Roman" w:hAnsi="Times New Roman"/>
          <w:sz w:val="24"/>
          <w:szCs w:val="24"/>
          <w:lang w:eastAsia="ru-RU"/>
        </w:rPr>
      </w:pPr>
    </w:p>
    <w:p w:rsidR="005320BF" w:rsidRPr="0061782A" w:rsidRDefault="00D40A87" w:rsidP="00C46672">
      <w:pPr>
        <w:ind w:firstLine="709"/>
        <w:jc w:val="both"/>
        <w:rPr>
          <w:rFonts w:ascii="Times New Roman" w:eastAsia="Calibri" w:hAnsi="Times New Roman"/>
          <w:sz w:val="24"/>
          <w:szCs w:val="24"/>
        </w:rPr>
      </w:pPr>
      <w:r w:rsidRPr="0061782A">
        <w:rPr>
          <w:rFonts w:ascii="Times New Roman" w:hAnsi="Times New Roman"/>
          <w:b/>
          <w:sz w:val="24"/>
          <w:szCs w:val="24"/>
          <w:lang w:eastAsia="ru-RU"/>
        </w:rPr>
        <w:t>Статья</w:t>
      </w:r>
      <w:r w:rsidR="005320BF" w:rsidRPr="0061782A">
        <w:rPr>
          <w:rFonts w:ascii="Times New Roman" w:hAnsi="Times New Roman"/>
          <w:b/>
          <w:sz w:val="24"/>
          <w:szCs w:val="24"/>
          <w:lang w:eastAsia="ru-RU"/>
        </w:rPr>
        <w:t xml:space="preserve"> </w:t>
      </w:r>
      <w:r w:rsidR="008F727B" w:rsidRPr="0061782A">
        <w:rPr>
          <w:rFonts w:ascii="Times New Roman" w:eastAsia="Calibri" w:hAnsi="Times New Roman"/>
          <w:b/>
          <w:sz w:val="24"/>
          <w:szCs w:val="24"/>
        </w:rPr>
        <w:t>3</w:t>
      </w:r>
      <w:r w:rsidR="002008A6" w:rsidRPr="0061782A">
        <w:rPr>
          <w:rFonts w:ascii="Times New Roman" w:eastAsia="Calibri" w:hAnsi="Times New Roman"/>
          <w:b/>
          <w:sz w:val="24"/>
          <w:szCs w:val="24"/>
        </w:rPr>
        <w:t>5</w:t>
      </w:r>
      <w:r w:rsidR="005320BF" w:rsidRPr="0061782A">
        <w:rPr>
          <w:rFonts w:ascii="Times New Roman" w:eastAsia="Calibri" w:hAnsi="Times New Roman"/>
          <w:b/>
          <w:sz w:val="24"/>
          <w:szCs w:val="24"/>
        </w:rPr>
        <w:t>.</w:t>
      </w:r>
      <w:r w:rsidR="0007785F" w:rsidRPr="0061782A">
        <w:rPr>
          <w:rFonts w:ascii="Times New Roman" w:eastAsia="Calibri" w:hAnsi="Times New Roman"/>
          <w:sz w:val="24"/>
          <w:szCs w:val="24"/>
        </w:rPr>
        <w:t xml:space="preserve"> </w:t>
      </w:r>
      <w:r w:rsidR="005320BF" w:rsidRPr="0061782A">
        <w:rPr>
          <w:rFonts w:ascii="Times New Roman" w:eastAsia="Calibri" w:hAnsi="Times New Roman"/>
          <w:sz w:val="24"/>
          <w:szCs w:val="24"/>
        </w:rPr>
        <w:t>Градостроительный регламент зоны общественно-деловой</w:t>
      </w:r>
      <w:r w:rsidR="00336ED1" w:rsidRPr="0061782A">
        <w:rPr>
          <w:rFonts w:ascii="Times New Roman" w:eastAsia="Calibri" w:hAnsi="Times New Roman"/>
          <w:sz w:val="24"/>
          <w:szCs w:val="24"/>
        </w:rPr>
        <w:t xml:space="preserve"> и коммерческой</w:t>
      </w:r>
      <w:r w:rsidRPr="0061782A">
        <w:rPr>
          <w:rFonts w:ascii="Times New Roman" w:eastAsia="Calibri" w:hAnsi="Times New Roman"/>
          <w:sz w:val="24"/>
          <w:szCs w:val="24"/>
        </w:rPr>
        <w:t xml:space="preserve"> </w:t>
      </w:r>
      <w:r w:rsidR="005320BF" w:rsidRPr="0061782A">
        <w:rPr>
          <w:rFonts w:ascii="Times New Roman" w:eastAsia="Calibri" w:hAnsi="Times New Roman"/>
          <w:sz w:val="24"/>
          <w:szCs w:val="24"/>
        </w:rPr>
        <w:t>застройки (ОД)</w:t>
      </w:r>
      <w:r w:rsidRPr="0061782A">
        <w:rPr>
          <w:rFonts w:ascii="Times New Roman" w:eastAsia="Calibri" w:hAnsi="Times New Roman"/>
          <w:sz w:val="24"/>
          <w:szCs w:val="24"/>
        </w:rPr>
        <w:t>.</w:t>
      </w:r>
    </w:p>
    <w:p w:rsidR="00AA782B" w:rsidRPr="0061782A" w:rsidRDefault="00AA782B" w:rsidP="00C46672">
      <w:pPr>
        <w:ind w:hanging="1418"/>
        <w:jc w:val="both"/>
        <w:rPr>
          <w:rFonts w:ascii="Times New Roman" w:hAnsi="Times New Roman"/>
          <w:sz w:val="24"/>
          <w:szCs w:val="24"/>
          <w:lang w:eastAsia="ru-RU"/>
        </w:rPr>
      </w:pPr>
    </w:p>
    <w:p w:rsidR="00172C5C" w:rsidRPr="0061782A" w:rsidRDefault="00172C5C"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общественно-делового и коммерческого назначения.</w:t>
      </w:r>
    </w:p>
    <w:p w:rsidR="005320BF" w:rsidRPr="0061782A" w:rsidRDefault="00172C5C" w:rsidP="00C46672">
      <w:pPr>
        <w:pStyle w:val="af5"/>
        <w:spacing w:before="0"/>
        <w:ind w:firstLine="709"/>
        <w:rPr>
          <w:rFonts w:ascii="Times New Roman" w:hAnsi="Times New Roman" w:cs="Times New Roman"/>
        </w:rPr>
      </w:pPr>
      <w:r w:rsidRPr="0061782A">
        <w:rPr>
          <w:rFonts w:ascii="Times New Roman" w:hAnsi="Times New Roman" w:cs="Times New Roman"/>
        </w:rPr>
        <w:t>2. </w:t>
      </w:r>
      <w:r w:rsidR="005320BF" w:rsidRPr="0061782A">
        <w:rPr>
          <w:rFonts w:ascii="Times New Roman" w:hAnsi="Times New Roman" w:cs="Times New Roman"/>
        </w:rPr>
        <w:t>Перечень видов разреш</w:t>
      </w:r>
      <w:r w:rsidR="0047384A" w:rsidRPr="0061782A">
        <w:rPr>
          <w:rFonts w:ascii="Times New Roman" w:hAnsi="Times New Roman" w:cs="Times New Roman"/>
        </w:rPr>
        <w:t>е</w:t>
      </w:r>
      <w:r w:rsidR="005320BF" w:rsidRPr="0061782A">
        <w:rPr>
          <w:rFonts w:ascii="Times New Roman" w:hAnsi="Times New Roman" w:cs="Times New Roman"/>
        </w:rPr>
        <w:t>нного использования</w:t>
      </w:r>
      <w:r w:rsidR="00E2615E" w:rsidRPr="0061782A">
        <w:rPr>
          <w:rFonts w:ascii="Times New Roman" w:hAnsi="Times New Roman" w:cs="Times New Roman"/>
        </w:rPr>
        <w:t xml:space="preserve"> земельных участков и объектов капитального строительства:</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C86477" w:rsidRPr="0061782A" w:rsidTr="00172C5C">
        <w:trPr>
          <w:trHeight w:val="510"/>
        </w:trPr>
        <w:tc>
          <w:tcPr>
            <w:tcW w:w="2723" w:type="pct"/>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основным):</w:t>
            </w:r>
          </w:p>
        </w:tc>
      </w:tr>
      <w:tr w:rsidR="00786FC3" w:rsidRPr="0061782A" w:rsidTr="00C813BE">
        <w:trPr>
          <w:trHeight w:val="510"/>
        </w:trPr>
        <w:tc>
          <w:tcPr>
            <w:tcW w:w="2723" w:type="pct"/>
          </w:tcPr>
          <w:p w:rsidR="00786FC3" w:rsidRPr="0061782A" w:rsidRDefault="00786FC3" w:rsidP="00C813BE">
            <w:pPr>
              <w:jc w:val="left"/>
              <w:rPr>
                <w:rFonts w:ascii="Times New Roman" w:eastAsia="Calibri" w:hAnsi="Times New Roman"/>
                <w:sz w:val="20"/>
              </w:rPr>
            </w:pPr>
            <w:r w:rsidRPr="0061782A">
              <w:rPr>
                <w:rFonts w:ascii="Times New Roman" w:eastAsia="Calibri" w:hAnsi="Times New Roman"/>
                <w:sz w:val="20"/>
              </w:rPr>
              <w:lastRenderedPageBreak/>
              <w:t xml:space="preserve">2.7.1 Хранение автотранспорта </w:t>
            </w:r>
          </w:p>
          <w:p w:rsidR="00786FC3" w:rsidRPr="0061782A" w:rsidRDefault="00786FC3" w:rsidP="00C813BE">
            <w:pPr>
              <w:jc w:val="left"/>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71"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7" w:type="pct"/>
          </w:tcPr>
          <w:p w:rsidR="00786FC3" w:rsidRPr="0061782A" w:rsidRDefault="00786FC3" w:rsidP="00C813BE">
            <w:pPr>
              <w:jc w:val="left"/>
              <w:rPr>
                <w:rFonts w:ascii="Times New Roman" w:eastAsia="Calibri" w:hAnsi="Times New Roman"/>
                <w:sz w:val="20"/>
              </w:rPr>
            </w:pPr>
            <w:r w:rsidRPr="0061782A">
              <w:rPr>
                <w:rFonts w:ascii="Times New Roman" w:eastAsia="Calibri" w:hAnsi="Times New Roman"/>
                <w:sz w:val="20"/>
              </w:rPr>
              <w:t>Размещение зданий и сооружений дорожного сервиса;</w:t>
            </w:r>
          </w:p>
          <w:p w:rsidR="00786FC3" w:rsidRPr="0061782A" w:rsidRDefault="00786FC3" w:rsidP="00C813BE">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786FC3" w:rsidRPr="0061782A" w:rsidRDefault="00786FC3" w:rsidP="00C813BE">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72"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73"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r w:rsidRPr="0061782A">
              <w:rPr>
                <w:rFonts w:ascii="Times New Roman" w:hAnsi="Times New Roman"/>
                <w:sz w:val="20"/>
              </w:rPr>
              <w:t xml:space="preserve"> </w:t>
            </w:r>
          </w:p>
        </w:tc>
      </w:tr>
      <w:tr w:rsidR="00174C5B" w:rsidRPr="0061782A" w:rsidTr="00AF5E78">
        <w:trPr>
          <w:trHeight w:val="20"/>
        </w:trPr>
        <w:tc>
          <w:tcPr>
            <w:tcW w:w="2723" w:type="pct"/>
            <w:shd w:val="clear" w:color="auto" w:fill="auto"/>
          </w:tcPr>
          <w:p w:rsidR="004E64D8" w:rsidRPr="0061782A" w:rsidRDefault="00CE75A0"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3.2.4. Общежития </w:t>
            </w:r>
          </w:p>
          <w:p w:rsidR="00174C5B" w:rsidRPr="0061782A" w:rsidRDefault="00CE75A0"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4" w:history="1">
              <w:r w:rsidRPr="0061782A">
                <w:rPr>
                  <w:rFonts w:ascii="Times New Roman" w:eastAsiaTheme="minorHAnsi" w:hAnsi="Times New Roman"/>
                  <w:sz w:val="20"/>
                </w:rPr>
                <w:t>кодом 4.7</w:t>
              </w:r>
            </w:hyperlink>
            <w:r w:rsidRPr="0061782A">
              <w:rPr>
                <w:rFonts w:ascii="Times New Roman" w:eastAsiaTheme="minorHAnsi" w:hAnsi="Times New Roman"/>
                <w:sz w:val="20"/>
              </w:rPr>
              <w:t>)</w:t>
            </w:r>
          </w:p>
        </w:tc>
        <w:tc>
          <w:tcPr>
            <w:tcW w:w="2277" w:type="pct"/>
            <w:shd w:val="clear" w:color="auto" w:fill="auto"/>
          </w:tcPr>
          <w:p w:rsidR="00CE75A0" w:rsidRPr="0061782A" w:rsidRDefault="00CE75A0"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E75A0" w:rsidRPr="0061782A" w:rsidRDefault="00CE75A0"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174C5B" w:rsidRPr="0061782A" w:rsidRDefault="00CE75A0"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3.3 Бытовое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9F0D4A" w:rsidRPr="0061782A" w:rsidTr="00AF5E78">
        <w:trPr>
          <w:trHeight w:val="20"/>
        </w:trPr>
        <w:tc>
          <w:tcPr>
            <w:tcW w:w="2723" w:type="pct"/>
            <w:shd w:val="clear" w:color="auto" w:fill="auto"/>
          </w:tcPr>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9F0D4A" w:rsidRPr="0061782A" w:rsidRDefault="009F0D4A" w:rsidP="00AA4780">
            <w:pPr>
              <w:jc w:val="left"/>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shd w:val="clear" w:color="auto" w:fill="auto"/>
          </w:tcPr>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спортивные ядра;</w:t>
            </w:r>
          </w:p>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9F0D4A" w:rsidRPr="0061782A" w:rsidRDefault="009F0D4A" w:rsidP="00AA4780">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bCs/>
                <w:iCs/>
                <w:sz w:val="20"/>
              </w:rPr>
            </w:pPr>
            <w:r w:rsidRPr="0061782A">
              <w:rPr>
                <w:rFonts w:ascii="Times New Roman" w:eastAsia="Calibri" w:hAnsi="Times New Roman"/>
                <w:sz w:val="20"/>
              </w:rPr>
              <w:t xml:space="preserve">3.5.2 </w:t>
            </w:r>
            <w:r w:rsidRPr="0061782A">
              <w:rPr>
                <w:rFonts w:ascii="Times New Roman" w:eastAsia="Calibri" w:hAnsi="Times New Roman"/>
                <w:bCs/>
                <w:iCs/>
                <w:sz w:val="20"/>
              </w:rPr>
              <w:t xml:space="preserve">Среднее и высшее профессиональное образование </w:t>
            </w:r>
          </w:p>
          <w:p w:rsidR="00C86477" w:rsidRPr="0061782A" w:rsidRDefault="00C86477" w:rsidP="00C46672">
            <w:pPr>
              <w:jc w:val="left"/>
              <w:rPr>
                <w:rFonts w:ascii="Times New Roman" w:eastAsia="Calibri" w:hAnsi="Times New Roman"/>
                <w:bCs/>
                <w:iCs/>
                <w:sz w:val="20"/>
              </w:rPr>
            </w:pPr>
            <w:proofErr w:type="gramStart"/>
            <w:r w:rsidRPr="0061782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75"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76"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C86477" w:rsidRPr="0061782A" w:rsidTr="00AF5E78">
        <w:trPr>
          <w:trHeight w:val="20"/>
        </w:trPr>
        <w:tc>
          <w:tcPr>
            <w:tcW w:w="2723" w:type="pct"/>
            <w:shd w:val="clear" w:color="auto" w:fill="auto"/>
          </w:tcPr>
          <w:p w:rsidR="004E64D8" w:rsidRPr="0061782A" w:rsidRDefault="00C86477" w:rsidP="004E64D8">
            <w:pPr>
              <w:jc w:val="left"/>
              <w:rPr>
                <w:rFonts w:ascii="Times New Roman" w:eastAsia="Calibri" w:hAnsi="Times New Roman"/>
                <w:sz w:val="20"/>
              </w:rPr>
            </w:pPr>
            <w:r w:rsidRPr="0061782A">
              <w:rPr>
                <w:rFonts w:ascii="Times New Roman" w:eastAsia="Calibri" w:hAnsi="Times New Roman"/>
                <w:sz w:val="20"/>
              </w:rPr>
              <w:t>3.9.2 Проведение научных исследований</w:t>
            </w:r>
          </w:p>
          <w:p w:rsidR="00C86477" w:rsidRPr="0061782A" w:rsidRDefault="004E64D8" w:rsidP="004E64D8">
            <w:pPr>
              <w:jc w:val="left"/>
              <w:rPr>
                <w:rFonts w:ascii="Times New Roman" w:eastAsia="Calibri" w:hAnsi="Times New Roman"/>
                <w:sz w:val="20"/>
              </w:rPr>
            </w:pPr>
            <w:r w:rsidRPr="0061782A">
              <w:rPr>
                <w:rFonts w:ascii="Times New Roman" w:eastAsia="Calibri" w:hAnsi="Times New Roman"/>
                <w:sz w:val="20"/>
              </w:rPr>
              <w:t>(</w:t>
            </w:r>
            <w:r w:rsidR="00C86477" w:rsidRPr="0061782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лаборатории;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AF5E78">
        <w:trPr>
          <w:trHeight w:val="20"/>
        </w:trPr>
        <w:tc>
          <w:tcPr>
            <w:tcW w:w="2723" w:type="pct"/>
            <w:shd w:val="clear" w:color="auto" w:fill="auto"/>
          </w:tcPr>
          <w:p w:rsidR="004E64D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bCs/>
                <w:iCs/>
                <w:sz w:val="20"/>
              </w:rPr>
            </w:pPr>
            <w:proofErr w:type="gramStart"/>
            <w:r w:rsidRPr="0061782A">
              <w:rPr>
                <w:rFonts w:ascii="Times New Roman" w:eastAsia="Calibri" w:hAnsi="Times New Roman"/>
                <w:sz w:val="20"/>
              </w:rPr>
              <w:t xml:space="preserve">4.2 </w:t>
            </w:r>
            <w:r w:rsidRPr="0061782A">
              <w:rPr>
                <w:rFonts w:ascii="Times New Roman" w:eastAsia="Calibri" w:hAnsi="Times New Roman"/>
                <w:bCs/>
                <w:iCs/>
                <w:sz w:val="20"/>
              </w:rPr>
              <w:t xml:space="preserve">Объекты торговли (торговые центры, торгово-развлекательные центры (комплексы) </w:t>
            </w:r>
            <w:proofErr w:type="gramEnd"/>
          </w:p>
          <w:p w:rsidR="00C372BF" w:rsidRPr="0061782A" w:rsidRDefault="00C372BF" w:rsidP="00C46672">
            <w:pPr>
              <w:jc w:val="left"/>
              <w:rPr>
                <w:rFonts w:ascii="Times New Roman" w:eastAsia="Calibri" w:hAnsi="Times New Roman"/>
                <w:bCs/>
                <w:iCs/>
                <w:sz w:val="20"/>
              </w:rPr>
            </w:pPr>
            <w:r w:rsidRPr="0061782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7" w:history="1">
              <w:r w:rsidRPr="0061782A">
                <w:rPr>
                  <w:rFonts w:ascii="Times New Roman" w:eastAsia="Calibri" w:hAnsi="Times New Roman"/>
                  <w:bCs/>
                  <w:iCs/>
                  <w:sz w:val="20"/>
                  <w:u w:val="single"/>
                </w:rPr>
                <w:t>кодами 4.5</w:t>
              </w:r>
            </w:hyperlink>
            <w:r w:rsidRPr="0061782A">
              <w:rPr>
                <w:rFonts w:ascii="Times New Roman" w:eastAsia="Calibri" w:hAnsi="Times New Roman"/>
                <w:bCs/>
                <w:iCs/>
                <w:sz w:val="20"/>
              </w:rPr>
              <w:t xml:space="preserve"> - </w:t>
            </w:r>
            <w:hyperlink r:id="rId78" w:history="1">
              <w:r w:rsidRPr="0061782A">
                <w:rPr>
                  <w:rFonts w:ascii="Times New Roman" w:eastAsia="Calibri" w:hAnsi="Times New Roman"/>
                  <w:bCs/>
                  <w:iCs/>
                  <w:sz w:val="20"/>
                  <w:u w:val="single"/>
                </w:rPr>
                <w:t>4.8.2</w:t>
              </w:r>
            </w:hyperlink>
            <w:r w:rsidRPr="0061782A">
              <w:rPr>
                <w:rFonts w:ascii="Times New Roman" w:eastAsia="Calibri" w:hAnsi="Times New Roman"/>
                <w:bCs/>
                <w:iCs/>
                <w:sz w:val="20"/>
              </w:rPr>
              <w:t>;</w:t>
            </w:r>
          </w:p>
          <w:p w:rsidR="00C372BF" w:rsidRPr="0061782A" w:rsidRDefault="00C372BF" w:rsidP="00C46672">
            <w:pPr>
              <w:jc w:val="left"/>
              <w:rPr>
                <w:rFonts w:ascii="Times New Roman" w:eastAsia="Calibri" w:hAnsi="Times New Roman"/>
                <w:bCs/>
                <w:iCs/>
                <w:sz w:val="20"/>
              </w:rPr>
            </w:pPr>
            <w:r w:rsidRPr="0061782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4.3 Рынки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объектов капитального строительства, сооружений, предназначенных для организации </w:t>
            </w:r>
            <w:r w:rsidRPr="0061782A">
              <w:rPr>
                <w:rFonts w:ascii="Times New Roman" w:eastAsia="Calibri" w:hAnsi="Times New Roman"/>
                <w:sz w:val="20"/>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сооружения локального инженерного обеспечения (размещение водопроводов, линий </w:t>
            </w:r>
            <w:r w:rsidRPr="0061782A">
              <w:rPr>
                <w:rFonts w:ascii="Times New Roman" w:eastAsia="Calibri" w:hAnsi="Times New Roman"/>
                <w:sz w:val="20"/>
              </w:rPr>
              <w:lastRenderedPageBreak/>
              <w:t>электропередач, газопроводов, линий связи);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склады;</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4.4 Магазины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4.5 Банковская и страховая деятельность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4.8.1 Развлекательные мероприятия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9"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80"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5.1.3 Площадки для занятий спортом </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hAnsi="Times New Roman"/>
                <w:sz w:val="20"/>
              </w:rPr>
            </w:pPr>
            <w:r w:rsidRPr="0061782A">
              <w:rPr>
                <w:rFonts w:ascii="Times New Roman" w:hAnsi="Times New Roman"/>
                <w:sz w:val="20"/>
              </w:rPr>
              <w:t xml:space="preserve">5.1.4 Оборудованные площадки для занятий спортом </w:t>
            </w:r>
          </w:p>
          <w:p w:rsidR="00C372BF" w:rsidRPr="0061782A" w:rsidRDefault="00C372BF" w:rsidP="00C46672">
            <w:pPr>
              <w:jc w:val="left"/>
              <w:rPr>
                <w:rFonts w:ascii="Times New Roman" w:hAnsi="Times New Roman"/>
                <w:sz w:val="20"/>
              </w:rPr>
            </w:pPr>
            <w:r w:rsidRPr="0061782A">
              <w:rPr>
                <w:rFonts w:ascii="Times New Roman" w:hAnsi="Times New Roman"/>
                <w:sz w:val="20"/>
              </w:rPr>
              <w:lastRenderedPageBreak/>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hAnsi="Times New Roman"/>
                <w:sz w:val="20"/>
              </w:rPr>
              <w:lastRenderedPageBreak/>
              <w:t>Не устанавливаются</w:t>
            </w:r>
          </w:p>
        </w:tc>
      </w:tr>
      <w:tr w:rsidR="00C372BF" w:rsidRPr="0061782A" w:rsidTr="00AF5E78">
        <w:trPr>
          <w:trHeight w:val="20"/>
        </w:trPr>
        <w:tc>
          <w:tcPr>
            <w:tcW w:w="2723" w:type="pct"/>
            <w:shd w:val="clear" w:color="auto" w:fill="auto"/>
          </w:tcPr>
          <w:p w:rsidR="004E64D8" w:rsidRPr="0061782A" w:rsidRDefault="00C372BF" w:rsidP="00C46672">
            <w:pPr>
              <w:autoSpaceDE w:val="0"/>
              <w:autoSpaceDN w:val="0"/>
              <w:adjustRightInd w:val="0"/>
              <w:jc w:val="left"/>
              <w:rPr>
                <w:rFonts w:ascii="Times New Roman" w:hAnsi="Times New Roman"/>
                <w:sz w:val="20"/>
              </w:rPr>
            </w:pPr>
            <w:r w:rsidRPr="0061782A">
              <w:rPr>
                <w:rFonts w:ascii="Times New Roman" w:hAnsi="Times New Roman"/>
                <w:sz w:val="20"/>
              </w:rPr>
              <w:lastRenderedPageBreak/>
              <w:t xml:space="preserve">7.2.2 Обслуживание перевозок пассажиров </w:t>
            </w:r>
          </w:p>
          <w:p w:rsidR="00C372BF" w:rsidRPr="0061782A" w:rsidRDefault="00C372BF"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1" w:history="1">
              <w:r w:rsidRPr="0061782A">
                <w:rPr>
                  <w:rFonts w:ascii="Times New Roman" w:hAnsi="Times New Roman"/>
                  <w:sz w:val="20"/>
                  <w:u w:val="single"/>
                </w:rPr>
                <w:t>кодом 7.6</w:t>
              </w:r>
            </w:hyperlink>
            <w:r w:rsidRPr="0061782A">
              <w:rPr>
                <w:rFonts w:ascii="Times New Roman" w:hAnsi="Times New Roman"/>
                <w:sz w:val="20"/>
              </w:rPr>
              <w:t>)</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склады;</w:t>
            </w:r>
          </w:p>
          <w:p w:rsidR="00C372BF" w:rsidRPr="0061782A" w:rsidRDefault="00C372BF"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372BF" w:rsidRPr="0061782A" w:rsidRDefault="00C372BF"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372BF" w:rsidRPr="0061782A" w:rsidRDefault="00C372BF"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372BF" w:rsidRPr="0061782A" w:rsidRDefault="00C372BF" w:rsidP="00C46672">
            <w:pPr>
              <w:jc w:val="left"/>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C372BF" w:rsidRPr="0061782A" w:rsidTr="00AF5E78">
        <w:trPr>
          <w:trHeight w:val="20"/>
        </w:trPr>
        <w:tc>
          <w:tcPr>
            <w:tcW w:w="2723" w:type="pct"/>
            <w:shd w:val="clear" w:color="auto" w:fill="auto"/>
          </w:tcPr>
          <w:p w:rsidR="004E64D8" w:rsidRPr="0061782A" w:rsidRDefault="00C372BF" w:rsidP="00C46672">
            <w:pPr>
              <w:jc w:val="left"/>
              <w:rPr>
                <w:rFonts w:ascii="Times New Roman" w:eastAsiaTheme="minorHAnsi" w:hAnsi="Times New Roman"/>
                <w:sz w:val="20"/>
              </w:rPr>
            </w:pPr>
            <w:r w:rsidRPr="0061782A">
              <w:rPr>
                <w:rFonts w:ascii="Times New Roman" w:eastAsia="Calibri" w:hAnsi="Times New Roman"/>
                <w:sz w:val="20"/>
              </w:rPr>
              <w:t xml:space="preserve">9.3 </w:t>
            </w:r>
            <w:r w:rsidRPr="0061782A">
              <w:rPr>
                <w:rFonts w:ascii="Times New Roman" w:eastAsiaTheme="minorHAnsi" w:hAnsi="Times New Roman"/>
                <w:sz w:val="20"/>
              </w:rPr>
              <w:t xml:space="preserve">Историко-культурная деятельность </w:t>
            </w:r>
          </w:p>
          <w:p w:rsidR="00C372BF" w:rsidRPr="0061782A" w:rsidRDefault="00C372BF" w:rsidP="00C46672">
            <w:pPr>
              <w:jc w:val="left"/>
              <w:rPr>
                <w:rFonts w:ascii="Times New Roman" w:eastAsia="Calibri"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shd w:val="clear" w:color="auto" w:fill="auto"/>
          </w:tcPr>
          <w:p w:rsidR="00C372BF" w:rsidRPr="0061782A" w:rsidRDefault="00C372BF"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4D38E8" w:rsidRPr="0061782A" w:rsidTr="00AF5E78">
        <w:trPr>
          <w:trHeight w:val="20"/>
        </w:trPr>
        <w:tc>
          <w:tcPr>
            <w:tcW w:w="2723" w:type="pct"/>
            <w:shd w:val="clear" w:color="auto" w:fill="auto"/>
          </w:tcPr>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82"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83"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84"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shd w:val="clear" w:color="auto" w:fill="auto"/>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AF5E78">
        <w:trPr>
          <w:trHeight w:val="20"/>
        </w:trPr>
        <w:tc>
          <w:tcPr>
            <w:tcW w:w="2723" w:type="pct"/>
            <w:shd w:val="clear" w:color="auto" w:fill="auto"/>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4D38E8" w:rsidRPr="0061782A" w:rsidRDefault="004D38E8" w:rsidP="004D38E8">
            <w:pPr>
              <w:jc w:val="left"/>
              <w:rPr>
                <w:rFonts w:ascii="Times New Roman" w:hAnsi="Times New Roman"/>
                <w:sz w:val="20"/>
              </w:rPr>
            </w:pPr>
            <w:r w:rsidRPr="0061782A">
              <w:rPr>
                <w:rFonts w:ascii="Times New Roman" w:hAnsi="Times New Roman"/>
                <w:sz w:val="20"/>
              </w:rPr>
              <w:t>Не устанавливаются</w:t>
            </w:r>
          </w:p>
        </w:tc>
      </w:tr>
      <w:tr w:rsidR="00786FC3" w:rsidRPr="0061782A" w:rsidTr="00C813BE">
        <w:trPr>
          <w:trHeight w:val="20"/>
        </w:trPr>
        <w:tc>
          <w:tcPr>
            <w:tcW w:w="2723" w:type="pct"/>
            <w:shd w:val="clear" w:color="auto" w:fill="auto"/>
            <w:vAlign w:val="center"/>
          </w:tcPr>
          <w:p w:rsidR="00786FC3" w:rsidRPr="0061782A" w:rsidRDefault="00786FC3" w:rsidP="00C813BE">
            <w:pPr>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2277" w:type="pct"/>
            <w:shd w:val="clear" w:color="auto" w:fill="auto"/>
            <w:vAlign w:val="center"/>
          </w:tcPr>
          <w:p w:rsidR="00786FC3" w:rsidRPr="0061782A" w:rsidRDefault="00786FC3" w:rsidP="00C813BE">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786FC3" w:rsidRPr="0061782A" w:rsidTr="00AF5E78">
        <w:trPr>
          <w:trHeight w:val="20"/>
        </w:trPr>
        <w:tc>
          <w:tcPr>
            <w:tcW w:w="2723" w:type="pct"/>
            <w:shd w:val="clear" w:color="auto" w:fill="auto"/>
          </w:tcPr>
          <w:p w:rsidR="00786FC3" w:rsidRPr="0061782A" w:rsidRDefault="00786FC3" w:rsidP="00C813BE">
            <w:pPr>
              <w:rPr>
                <w:rFonts w:ascii="Times New Roman" w:hAnsi="Times New Roman"/>
                <w:sz w:val="20"/>
              </w:rPr>
            </w:pPr>
            <w:r w:rsidRPr="0061782A">
              <w:rPr>
                <w:rFonts w:ascii="Times New Roman" w:hAnsi="Times New Roman"/>
                <w:sz w:val="20"/>
              </w:rPr>
              <w:t xml:space="preserve">6.9 Склады </w:t>
            </w:r>
          </w:p>
          <w:p w:rsidR="00786FC3" w:rsidRPr="0061782A" w:rsidRDefault="00786FC3" w:rsidP="00C813BE">
            <w:pPr>
              <w:rPr>
                <w:rFonts w:ascii="Times New Roman" w:hAnsi="Times New Roman"/>
                <w:sz w:val="20"/>
              </w:rPr>
            </w:pPr>
            <w:proofErr w:type="gramStart"/>
            <w:r w:rsidRPr="0061782A">
              <w:rPr>
                <w:rFonts w:ascii="Times New Roman" w:eastAsia="Calibri" w:hAnsi="Times New Roman"/>
                <w:sz w:val="20"/>
              </w:rPr>
              <w:t xml:space="preserve">(Размещение сооружений, имеющих назначение по </w:t>
            </w:r>
            <w:r w:rsidRPr="0061782A">
              <w:rPr>
                <w:rFonts w:ascii="Times New Roman" w:eastAsia="Calibri" w:hAnsi="Times New Roman"/>
                <w:sz w:val="20"/>
              </w:rPr>
              <w:lastRenderedPageBreak/>
              <w:t>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277" w:type="pct"/>
            <w:shd w:val="clear" w:color="auto" w:fill="auto"/>
          </w:tcPr>
          <w:p w:rsidR="00786FC3" w:rsidRPr="0061782A" w:rsidRDefault="00786FC3" w:rsidP="00C813BE">
            <w:pPr>
              <w:autoSpaceDE w:val="0"/>
              <w:autoSpaceDN w:val="0"/>
              <w:adjustRightInd w:val="0"/>
              <w:rPr>
                <w:rFonts w:ascii="Times New Roman" w:eastAsia="Calibri" w:hAnsi="Times New Roman"/>
                <w:sz w:val="20"/>
              </w:rPr>
            </w:pPr>
            <w:r w:rsidRPr="0061782A">
              <w:rPr>
                <w:rFonts w:ascii="Times New Roman" w:eastAsia="Calibri" w:hAnsi="Times New Roman"/>
                <w:sz w:val="20"/>
              </w:rPr>
              <w:lastRenderedPageBreak/>
              <w:t>Деловое управление;</w:t>
            </w:r>
          </w:p>
          <w:p w:rsidR="00786FC3" w:rsidRPr="0061782A" w:rsidRDefault="00786FC3" w:rsidP="00C813BE">
            <w:pPr>
              <w:autoSpaceDE w:val="0"/>
              <w:autoSpaceDN w:val="0"/>
              <w:adjustRightInd w:val="0"/>
              <w:rPr>
                <w:rFonts w:ascii="Times New Roman" w:eastAsia="Calibri" w:hAnsi="Times New Roman"/>
                <w:sz w:val="20"/>
              </w:rPr>
            </w:pPr>
            <w:r w:rsidRPr="0061782A">
              <w:rPr>
                <w:rFonts w:ascii="Times New Roman" w:eastAsia="Calibri" w:hAnsi="Times New Roman"/>
                <w:sz w:val="20"/>
              </w:rPr>
              <w:t>временные автостоянки;</w:t>
            </w:r>
          </w:p>
          <w:p w:rsidR="00786FC3" w:rsidRPr="0061782A" w:rsidRDefault="00786FC3" w:rsidP="00C813BE">
            <w:pPr>
              <w:rPr>
                <w:rFonts w:ascii="Times New Roman" w:eastAsia="Calibri" w:hAnsi="Times New Roman"/>
                <w:sz w:val="20"/>
              </w:rPr>
            </w:pPr>
            <w:r w:rsidRPr="0061782A">
              <w:rPr>
                <w:rFonts w:ascii="Times New Roman" w:eastAsia="Calibri" w:hAnsi="Times New Roman"/>
                <w:sz w:val="20"/>
              </w:rPr>
              <w:lastRenderedPageBreak/>
              <w:t>гаражи служебного транспорта;</w:t>
            </w:r>
          </w:p>
          <w:p w:rsidR="00786FC3" w:rsidRPr="0061782A" w:rsidRDefault="00786FC3" w:rsidP="00C813BE">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786FC3" w:rsidRPr="0061782A" w:rsidRDefault="00786FC3" w:rsidP="00C813BE">
            <w:pPr>
              <w:rPr>
                <w:rFonts w:ascii="Times New Roman" w:eastAsia="Calibri" w:hAnsi="Times New Roman"/>
                <w:sz w:val="20"/>
              </w:rPr>
            </w:pPr>
            <w:r w:rsidRPr="0061782A">
              <w:rPr>
                <w:rFonts w:ascii="Times New Roman" w:eastAsia="Calibri" w:hAnsi="Times New Roman"/>
                <w:sz w:val="20"/>
              </w:rPr>
              <w:t>хозяйственные постройки;</w:t>
            </w:r>
          </w:p>
          <w:p w:rsidR="00786FC3" w:rsidRPr="0061782A" w:rsidRDefault="00786FC3" w:rsidP="00C813BE">
            <w:pPr>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786FC3" w:rsidRPr="0061782A" w:rsidRDefault="00786FC3" w:rsidP="00C813BE">
            <w:pPr>
              <w:autoSpaceDE w:val="0"/>
              <w:autoSpaceDN w:val="0"/>
              <w:adjustRightInd w:val="0"/>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786FC3" w:rsidRPr="0061782A" w:rsidTr="00AF5E78">
        <w:trPr>
          <w:trHeight w:val="20"/>
        </w:trPr>
        <w:tc>
          <w:tcPr>
            <w:tcW w:w="2723" w:type="pct"/>
            <w:shd w:val="clear" w:color="auto" w:fill="auto"/>
          </w:tcPr>
          <w:p w:rsidR="00786FC3" w:rsidRPr="0061782A" w:rsidRDefault="00786FC3" w:rsidP="00C813BE">
            <w:pPr>
              <w:autoSpaceDE w:val="0"/>
              <w:autoSpaceDN w:val="0"/>
              <w:adjustRightInd w:val="0"/>
              <w:rPr>
                <w:rFonts w:ascii="Times New Roman" w:eastAsiaTheme="minorHAnsi" w:hAnsi="Times New Roman"/>
                <w:sz w:val="20"/>
              </w:rPr>
            </w:pPr>
            <w:r w:rsidRPr="0061782A">
              <w:rPr>
                <w:rFonts w:ascii="Times New Roman" w:hAnsi="Times New Roman"/>
                <w:sz w:val="20"/>
              </w:rPr>
              <w:lastRenderedPageBreak/>
              <w:t>6.9.1 Складские площадки (</w:t>
            </w:r>
            <w:r w:rsidRPr="0061782A">
              <w:rPr>
                <w:rFonts w:ascii="Times New Roman" w:eastAsiaTheme="minorHAnsi" w:hAnsi="Times New Roman"/>
                <w:sz w:val="20"/>
              </w:rPr>
              <w:t>Временное хранение, распределение и перевалка грузов (за исключением хранения стратегических запасов) на открытом воздухе</w:t>
            </w:r>
            <w:r w:rsidRPr="0061782A">
              <w:rPr>
                <w:rFonts w:ascii="Times New Roman" w:hAnsi="Times New Roman"/>
                <w:sz w:val="20"/>
              </w:rPr>
              <w:t>)</w:t>
            </w:r>
          </w:p>
        </w:tc>
        <w:tc>
          <w:tcPr>
            <w:tcW w:w="2277" w:type="pct"/>
            <w:shd w:val="clear" w:color="auto" w:fill="auto"/>
          </w:tcPr>
          <w:p w:rsidR="00786FC3" w:rsidRPr="0061782A" w:rsidRDefault="00786FC3" w:rsidP="00C813BE">
            <w:pPr>
              <w:autoSpaceDE w:val="0"/>
              <w:autoSpaceDN w:val="0"/>
              <w:adjustRightInd w:val="0"/>
              <w:rPr>
                <w:rFonts w:ascii="Times New Roman" w:eastAsia="Calibri" w:hAnsi="Times New Roman"/>
                <w:sz w:val="20"/>
              </w:rPr>
            </w:pPr>
            <w:r w:rsidRPr="0061782A">
              <w:rPr>
                <w:rFonts w:ascii="Times New Roman" w:hAnsi="Times New Roman"/>
                <w:sz w:val="20"/>
              </w:rPr>
              <w:t>Не устанавливаются</w:t>
            </w:r>
          </w:p>
        </w:tc>
      </w:tr>
    </w:tbl>
    <w:p w:rsidR="00E45832" w:rsidRPr="0061782A" w:rsidRDefault="00E45832"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На основе сочетания предельных размеров и предельных параметров в соответствии с </w:t>
      </w:r>
      <w:proofErr w:type="gramStart"/>
      <w:r w:rsidRPr="0061782A">
        <w:rPr>
          <w:rFonts w:ascii="Times New Roman" w:hAnsi="Times New Roman" w:cs="Times New Roman"/>
        </w:rPr>
        <w:t>ч</w:t>
      </w:r>
      <w:proofErr w:type="gramEnd"/>
      <w:r w:rsidRPr="0061782A">
        <w:rPr>
          <w:rFonts w:ascii="Times New Roman" w:hAnsi="Times New Roman" w:cs="Times New Roman"/>
        </w:rPr>
        <w:t xml:space="preserve">.3 ст. 36 Градостроительного кодекса Российской Федерации в пределах зоны ОД выделены </w:t>
      </w:r>
      <w:proofErr w:type="spellStart"/>
      <w:r w:rsidRPr="0061782A">
        <w:rPr>
          <w:rFonts w:ascii="Times New Roman" w:hAnsi="Times New Roman" w:cs="Times New Roman"/>
        </w:rPr>
        <w:t>подзоны</w:t>
      </w:r>
      <w:proofErr w:type="spellEnd"/>
      <w:r w:rsidRPr="0061782A">
        <w:rPr>
          <w:rFonts w:ascii="Times New Roman" w:hAnsi="Times New Roman" w:cs="Times New Roman"/>
        </w:rPr>
        <w:t xml:space="preserve"> «А», «Б» и "В".</w:t>
      </w:r>
    </w:p>
    <w:p w:rsidR="00E45832" w:rsidRPr="0061782A" w:rsidRDefault="00E45832" w:rsidP="00631EA6">
      <w:pPr>
        <w:ind w:firstLine="709"/>
        <w:jc w:val="both"/>
        <w:rPr>
          <w:rFonts w:ascii="Times New Roman" w:hAnsi="Times New Roman"/>
          <w:sz w:val="24"/>
          <w:szCs w:val="24"/>
        </w:rPr>
      </w:pPr>
      <w:r w:rsidRPr="0061782A">
        <w:rPr>
          <w:rFonts w:ascii="Times New Roman" w:hAnsi="Times New Roman"/>
          <w:sz w:val="24"/>
          <w:szCs w:val="24"/>
        </w:rPr>
        <w:t xml:space="preserve">3.1. Границы </w:t>
      </w:r>
      <w:proofErr w:type="spellStart"/>
      <w:r w:rsidRPr="0061782A">
        <w:rPr>
          <w:rFonts w:ascii="Times New Roman" w:hAnsi="Times New Roman"/>
          <w:sz w:val="24"/>
          <w:szCs w:val="24"/>
        </w:rPr>
        <w:t>подзоны</w:t>
      </w:r>
      <w:proofErr w:type="spellEnd"/>
      <w:r w:rsidRPr="0061782A">
        <w:rPr>
          <w:rFonts w:ascii="Times New Roman" w:hAnsi="Times New Roman"/>
          <w:sz w:val="24"/>
          <w:szCs w:val="24"/>
        </w:rPr>
        <w:t xml:space="preserve"> «А» совпадают с границами территориальных зон:</w:t>
      </w:r>
      <w:r w:rsidR="00631EA6" w:rsidRPr="0061782A">
        <w:rPr>
          <w:rFonts w:ascii="Times New Roman" w:hAnsi="Times New Roman"/>
          <w:sz w:val="24"/>
          <w:szCs w:val="24"/>
        </w:rPr>
        <w:t xml:space="preserve"> ОД/1/5, ОД/1/6, </w:t>
      </w:r>
      <w:r w:rsidR="001E5A2C" w:rsidRPr="0061782A">
        <w:rPr>
          <w:rFonts w:ascii="Times New Roman" w:hAnsi="Times New Roman"/>
          <w:sz w:val="24"/>
          <w:szCs w:val="24"/>
        </w:rPr>
        <w:t xml:space="preserve">ОД/1/7, </w:t>
      </w:r>
      <w:r w:rsidR="00631EA6" w:rsidRPr="0061782A">
        <w:rPr>
          <w:rFonts w:ascii="Times New Roman" w:hAnsi="Times New Roman"/>
          <w:sz w:val="24"/>
          <w:szCs w:val="24"/>
        </w:rPr>
        <w:t>ОД/1/8, ОД/1/9, ОД/1/1</w:t>
      </w:r>
      <w:r w:rsidR="00D80CC3">
        <w:rPr>
          <w:rFonts w:ascii="Times New Roman" w:hAnsi="Times New Roman"/>
          <w:sz w:val="24"/>
          <w:szCs w:val="24"/>
        </w:rPr>
        <w:t>2</w:t>
      </w:r>
      <w:r w:rsidR="00631EA6" w:rsidRPr="0061782A">
        <w:rPr>
          <w:rFonts w:ascii="Times New Roman" w:hAnsi="Times New Roman"/>
          <w:sz w:val="24"/>
          <w:szCs w:val="24"/>
        </w:rPr>
        <w:t>, ОД/3/6, ОД/3/7, ОД/3/8, ОД/3/9, ОД/3/10.</w:t>
      </w:r>
    </w:p>
    <w:p w:rsidR="00E45832" w:rsidRPr="0061782A" w:rsidRDefault="00E45832" w:rsidP="00631EA6">
      <w:pPr>
        <w:ind w:firstLine="709"/>
        <w:jc w:val="both"/>
        <w:rPr>
          <w:rFonts w:ascii="Times New Roman" w:hAnsi="Times New Roman"/>
          <w:sz w:val="24"/>
          <w:szCs w:val="24"/>
        </w:rPr>
      </w:pPr>
      <w:r w:rsidRPr="0061782A">
        <w:rPr>
          <w:rFonts w:ascii="Times New Roman" w:hAnsi="Times New Roman"/>
          <w:sz w:val="24"/>
          <w:szCs w:val="24"/>
        </w:rPr>
        <w:t xml:space="preserve">3.2. Границы </w:t>
      </w:r>
      <w:proofErr w:type="spellStart"/>
      <w:r w:rsidRPr="0061782A">
        <w:rPr>
          <w:rFonts w:ascii="Times New Roman" w:hAnsi="Times New Roman"/>
          <w:sz w:val="24"/>
          <w:szCs w:val="24"/>
        </w:rPr>
        <w:t>подзоны</w:t>
      </w:r>
      <w:proofErr w:type="spellEnd"/>
      <w:r w:rsidRPr="0061782A">
        <w:rPr>
          <w:rFonts w:ascii="Times New Roman" w:hAnsi="Times New Roman"/>
          <w:sz w:val="24"/>
          <w:szCs w:val="24"/>
        </w:rPr>
        <w:t xml:space="preserve"> «Б» совпадают с границами территориальных зон:</w:t>
      </w:r>
      <w:r w:rsidR="00631EA6" w:rsidRPr="0061782A">
        <w:rPr>
          <w:rFonts w:ascii="Times New Roman" w:hAnsi="Times New Roman"/>
          <w:sz w:val="24"/>
          <w:szCs w:val="24"/>
        </w:rPr>
        <w:t xml:space="preserve"> ОД/1/4, ОД/2/6, ОД/2/7.</w:t>
      </w:r>
    </w:p>
    <w:p w:rsidR="00E45832" w:rsidRPr="0061782A" w:rsidRDefault="00E45832" w:rsidP="00C46672">
      <w:pPr>
        <w:pStyle w:val="af5"/>
        <w:spacing w:before="0"/>
        <w:ind w:firstLine="709"/>
        <w:rPr>
          <w:rFonts w:ascii="Times New Roman" w:hAnsi="Times New Roman" w:cs="Times New Roman"/>
        </w:rPr>
      </w:pPr>
      <w:r w:rsidRPr="0061782A">
        <w:rPr>
          <w:rFonts w:ascii="Times New Roman" w:hAnsi="Times New Roman" w:cs="Times New Roman"/>
        </w:rPr>
        <w:t>3.3. </w:t>
      </w:r>
      <w:proofErr w:type="gramStart"/>
      <w:r w:rsidRPr="0061782A">
        <w:rPr>
          <w:rFonts w:ascii="Times New Roman" w:hAnsi="Times New Roman" w:cs="Times New Roman"/>
        </w:rPr>
        <w:t xml:space="preserve">Границы </w:t>
      </w:r>
      <w:proofErr w:type="spellStart"/>
      <w:r w:rsidRPr="0061782A">
        <w:rPr>
          <w:rFonts w:ascii="Times New Roman" w:hAnsi="Times New Roman" w:cs="Times New Roman"/>
        </w:rPr>
        <w:t>подзоны</w:t>
      </w:r>
      <w:proofErr w:type="spellEnd"/>
      <w:r w:rsidRPr="0061782A">
        <w:rPr>
          <w:rFonts w:ascii="Times New Roman" w:hAnsi="Times New Roman" w:cs="Times New Roman"/>
        </w:rPr>
        <w:t xml:space="preserve"> «В» </w:t>
      </w:r>
      <w:r w:rsidR="009C63A0" w:rsidRPr="0061782A">
        <w:rPr>
          <w:rFonts w:ascii="Times New Roman" w:hAnsi="Times New Roman" w:cs="Times New Roman"/>
        </w:rPr>
        <w:t>совпадают со всеми остальными границами территориальных зон, кроме указанных в частях 3.1-3.2 настоящей статьи.</w:t>
      </w:r>
      <w:proofErr w:type="gramEnd"/>
    </w:p>
    <w:p w:rsidR="00E45832" w:rsidRPr="0061782A" w:rsidRDefault="00E45832"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4. Для </w:t>
      </w:r>
      <w:proofErr w:type="gramStart"/>
      <w:r w:rsidRPr="0061782A">
        <w:rPr>
          <w:rFonts w:ascii="Times New Roman" w:hAnsi="Times New Roman" w:cs="Times New Roman"/>
        </w:rPr>
        <w:t>указанных</w:t>
      </w:r>
      <w:proofErr w:type="gramEnd"/>
      <w:r w:rsidRPr="0061782A">
        <w:rPr>
          <w:rFonts w:ascii="Times New Roman" w:hAnsi="Times New Roman" w:cs="Times New Roman"/>
        </w:rPr>
        <w:t xml:space="preserve"> </w:t>
      </w:r>
      <w:proofErr w:type="spellStart"/>
      <w:r w:rsidRPr="0061782A">
        <w:rPr>
          <w:rFonts w:ascii="Times New Roman" w:hAnsi="Times New Roman" w:cs="Times New Roman"/>
        </w:rPr>
        <w:t>подзон</w:t>
      </w:r>
      <w:proofErr w:type="spellEnd"/>
      <w:r w:rsidRPr="0061782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9"/>
        <w:gridCol w:w="2622"/>
        <w:gridCol w:w="29"/>
        <w:gridCol w:w="2651"/>
        <w:gridCol w:w="2649"/>
      </w:tblGrid>
      <w:tr w:rsidR="00E45832" w:rsidRPr="0061782A" w:rsidTr="008B5387">
        <w:tc>
          <w:tcPr>
            <w:tcW w:w="846" w:type="pct"/>
            <w:vAlign w:val="center"/>
          </w:tcPr>
          <w:p w:rsidR="00E45832" w:rsidRPr="0061782A" w:rsidRDefault="00E45832" w:rsidP="00C46672">
            <w:pPr>
              <w:jc w:val="left"/>
              <w:rPr>
                <w:rFonts w:ascii="Times New Roman" w:eastAsia="Calibri" w:hAnsi="Times New Roman"/>
                <w:b/>
                <w:sz w:val="20"/>
              </w:rPr>
            </w:pPr>
          </w:p>
        </w:tc>
        <w:tc>
          <w:tcPr>
            <w:tcW w:w="1385" w:type="pct"/>
            <w:gridSpan w:val="2"/>
            <w:vAlign w:val="center"/>
          </w:tcPr>
          <w:p w:rsidR="00E45832" w:rsidRPr="0061782A" w:rsidRDefault="00E45832" w:rsidP="00C46672">
            <w:pPr>
              <w:jc w:val="left"/>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«А»</w:t>
            </w:r>
          </w:p>
        </w:tc>
        <w:tc>
          <w:tcPr>
            <w:tcW w:w="1385" w:type="pct"/>
            <w:vAlign w:val="center"/>
          </w:tcPr>
          <w:p w:rsidR="00E45832" w:rsidRPr="0061782A" w:rsidRDefault="00E45832" w:rsidP="00C46672">
            <w:pPr>
              <w:jc w:val="left"/>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«Б»</w:t>
            </w:r>
          </w:p>
        </w:tc>
        <w:tc>
          <w:tcPr>
            <w:tcW w:w="1384" w:type="pct"/>
          </w:tcPr>
          <w:p w:rsidR="00E45832" w:rsidRPr="0061782A" w:rsidRDefault="00E45832" w:rsidP="00C46672">
            <w:pPr>
              <w:rPr>
                <w:rFonts w:ascii="Times New Roman" w:eastAsia="Calibri" w:hAnsi="Times New Roman"/>
                <w:b/>
                <w:sz w:val="20"/>
              </w:rPr>
            </w:pPr>
            <w:proofErr w:type="spellStart"/>
            <w:r w:rsidRPr="0061782A">
              <w:rPr>
                <w:rFonts w:ascii="Times New Roman" w:eastAsia="Calibri" w:hAnsi="Times New Roman"/>
                <w:b/>
                <w:sz w:val="20"/>
              </w:rPr>
              <w:t>подзона</w:t>
            </w:r>
            <w:proofErr w:type="spellEnd"/>
            <w:r w:rsidRPr="0061782A">
              <w:rPr>
                <w:rFonts w:ascii="Times New Roman" w:eastAsia="Calibri" w:hAnsi="Times New Roman"/>
                <w:b/>
                <w:sz w:val="20"/>
              </w:rPr>
              <w:t xml:space="preserve"> «В»</w:t>
            </w:r>
          </w:p>
        </w:tc>
      </w:tr>
      <w:tr w:rsidR="00E45832" w:rsidRPr="0061782A" w:rsidTr="008B5387">
        <w:tc>
          <w:tcPr>
            <w:tcW w:w="5000" w:type="pct"/>
            <w:gridSpan w:val="5"/>
            <w:vAlign w:val="center"/>
          </w:tcPr>
          <w:p w:rsidR="00E45832" w:rsidRPr="0061782A" w:rsidRDefault="00E45832" w:rsidP="00C46672">
            <w:pPr>
              <w:jc w:val="left"/>
              <w:rPr>
                <w:rFonts w:ascii="Times New Roman" w:eastAsia="Calibri" w:hAnsi="Times New Roman"/>
                <w:b/>
                <w:sz w:val="20"/>
              </w:rPr>
            </w:pPr>
            <w:r w:rsidRPr="0061782A">
              <w:rPr>
                <w:rFonts w:ascii="Times New Roman" w:eastAsia="Calibri" w:hAnsi="Times New Roman"/>
                <w:b/>
                <w:sz w:val="20"/>
              </w:rPr>
              <w:t>Площадь земельного участка</w:t>
            </w:r>
          </w:p>
        </w:tc>
      </w:tr>
      <w:tr w:rsidR="00E45832" w:rsidRPr="0061782A" w:rsidTr="008B5387">
        <w:trPr>
          <w:trHeight w:val="78"/>
        </w:trPr>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E45832" w:rsidRPr="0061782A" w:rsidTr="008B5387">
        <w:trPr>
          <w:trHeight w:val="23"/>
        </w:trPr>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E45832" w:rsidRPr="0061782A" w:rsidTr="008B5387">
        <w:trPr>
          <w:trHeight w:val="23"/>
        </w:trPr>
        <w:tc>
          <w:tcPr>
            <w:tcW w:w="5000" w:type="pct"/>
            <w:gridSpan w:val="5"/>
            <w:vAlign w:val="center"/>
          </w:tcPr>
          <w:p w:rsidR="00E45832" w:rsidRPr="0061782A" w:rsidRDefault="00E45832" w:rsidP="00C46672">
            <w:pPr>
              <w:jc w:val="left"/>
              <w:rPr>
                <w:rFonts w:ascii="Times New Roman" w:eastAsia="Calibri" w:hAnsi="Times New Roman"/>
                <w:b/>
                <w:sz w:val="20"/>
              </w:rPr>
            </w:pPr>
            <w:r w:rsidRPr="0061782A">
              <w:rPr>
                <w:rFonts w:ascii="Times New Roman" w:eastAsia="Calibri" w:hAnsi="Times New Roman"/>
                <w:b/>
                <w:sz w:val="20"/>
              </w:rPr>
              <w:t>Минимальные отступы от границ земельных участков</w:t>
            </w:r>
          </w:p>
        </w:tc>
      </w:tr>
      <w:tr w:rsidR="00E45832" w:rsidRPr="0061782A" w:rsidTr="008B5387">
        <w:trPr>
          <w:trHeight w:val="23"/>
        </w:trPr>
        <w:tc>
          <w:tcPr>
            <w:tcW w:w="846" w:type="pct"/>
            <w:vAlign w:val="center"/>
          </w:tcPr>
          <w:p w:rsidR="00E45832" w:rsidRPr="0061782A" w:rsidRDefault="00E45832" w:rsidP="00C46672">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E45832" w:rsidRPr="0061782A" w:rsidTr="008B5387">
        <w:trPr>
          <w:trHeight w:val="23"/>
        </w:trPr>
        <w:tc>
          <w:tcPr>
            <w:tcW w:w="846" w:type="pct"/>
            <w:vAlign w:val="center"/>
          </w:tcPr>
          <w:p w:rsidR="00E45832" w:rsidRPr="0061782A" w:rsidRDefault="00E45832" w:rsidP="00C46672">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4154" w:type="pct"/>
            <w:gridSpan w:val="4"/>
            <w:vAlign w:val="center"/>
          </w:tcPr>
          <w:p w:rsidR="00E45832" w:rsidRPr="0061782A" w:rsidRDefault="00E45832" w:rsidP="00C46672">
            <w:pPr>
              <w:jc w:val="left"/>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E45832" w:rsidRPr="0061782A" w:rsidTr="008B5387">
        <w:trPr>
          <w:trHeight w:val="23"/>
        </w:trPr>
        <w:tc>
          <w:tcPr>
            <w:tcW w:w="5000" w:type="pct"/>
            <w:gridSpan w:val="5"/>
            <w:vAlign w:val="center"/>
          </w:tcPr>
          <w:p w:rsidR="00E45832" w:rsidRPr="0061782A" w:rsidRDefault="00E45832" w:rsidP="00C46672">
            <w:pPr>
              <w:jc w:val="left"/>
              <w:rPr>
                <w:rFonts w:ascii="Times New Roman" w:eastAsia="Calibri" w:hAnsi="Times New Roman"/>
                <w:b/>
                <w:sz w:val="20"/>
              </w:rPr>
            </w:pPr>
            <w:r w:rsidRPr="0061782A">
              <w:rPr>
                <w:rFonts w:ascii="Times New Roman" w:eastAsia="Calibri" w:hAnsi="Times New Roman"/>
                <w:b/>
                <w:sz w:val="20"/>
              </w:rPr>
              <w:t>Количество надземных этажей</w:t>
            </w:r>
          </w:p>
        </w:tc>
      </w:tr>
      <w:tr w:rsidR="00E45832" w:rsidRPr="0061782A" w:rsidTr="008B5387">
        <w:trPr>
          <w:trHeight w:val="30"/>
        </w:trPr>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1370" w:type="pct"/>
            <w:vAlign w:val="center"/>
          </w:tcPr>
          <w:p w:rsidR="00E45832" w:rsidRPr="0061782A" w:rsidRDefault="006D63C6" w:rsidP="00057832">
            <w:pPr>
              <w:jc w:val="left"/>
              <w:rPr>
                <w:rFonts w:ascii="Times New Roman" w:eastAsia="Calibri" w:hAnsi="Times New Roman"/>
                <w:sz w:val="20"/>
              </w:rPr>
            </w:pPr>
            <w:r w:rsidRPr="0061782A">
              <w:rPr>
                <w:rFonts w:ascii="Times New Roman" w:eastAsia="Calibri" w:hAnsi="Times New Roman"/>
                <w:sz w:val="20"/>
              </w:rPr>
              <w:t>4** для любых зданий и сооружений</w:t>
            </w:r>
          </w:p>
        </w:tc>
        <w:tc>
          <w:tcPr>
            <w:tcW w:w="1400" w:type="pct"/>
            <w:gridSpan w:val="2"/>
            <w:vAlign w:val="center"/>
          </w:tcPr>
          <w:p w:rsidR="00E45832" w:rsidRPr="0061782A" w:rsidRDefault="00E45832" w:rsidP="00332C55">
            <w:pPr>
              <w:jc w:val="left"/>
              <w:rPr>
                <w:rFonts w:ascii="Times New Roman" w:eastAsia="Calibri" w:hAnsi="Times New Roman"/>
                <w:sz w:val="20"/>
              </w:rPr>
            </w:pPr>
            <w:r w:rsidRPr="0061782A">
              <w:rPr>
                <w:rFonts w:ascii="Times New Roman" w:eastAsia="Calibri" w:hAnsi="Times New Roman"/>
                <w:sz w:val="20"/>
              </w:rPr>
              <w:t>6* для любых зданий и сооружений</w:t>
            </w:r>
          </w:p>
        </w:tc>
        <w:tc>
          <w:tcPr>
            <w:tcW w:w="1384" w:type="pct"/>
            <w:vAlign w:val="center"/>
          </w:tcPr>
          <w:p w:rsidR="00E45832" w:rsidRPr="0061782A" w:rsidRDefault="006D63C6" w:rsidP="00332C55">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E45832" w:rsidRPr="0061782A" w:rsidTr="008B5387">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E45832" w:rsidRPr="0061782A" w:rsidTr="008B5387">
        <w:tc>
          <w:tcPr>
            <w:tcW w:w="5000" w:type="pct"/>
            <w:gridSpan w:val="5"/>
            <w:vAlign w:val="center"/>
          </w:tcPr>
          <w:p w:rsidR="00E45832" w:rsidRPr="0061782A" w:rsidRDefault="00E45832" w:rsidP="00C46672">
            <w:pPr>
              <w:jc w:val="left"/>
              <w:rPr>
                <w:rFonts w:ascii="Times New Roman" w:eastAsia="Calibri" w:hAnsi="Times New Roman"/>
                <w:b/>
                <w:sz w:val="20"/>
              </w:rPr>
            </w:pPr>
            <w:r w:rsidRPr="0061782A">
              <w:rPr>
                <w:rFonts w:ascii="Times New Roman" w:eastAsia="Calibri" w:hAnsi="Times New Roman"/>
                <w:b/>
                <w:sz w:val="20"/>
              </w:rPr>
              <w:t>Высота зданий, сооружений:</w:t>
            </w:r>
          </w:p>
        </w:tc>
      </w:tr>
      <w:tr w:rsidR="0039070B" w:rsidRPr="0061782A" w:rsidTr="008B5387">
        <w:tc>
          <w:tcPr>
            <w:tcW w:w="846" w:type="pct"/>
            <w:vAlign w:val="center"/>
          </w:tcPr>
          <w:p w:rsidR="0039070B" w:rsidRPr="0061782A" w:rsidRDefault="0039070B"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1370" w:type="pct"/>
            <w:vAlign w:val="center"/>
          </w:tcPr>
          <w:p w:rsidR="0039070B" w:rsidRPr="0061782A" w:rsidRDefault="0039070B" w:rsidP="00332C55">
            <w:pPr>
              <w:jc w:val="left"/>
              <w:rPr>
                <w:rFonts w:ascii="Times New Roman" w:eastAsia="Calibri" w:hAnsi="Times New Roman"/>
                <w:sz w:val="20"/>
              </w:rPr>
            </w:pPr>
            <w:r w:rsidRPr="0061782A">
              <w:rPr>
                <w:rFonts w:ascii="Times New Roman" w:eastAsia="Calibri" w:hAnsi="Times New Roman"/>
                <w:sz w:val="20"/>
              </w:rPr>
              <w:t>13 м* для зданий и сооружений вдоль красной линии (или линии застройки), 15 м* для зданий и сооружений в глубине квартала</w:t>
            </w:r>
          </w:p>
        </w:tc>
        <w:tc>
          <w:tcPr>
            <w:tcW w:w="1400" w:type="pct"/>
            <w:gridSpan w:val="2"/>
            <w:vAlign w:val="center"/>
          </w:tcPr>
          <w:p w:rsidR="0039070B" w:rsidRPr="0061782A" w:rsidRDefault="0039070B" w:rsidP="00332C55">
            <w:pPr>
              <w:jc w:val="left"/>
              <w:rPr>
                <w:rFonts w:ascii="Times New Roman" w:eastAsia="Calibri" w:hAnsi="Times New Roman"/>
                <w:sz w:val="20"/>
              </w:rPr>
            </w:pPr>
            <w:r w:rsidRPr="0061782A">
              <w:rPr>
                <w:rFonts w:ascii="Times New Roman" w:eastAsia="Calibri" w:hAnsi="Times New Roman"/>
                <w:sz w:val="20"/>
              </w:rPr>
              <w:t>18 м*для зданий и сооружений вдоль красной линии (или линии застройки), 22 м* для зданий и сооружений в глубине квартала</w:t>
            </w:r>
          </w:p>
        </w:tc>
        <w:tc>
          <w:tcPr>
            <w:tcW w:w="1384" w:type="pct"/>
            <w:vAlign w:val="center"/>
          </w:tcPr>
          <w:p w:rsidR="0039070B" w:rsidRPr="0061782A" w:rsidRDefault="0039070B" w:rsidP="00332C55">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E45832" w:rsidRPr="0061782A" w:rsidTr="008B5387">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E45832" w:rsidRPr="0061782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E45832" w:rsidRPr="0061782A" w:rsidRDefault="00E45832" w:rsidP="00F20090">
            <w:pPr>
              <w:jc w:val="left"/>
              <w:rPr>
                <w:rFonts w:ascii="Times New Roman" w:eastAsia="Calibri" w:hAnsi="Times New Roman"/>
                <w:b/>
                <w:sz w:val="20"/>
              </w:rPr>
            </w:pPr>
            <w:r w:rsidRPr="0061782A">
              <w:rPr>
                <w:rFonts w:ascii="Times New Roman" w:eastAsia="Calibri" w:hAnsi="Times New Roman"/>
                <w:b/>
                <w:sz w:val="20"/>
              </w:rPr>
              <w:t>Процент застройки для земельных участков, находящихся в муниципальной ил</w:t>
            </w:r>
            <w:r w:rsidR="00F20090" w:rsidRPr="0061782A">
              <w:rPr>
                <w:rFonts w:ascii="Times New Roman" w:eastAsia="Calibri" w:hAnsi="Times New Roman"/>
                <w:b/>
                <w:sz w:val="20"/>
              </w:rPr>
              <w:t>и государственной собственности, предоставляемых для строительства:</w:t>
            </w:r>
          </w:p>
        </w:tc>
      </w:tr>
      <w:tr w:rsidR="00E45832" w:rsidRPr="0061782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80%</w:t>
            </w:r>
          </w:p>
        </w:tc>
      </w:tr>
      <w:tr w:rsidR="00E45832" w:rsidRPr="0061782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30%</w:t>
            </w:r>
          </w:p>
        </w:tc>
      </w:tr>
      <w:tr w:rsidR="00E45832" w:rsidRPr="0061782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E45832" w:rsidRPr="0061782A" w:rsidRDefault="00E45832" w:rsidP="00C46672">
            <w:pPr>
              <w:jc w:val="left"/>
              <w:rPr>
                <w:rFonts w:ascii="Times New Roman" w:eastAsia="Calibri" w:hAnsi="Times New Roman"/>
                <w:b/>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E45832" w:rsidRPr="0061782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54" w:type="pct"/>
            <w:gridSpan w:val="4"/>
            <w:vAlign w:val="center"/>
          </w:tcPr>
          <w:p w:rsidR="0045762F" w:rsidRPr="0061782A" w:rsidRDefault="0045762F" w:rsidP="0045762F">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4.1, 4.2, 4.3, 4.4, 4.5, 4.6, 4.7, 4.8.1, 5.1.2 - 80%;</w:t>
            </w:r>
          </w:p>
          <w:p w:rsidR="00E45832" w:rsidRPr="0061782A" w:rsidRDefault="0045762F" w:rsidP="0045762F">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E45832" w:rsidRPr="0061782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54" w:type="pct"/>
            <w:gridSpan w:val="4"/>
            <w:vAlign w:val="center"/>
          </w:tcPr>
          <w:p w:rsidR="00E45832" w:rsidRPr="0061782A" w:rsidRDefault="0045762F" w:rsidP="0045762F">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4.1, 4.2, 4.3, 4.4, 4.5, 4.6, 4.7, 4.8.1, 5.1.2 - 30%;</w:t>
            </w:r>
          </w:p>
          <w:p w:rsidR="0045762F" w:rsidRPr="0061782A" w:rsidRDefault="0045762F" w:rsidP="0045762F">
            <w:pPr>
              <w:jc w:val="left"/>
              <w:rPr>
                <w:rFonts w:ascii="Times New Roman" w:eastAsia="Calibri" w:hAnsi="Times New Roman"/>
                <w:sz w:val="20"/>
              </w:rPr>
            </w:pPr>
            <w:r w:rsidRPr="0061782A">
              <w:rPr>
                <w:rFonts w:ascii="Times New Roman" w:eastAsia="Calibri" w:hAnsi="Times New Roman"/>
                <w:sz w:val="20"/>
              </w:rPr>
              <w:lastRenderedPageBreak/>
              <w:t>для остальных видов разрешенного использования - не нормируется</w:t>
            </w:r>
          </w:p>
        </w:tc>
      </w:tr>
      <w:tr w:rsidR="00E45832" w:rsidRPr="0061782A" w:rsidTr="008B5387">
        <w:tc>
          <w:tcPr>
            <w:tcW w:w="5000" w:type="pct"/>
            <w:gridSpan w:val="5"/>
            <w:vAlign w:val="center"/>
          </w:tcPr>
          <w:p w:rsidR="00E45832" w:rsidRPr="0061782A" w:rsidRDefault="00E45832" w:rsidP="00C46672">
            <w:pPr>
              <w:jc w:val="left"/>
              <w:rPr>
                <w:rFonts w:ascii="Times New Roman" w:eastAsia="Calibri" w:hAnsi="Times New Roman"/>
                <w:b/>
                <w:sz w:val="20"/>
              </w:rPr>
            </w:pPr>
            <w:r w:rsidRPr="0061782A">
              <w:rPr>
                <w:rFonts w:ascii="Times New Roman" w:eastAsia="Calibri" w:hAnsi="Times New Roman"/>
                <w:b/>
                <w:sz w:val="20"/>
              </w:rPr>
              <w:lastRenderedPageBreak/>
              <w:t>Иные показатели:</w:t>
            </w:r>
          </w:p>
        </w:tc>
      </w:tr>
      <w:tr w:rsidR="00E45832" w:rsidRPr="0061782A" w:rsidTr="008B5387">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устройство ограждений земельных участков</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E45832" w:rsidRPr="0061782A" w:rsidTr="008B5387">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ограждений земельных участков</w:t>
            </w:r>
          </w:p>
        </w:tc>
        <w:tc>
          <w:tcPr>
            <w:tcW w:w="4154" w:type="pct"/>
            <w:gridSpan w:val="4"/>
            <w:vAlign w:val="center"/>
          </w:tcPr>
          <w:p w:rsidR="00E45832" w:rsidRPr="0061782A" w:rsidRDefault="00E45832"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 xml:space="preserve">1,8 м </w:t>
              </w:r>
            </w:smartTag>
            <w:r w:rsidRPr="0061782A">
              <w:rPr>
                <w:rFonts w:ascii="Times New Roman" w:eastAsia="Calibri" w:hAnsi="Times New Roman"/>
                <w:sz w:val="20"/>
              </w:rPr>
              <w:t xml:space="preserve">(при условии соблюдения </w:t>
            </w:r>
            <w:proofErr w:type="spellStart"/>
            <w:r w:rsidRPr="0061782A">
              <w:rPr>
                <w:rFonts w:ascii="Times New Roman" w:eastAsia="Calibri" w:hAnsi="Times New Roman"/>
                <w:sz w:val="20"/>
              </w:rPr>
              <w:t>просматриваемости</w:t>
            </w:r>
            <w:proofErr w:type="spellEnd"/>
            <w:r w:rsidRPr="0061782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61782A">
                <w:rPr>
                  <w:rFonts w:ascii="Times New Roman" w:eastAsia="Calibri" w:hAnsi="Times New Roman"/>
                  <w:sz w:val="20"/>
                </w:rPr>
                <w:t>0,5 м</w:t>
              </w:r>
            </w:smartTag>
            <w:r w:rsidRPr="0061782A">
              <w:rPr>
                <w:rFonts w:ascii="Times New Roman" w:eastAsia="Calibri" w:hAnsi="Times New Roman"/>
                <w:sz w:val="20"/>
              </w:rPr>
              <w:t>.)</w:t>
            </w:r>
          </w:p>
        </w:tc>
      </w:tr>
      <w:tr w:rsidR="00E45832" w:rsidRPr="0061782A" w:rsidTr="008B5387">
        <w:tc>
          <w:tcPr>
            <w:tcW w:w="846" w:type="pct"/>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протяженность здания по фасаду</w:t>
            </w:r>
          </w:p>
        </w:tc>
        <w:tc>
          <w:tcPr>
            <w:tcW w:w="4154" w:type="pct"/>
            <w:gridSpan w:val="4"/>
            <w:vAlign w:val="center"/>
          </w:tcPr>
          <w:p w:rsidR="00E45832" w:rsidRPr="0061782A" w:rsidRDefault="00E45832"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bl>
    <w:p w:rsidR="004533E8" w:rsidRPr="0061782A" w:rsidRDefault="00E45832" w:rsidP="004533E8">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01333E" w:rsidRPr="0061782A" w:rsidRDefault="0001333E" w:rsidP="004533E8">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ОД предельные (минимальные и (или) максимальные) размеры земельных участков, кроме их площади, не подлежат установлению.</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5. Ограничения использования земельных участков и объектов капитального строительства.</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5.1.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5.2.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pStyle w:val="312"/>
        <w:tabs>
          <w:tab w:val="clear" w:pos="2340"/>
          <w:tab w:val="left" w:pos="2268"/>
        </w:tabs>
        <w:spacing w:before="0" w:after="0"/>
        <w:jc w:val="both"/>
        <w:rPr>
          <w:b w:val="0"/>
          <w:szCs w:val="24"/>
        </w:rPr>
      </w:pPr>
    </w:p>
    <w:p w:rsidR="005320BF" w:rsidRPr="0061782A" w:rsidRDefault="005320BF" w:rsidP="00C46672">
      <w:pPr>
        <w:pStyle w:val="312"/>
        <w:tabs>
          <w:tab w:val="clear" w:pos="2340"/>
          <w:tab w:val="left" w:pos="2268"/>
        </w:tabs>
        <w:spacing w:before="0" w:after="0"/>
        <w:jc w:val="both"/>
        <w:rPr>
          <w:b w:val="0"/>
          <w:szCs w:val="24"/>
        </w:rPr>
      </w:pPr>
      <w:r w:rsidRPr="0061782A">
        <w:rPr>
          <w:szCs w:val="24"/>
        </w:rPr>
        <w:t xml:space="preserve">Статья </w:t>
      </w:r>
      <w:r w:rsidR="00017C6C" w:rsidRPr="0061782A">
        <w:rPr>
          <w:szCs w:val="24"/>
        </w:rPr>
        <w:t>3</w:t>
      </w:r>
      <w:r w:rsidR="002008A6" w:rsidRPr="0061782A">
        <w:rPr>
          <w:szCs w:val="24"/>
        </w:rPr>
        <w:t>6</w:t>
      </w:r>
      <w:r w:rsidRPr="0061782A">
        <w:rPr>
          <w:szCs w:val="24"/>
        </w:rPr>
        <w:t>.</w:t>
      </w:r>
      <w:r w:rsidR="0007785F" w:rsidRPr="0061782A">
        <w:rPr>
          <w:szCs w:val="24"/>
        </w:rPr>
        <w:t xml:space="preserve"> </w:t>
      </w:r>
      <w:r w:rsidRPr="0061782A">
        <w:rPr>
          <w:b w:val="0"/>
          <w:szCs w:val="24"/>
        </w:rPr>
        <w:t>Градостроительный регламент зоны размещения культовых объектов (</w:t>
      </w:r>
      <w:proofErr w:type="gramStart"/>
      <w:r w:rsidRPr="0061782A">
        <w:rPr>
          <w:b w:val="0"/>
          <w:szCs w:val="24"/>
        </w:rPr>
        <w:t>КО</w:t>
      </w:r>
      <w:proofErr w:type="gramEnd"/>
      <w:r w:rsidRPr="0061782A">
        <w:rPr>
          <w:b w:val="0"/>
          <w:szCs w:val="24"/>
        </w:rPr>
        <w:t>)</w:t>
      </w:r>
      <w:r w:rsidR="00D40A87" w:rsidRPr="0061782A">
        <w:rPr>
          <w:b w:val="0"/>
          <w:szCs w:val="24"/>
        </w:rPr>
        <w:t>.</w:t>
      </w:r>
    </w:p>
    <w:p w:rsidR="00AF5E78" w:rsidRPr="0061782A" w:rsidRDefault="00AF5E78" w:rsidP="00C46672">
      <w:pPr>
        <w:pStyle w:val="312"/>
        <w:tabs>
          <w:tab w:val="clear" w:pos="2340"/>
          <w:tab w:val="left" w:pos="2268"/>
        </w:tabs>
        <w:spacing w:before="0" w:after="0"/>
        <w:jc w:val="both"/>
        <w:rPr>
          <w:b w:val="0"/>
          <w:szCs w:val="24"/>
        </w:rPr>
      </w:pPr>
    </w:p>
    <w:p w:rsidR="00C77180" w:rsidRPr="0061782A" w:rsidRDefault="00C77180"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предназначенных для размещения зданий, строений, </w:t>
      </w:r>
      <w:r w:rsidRPr="0061782A">
        <w:rPr>
          <w:rFonts w:ascii="Times New Roman" w:hAnsi="Times New Roman"/>
          <w:sz w:val="24"/>
          <w:szCs w:val="24"/>
          <w:shd w:val="clear" w:color="auto" w:fill="FFFFFF"/>
        </w:rPr>
        <w:t>сооружений, предназначенных для </w:t>
      </w:r>
      <w:r w:rsidRPr="0061782A">
        <w:rPr>
          <w:rFonts w:ascii="Times New Roman" w:hAnsi="Times New Roman"/>
          <w:bCs/>
          <w:sz w:val="24"/>
          <w:szCs w:val="24"/>
          <w:shd w:val="clear" w:color="auto" w:fill="FFFFFF"/>
        </w:rPr>
        <w:t>культовых</w:t>
      </w:r>
      <w:r w:rsidRPr="0061782A">
        <w:rPr>
          <w:rFonts w:ascii="Times New Roman" w:hAnsi="Times New Roman"/>
          <w:sz w:val="24"/>
          <w:szCs w:val="24"/>
          <w:shd w:val="clear" w:color="auto" w:fill="FFFFFF"/>
        </w:rPr>
        <w:t>, религиозных нужд.</w:t>
      </w:r>
    </w:p>
    <w:p w:rsidR="000F0883" w:rsidRPr="0061782A" w:rsidRDefault="00C77180" w:rsidP="00C46672">
      <w:pPr>
        <w:pStyle w:val="af5"/>
        <w:spacing w:before="0"/>
        <w:ind w:firstLine="709"/>
        <w:rPr>
          <w:rFonts w:ascii="Times New Roman" w:hAnsi="Times New Roman" w:cs="Times New Roman"/>
        </w:rPr>
      </w:pPr>
      <w:r w:rsidRPr="0061782A">
        <w:rPr>
          <w:rFonts w:ascii="Times New Roman" w:hAnsi="Times New Roman" w:cs="Times New Roman"/>
        </w:rPr>
        <w:t>2. </w:t>
      </w:r>
      <w:r w:rsidR="005320BF" w:rsidRPr="0061782A">
        <w:rPr>
          <w:rFonts w:ascii="Times New Roman" w:hAnsi="Times New Roman" w:cs="Times New Roman"/>
        </w:rPr>
        <w:t>Перечень видов разреш</w:t>
      </w:r>
      <w:r w:rsidR="0047384A" w:rsidRPr="0061782A">
        <w:rPr>
          <w:rFonts w:ascii="Times New Roman" w:hAnsi="Times New Roman" w:cs="Times New Roman"/>
        </w:rPr>
        <w:t>е</w:t>
      </w:r>
      <w:r w:rsidR="005320BF" w:rsidRPr="0061782A">
        <w:rPr>
          <w:rFonts w:ascii="Times New Roman" w:hAnsi="Times New Roman" w:cs="Times New Roman"/>
        </w:rPr>
        <w:t xml:space="preserve">нного использования </w:t>
      </w:r>
      <w:r w:rsidR="00E2615E" w:rsidRPr="0061782A">
        <w:rPr>
          <w:rFonts w:ascii="Times New Roman" w:hAnsi="Times New Roman" w:cs="Times New Roman"/>
        </w:rPr>
        <w:t>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4358"/>
      </w:tblGrid>
      <w:tr w:rsidR="00C86477" w:rsidRPr="0061782A" w:rsidTr="00057832">
        <w:trPr>
          <w:trHeight w:val="20"/>
        </w:trPr>
        <w:tc>
          <w:tcPr>
            <w:tcW w:w="2723" w:type="pct"/>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057832">
        <w:trPr>
          <w:trHeight w:val="20"/>
        </w:trPr>
        <w:tc>
          <w:tcPr>
            <w:tcW w:w="2723" w:type="pct"/>
            <w:shd w:val="clear" w:color="auto" w:fill="auto"/>
          </w:tcPr>
          <w:p w:rsidR="004E64D8"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C86477" w:rsidRPr="0061782A" w:rsidRDefault="00C86477" w:rsidP="00C46672">
            <w:pPr>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57832">
        <w:trPr>
          <w:trHeight w:val="20"/>
        </w:trPr>
        <w:tc>
          <w:tcPr>
            <w:tcW w:w="2723" w:type="pct"/>
            <w:shd w:val="clear" w:color="auto" w:fill="auto"/>
          </w:tcPr>
          <w:p w:rsidR="004E64D8"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C86477" w:rsidRPr="0061782A" w:rsidRDefault="00C86477" w:rsidP="00C46672">
            <w:pPr>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85"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86"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w:t>
            </w:r>
            <w:r w:rsidRPr="0061782A">
              <w:rPr>
                <w:rFonts w:ascii="Times New Roman" w:eastAsia="Calibri" w:hAnsi="Times New Roman"/>
                <w:sz w:val="20"/>
              </w:rPr>
              <w:lastRenderedPageBreak/>
              <w:t>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57832">
        <w:trPr>
          <w:trHeight w:val="20"/>
        </w:trPr>
        <w:tc>
          <w:tcPr>
            <w:tcW w:w="2723" w:type="pct"/>
            <w:shd w:val="clear" w:color="auto" w:fill="auto"/>
          </w:tcPr>
          <w:p w:rsidR="004E64D8" w:rsidRPr="0061782A" w:rsidRDefault="00C86477" w:rsidP="00C46672">
            <w:pPr>
              <w:rPr>
                <w:rFonts w:ascii="Times New Roman" w:eastAsiaTheme="minorHAnsi" w:hAnsi="Times New Roman"/>
                <w:sz w:val="20"/>
              </w:rPr>
            </w:pPr>
            <w:r w:rsidRPr="0061782A">
              <w:rPr>
                <w:rFonts w:ascii="Times New Roman" w:eastAsia="Calibri" w:hAnsi="Times New Roman"/>
                <w:sz w:val="20"/>
              </w:rPr>
              <w:lastRenderedPageBreak/>
              <w:t xml:space="preserve">9.3 </w:t>
            </w:r>
            <w:r w:rsidRPr="0061782A">
              <w:rPr>
                <w:rFonts w:ascii="Times New Roman" w:eastAsiaTheme="minorHAnsi" w:hAnsi="Times New Roman"/>
                <w:sz w:val="20"/>
              </w:rPr>
              <w:t xml:space="preserve">Историко-культурная деятельность </w:t>
            </w:r>
          </w:p>
          <w:p w:rsidR="00C86477" w:rsidRPr="0061782A" w:rsidRDefault="00C86477" w:rsidP="00C46672">
            <w:pPr>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shd w:val="clear" w:color="auto" w:fill="auto"/>
          </w:tcPr>
          <w:p w:rsidR="00C86477" w:rsidRPr="0061782A" w:rsidRDefault="00C86477" w:rsidP="00C46672">
            <w:pPr>
              <w:rPr>
                <w:rFonts w:ascii="Times New Roman" w:eastAsia="Calibri" w:hAnsi="Times New Roman"/>
                <w:sz w:val="20"/>
              </w:rPr>
            </w:pPr>
            <w:r w:rsidRPr="0061782A">
              <w:rPr>
                <w:rFonts w:ascii="Times New Roman" w:hAnsi="Times New Roman"/>
                <w:sz w:val="20"/>
              </w:rPr>
              <w:t>Не устанавливаются</w:t>
            </w:r>
          </w:p>
        </w:tc>
      </w:tr>
      <w:tr w:rsidR="004D38E8" w:rsidRPr="0061782A" w:rsidTr="00057832">
        <w:trPr>
          <w:trHeight w:val="20"/>
        </w:trPr>
        <w:tc>
          <w:tcPr>
            <w:tcW w:w="2723" w:type="pct"/>
            <w:shd w:val="clear" w:color="auto" w:fill="auto"/>
          </w:tcPr>
          <w:p w:rsidR="004D38E8" w:rsidRPr="0061782A" w:rsidRDefault="004D38E8" w:rsidP="004D38E8">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87"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88"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89"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057832">
        <w:trPr>
          <w:trHeight w:val="20"/>
        </w:trPr>
        <w:tc>
          <w:tcPr>
            <w:tcW w:w="2723" w:type="pct"/>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4D38E8" w:rsidRPr="0061782A" w:rsidRDefault="004D38E8" w:rsidP="004D38E8">
            <w:pPr>
              <w:rPr>
                <w:rFonts w:ascii="Times New Roman" w:hAnsi="Times New Roman"/>
                <w:sz w:val="20"/>
              </w:rPr>
            </w:pPr>
            <w:r w:rsidRPr="0061782A">
              <w:rPr>
                <w:rFonts w:ascii="Times New Roman" w:hAnsi="Times New Roman"/>
                <w:sz w:val="20"/>
              </w:rPr>
              <w:t>Не устанавливаются</w:t>
            </w:r>
          </w:p>
        </w:tc>
      </w:tr>
    </w:tbl>
    <w:p w:rsidR="005320BF" w:rsidRPr="0061782A" w:rsidRDefault="005320BF"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w:t>
      </w:r>
      <w:r w:rsidR="0047384A" w:rsidRPr="0061782A">
        <w:rPr>
          <w:rFonts w:ascii="Times New Roman" w:hAnsi="Times New Roman" w:cs="Times New Roman"/>
        </w:rPr>
        <w:t>е</w:t>
      </w:r>
      <w:r w:rsidRPr="0061782A">
        <w:rPr>
          <w:rFonts w:ascii="Times New Roman" w:hAnsi="Times New Roman" w:cs="Times New Roman"/>
        </w:rPr>
        <w:t xml:space="preserve">нные виды использования </w:t>
      </w:r>
      <w:r w:rsidR="00961282" w:rsidRPr="0061782A">
        <w:rPr>
          <w:rFonts w:ascii="Times New Roman" w:hAnsi="Times New Roman" w:cs="Times New Roman"/>
        </w:rPr>
        <w:t xml:space="preserve">земельных участков и объектов </w:t>
      </w:r>
      <w:r w:rsidRPr="0061782A">
        <w:rPr>
          <w:rFonts w:ascii="Times New Roman" w:hAnsi="Times New Roman" w:cs="Times New Roman"/>
        </w:rPr>
        <w:t xml:space="preserve">капитального строительства для зон </w:t>
      </w:r>
      <w:proofErr w:type="gramStart"/>
      <w:r w:rsidRPr="0061782A">
        <w:rPr>
          <w:rFonts w:ascii="Times New Roman" w:hAnsi="Times New Roman" w:cs="Times New Roman"/>
        </w:rPr>
        <w:t>КО</w:t>
      </w:r>
      <w:proofErr w:type="gramEnd"/>
      <w:r w:rsidRPr="0061782A">
        <w:rPr>
          <w:rFonts w:ascii="Times New Roman" w:hAnsi="Times New Roman" w:cs="Times New Roman"/>
        </w:rPr>
        <w:t xml:space="preserve"> не устанавливаются.</w:t>
      </w:r>
    </w:p>
    <w:p w:rsidR="005320BF" w:rsidRPr="0061782A" w:rsidRDefault="00961282" w:rsidP="00C46672">
      <w:pPr>
        <w:pStyle w:val="af5"/>
        <w:spacing w:before="0"/>
        <w:ind w:firstLine="709"/>
        <w:rPr>
          <w:rFonts w:ascii="Times New Roman" w:hAnsi="Times New Roman" w:cs="Times New Roman"/>
        </w:rPr>
      </w:pPr>
      <w:r w:rsidRPr="0061782A">
        <w:rPr>
          <w:rFonts w:ascii="Times New Roman" w:hAnsi="Times New Roman" w:cs="Times New Roman"/>
        </w:rPr>
        <w:t>3. </w:t>
      </w:r>
      <w:r w:rsidR="005320BF" w:rsidRPr="0061782A">
        <w:rPr>
          <w:rFonts w:ascii="Times New Roman" w:hAnsi="Times New Roman" w:cs="Times New Roman"/>
        </w:rPr>
        <w:t xml:space="preserve">Предельные размеры и предельные параметры для зоны </w:t>
      </w:r>
      <w:proofErr w:type="gramStart"/>
      <w:r w:rsidR="005320BF" w:rsidRPr="0061782A">
        <w:rPr>
          <w:rFonts w:ascii="Times New Roman" w:hAnsi="Times New Roman" w:cs="Times New Roman"/>
        </w:rPr>
        <w:t>КО</w:t>
      </w:r>
      <w:proofErr w:type="gramEnd"/>
      <w:r w:rsidR="00C25109" w:rsidRPr="0061782A">
        <w:rPr>
          <w:rFonts w:ascii="Times New Roman" w:hAnsi="Times New Roman" w:cs="Times New Roman"/>
        </w:rPr>
        <w:t xml:space="preserve"> </w:t>
      </w:r>
      <w:r w:rsidR="005320BF" w:rsidRPr="0061782A">
        <w:rPr>
          <w:rFonts w:ascii="Times New Roman" w:hAnsi="Times New Roman" w:cs="Times New Roman"/>
        </w:rPr>
        <w:t xml:space="preserve"> не устанавливаются,</w:t>
      </w:r>
      <w:r w:rsidR="005320BF"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pStyle w:val="312"/>
        <w:tabs>
          <w:tab w:val="clear" w:pos="0"/>
          <w:tab w:val="clear" w:pos="2340"/>
          <w:tab w:val="num" w:pos="1418"/>
          <w:tab w:val="left" w:pos="2268"/>
        </w:tabs>
        <w:spacing w:before="0" w:after="0"/>
        <w:ind w:hanging="1418"/>
        <w:jc w:val="both"/>
        <w:rPr>
          <w:b w:val="0"/>
          <w:bCs w:val="0"/>
          <w:szCs w:val="24"/>
          <w:lang w:eastAsia="ru-RU"/>
        </w:rPr>
      </w:pPr>
    </w:p>
    <w:p w:rsidR="005320BF" w:rsidRPr="0061782A" w:rsidRDefault="008A6AE3" w:rsidP="00C46672">
      <w:pPr>
        <w:pStyle w:val="312"/>
        <w:tabs>
          <w:tab w:val="clear" w:pos="2340"/>
          <w:tab w:val="left" w:pos="2268"/>
        </w:tabs>
        <w:spacing w:before="0" w:after="0"/>
        <w:jc w:val="both"/>
        <w:rPr>
          <w:b w:val="0"/>
          <w:szCs w:val="24"/>
        </w:rPr>
      </w:pPr>
      <w:r w:rsidRPr="0061782A">
        <w:rPr>
          <w:szCs w:val="24"/>
        </w:rPr>
        <w:t xml:space="preserve">Статья </w:t>
      </w:r>
      <w:r w:rsidR="00017C6C" w:rsidRPr="0061782A">
        <w:rPr>
          <w:szCs w:val="24"/>
        </w:rPr>
        <w:t>3</w:t>
      </w:r>
      <w:r w:rsidR="002008A6" w:rsidRPr="0061782A">
        <w:rPr>
          <w:szCs w:val="24"/>
        </w:rPr>
        <w:t>7</w:t>
      </w:r>
      <w:r w:rsidR="005320BF" w:rsidRPr="0061782A">
        <w:rPr>
          <w:szCs w:val="24"/>
        </w:rPr>
        <w:t>.</w:t>
      </w:r>
      <w:r w:rsidR="0007785F" w:rsidRPr="0061782A">
        <w:rPr>
          <w:b w:val="0"/>
          <w:szCs w:val="24"/>
        </w:rPr>
        <w:t xml:space="preserve"> </w:t>
      </w:r>
      <w:r w:rsidR="005320BF" w:rsidRPr="0061782A">
        <w:rPr>
          <w:b w:val="0"/>
          <w:szCs w:val="24"/>
        </w:rPr>
        <w:t>Градостроительный регламент зоны размещения объектов</w:t>
      </w:r>
      <w:r w:rsidR="00D4379D" w:rsidRPr="0061782A">
        <w:rPr>
          <w:b w:val="0"/>
          <w:szCs w:val="24"/>
        </w:rPr>
        <w:t xml:space="preserve"> социального обслуживания и</w:t>
      </w:r>
      <w:r w:rsidR="005320BF" w:rsidRPr="0061782A">
        <w:rPr>
          <w:b w:val="0"/>
          <w:szCs w:val="24"/>
        </w:rPr>
        <w:t xml:space="preserve"> здравоохранения</w:t>
      </w:r>
      <w:r w:rsidR="008F727B" w:rsidRPr="0061782A">
        <w:rPr>
          <w:b w:val="0"/>
          <w:szCs w:val="24"/>
        </w:rPr>
        <w:t xml:space="preserve"> </w:t>
      </w:r>
      <w:r w:rsidR="005320BF" w:rsidRPr="0061782A">
        <w:rPr>
          <w:b w:val="0"/>
          <w:szCs w:val="24"/>
        </w:rPr>
        <w:t>(ОС-1)</w:t>
      </w:r>
      <w:r w:rsidR="00D40A87" w:rsidRPr="0061782A">
        <w:rPr>
          <w:b w:val="0"/>
          <w:szCs w:val="24"/>
        </w:rPr>
        <w:t>.</w:t>
      </w:r>
    </w:p>
    <w:p w:rsidR="005320BF" w:rsidRPr="0061782A" w:rsidRDefault="005320BF" w:rsidP="00C46672">
      <w:pPr>
        <w:pStyle w:val="af5"/>
        <w:spacing w:before="0"/>
        <w:ind w:firstLine="709"/>
        <w:rPr>
          <w:rFonts w:ascii="Times New Roman" w:hAnsi="Times New Roman" w:cs="Times New Roman"/>
        </w:rPr>
      </w:pPr>
    </w:p>
    <w:p w:rsidR="00B118D2" w:rsidRPr="0061782A" w:rsidRDefault="00B118D2" w:rsidP="00C46672">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00476FA8" w:rsidRPr="0061782A">
        <w:rPr>
          <w:rFonts w:ascii="Times New Roman" w:hAnsi="Times New Roman"/>
          <w:sz w:val="24"/>
          <w:szCs w:val="24"/>
          <w:shd w:val="clear" w:color="auto" w:fill="FFFFFF"/>
        </w:rPr>
        <w:t>преимущественно</w:t>
      </w:r>
      <w:r w:rsidR="00476FA8" w:rsidRPr="0061782A">
        <w:rPr>
          <w:rFonts w:ascii="Times New Roman" w:eastAsiaTheme="minorHAnsi" w:hAnsi="Times New Roman"/>
          <w:sz w:val="24"/>
          <w:szCs w:val="24"/>
        </w:rPr>
        <w:t xml:space="preserve"> </w:t>
      </w:r>
      <w:r w:rsidRPr="0061782A">
        <w:rPr>
          <w:rFonts w:ascii="Times New Roman" w:eastAsiaTheme="minorHAnsi" w:hAnsi="Times New Roman"/>
          <w:sz w:val="24"/>
          <w:szCs w:val="24"/>
        </w:rPr>
        <w:t xml:space="preserve">предназначенных для размещения </w:t>
      </w:r>
      <w:r w:rsidR="00476FA8" w:rsidRPr="0061782A">
        <w:rPr>
          <w:rFonts w:ascii="Times New Roman" w:eastAsiaTheme="minorHAnsi" w:hAnsi="Times New Roman"/>
          <w:sz w:val="24"/>
          <w:szCs w:val="24"/>
        </w:rPr>
        <w:t>о</w:t>
      </w:r>
      <w:r w:rsidRPr="0061782A">
        <w:rPr>
          <w:rFonts w:ascii="Times New Roman" w:hAnsi="Times New Roman"/>
          <w:sz w:val="24"/>
          <w:szCs w:val="24"/>
        </w:rPr>
        <w:t xml:space="preserve">бъектов </w:t>
      </w:r>
      <w:r w:rsidR="00D4379D" w:rsidRPr="0061782A">
        <w:rPr>
          <w:rFonts w:ascii="Times New Roman" w:hAnsi="Times New Roman"/>
          <w:sz w:val="24"/>
          <w:szCs w:val="24"/>
        </w:rPr>
        <w:t xml:space="preserve">социального обслуживания и </w:t>
      </w:r>
      <w:r w:rsidRPr="0061782A">
        <w:rPr>
          <w:rFonts w:ascii="Times New Roman" w:hAnsi="Times New Roman"/>
          <w:sz w:val="24"/>
          <w:szCs w:val="24"/>
        </w:rPr>
        <w:t>здравоохранения.</w:t>
      </w:r>
    </w:p>
    <w:p w:rsidR="00B118D2" w:rsidRPr="0061782A" w:rsidRDefault="00B118D2"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lastRenderedPageBreak/>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4358"/>
      </w:tblGrid>
      <w:tr w:rsidR="00C86477" w:rsidRPr="0061782A" w:rsidTr="00057832">
        <w:trPr>
          <w:trHeight w:val="510"/>
        </w:trPr>
        <w:tc>
          <w:tcPr>
            <w:tcW w:w="2723" w:type="pct"/>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057832">
        <w:trPr>
          <w:trHeight w:val="20"/>
        </w:trPr>
        <w:tc>
          <w:tcPr>
            <w:tcW w:w="2723" w:type="pct"/>
            <w:shd w:val="clear" w:color="auto" w:fill="auto"/>
          </w:tcPr>
          <w:p w:rsidR="004E64D8" w:rsidRPr="0061782A" w:rsidRDefault="00C86477" w:rsidP="00C46672">
            <w:pPr>
              <w:rPr>
                <w:rFonts w:ascii="Times New Roman" w:hAnsi="Times New Roman"/>
                <w:sz w:val="20"/>
              </w:rPr>
            </w:pPr>
            <w:r w:rsidRPr="0061782A">
              <w:rPr>
                <w:rFonts w:ascii="Times New Roman" w:hAnsi="Times New Roman"/>
                <w:sz w:val="20"/>
              </w:rPr>
              <w:t xml:space="preserve">3.1.1 Предоставление коммунальных услуг </w:t>
            </w:r>
          </w:p>
          <w:p w:rsidR="00C86477" w:rsidRPr="0061782A" w:rsidRDefault="00C86477" w:rsidP="00C46672">
            <w:pPr>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4379D" w:rsidRPr="0061782A" w:rsidTr="00057832">
        <w:trPr>
          <w:trHeight w:val="20"/>
        </w:trPr>
        <w:tc>
          <w:tcPr>
            <w:tcW w:w="2723" w:type="pct"/>
            <w:shd w:val="clear" w:color="auto" w:fill="auto"/>
          </w:tcPr>
          <w:p w:rsidR="004E64D8"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hAnsi="Times New Roman"/>
                <w:sz w:val="20"/>
              </w:rPr>
              <w:t>3.2.1</w:t>
            </w:r>
            <w:r w:rsidRPr="0061782A">
              <w:rPr>
                <w:rFonts w:ascii="Times New Roman" w:eastAsiaTheme="minorHAnsi" w:hAnsi="Times New Roman"/>
                <w:bCs/>
                <w:sz w:val="20"/>
              </w:rPr>
              <w:t xml:space="preserve"> Дома социального обслуживания </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4379D"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57832">
        <w:trPr>
          <w:trHeight w:val="20"/>
        </w:trPr>
        <w:tc>
          <w:tcPr>
            <w:tcW w:w="2723" w:type="pct"/>
            <w:shd w:val="clear" w:color="auto" w:fill="auto"/>
          </w:tcPr>
          <w:p w:rsidR="004E64D8" w:rsidRPr="0061782A" w:rsidRDefault="00C86477" w:rsidP="00C46672">
            <w:pPr>
              <w:rPr>
                <w:rFonts w:ascii="Times New Roman" w:hAnsi="Times New Roman"/>
                <w:sz w:val="20"/>
              </w:rPr>
            </w:pPr>
            <w:r w:rsidRPr="0061782A">
              <w:rPr>
                <w:rFonts w:ascii="Times New Roman" w:hAnsi="Times New Roman"/>
                <w:sz w:val="20"/>
              </w:rPr>
              <w:t xml:space="preserve">3.2.2 Оказание социальной помощи населению </w:t>
            </w:r>
          </w:p>
          <w:p w:rsidR="00C86477" w:rsidRPr="0061782A" w:rsidRDefault="00C86477" w:rsidP="00C46672">
            <w:pPr>
              <w:rPr>
                <w:rFonts w:ascii="Times New Roman" w:hAnsi="Times New Roman"/>
                <w:sz w:val="20"/>
              </w:rPr>
            </w:pPr>
            <w:proofErr w:type="gramStart"/>
            <w:r w:rsidRPr="0061782A">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roofErr w:type="gramEnd"/>
          </w:p>
          <w:p w:rsidR="00C86477" w:rsidRPr="0061782A" w:rsidRDefault="00C86477" w:rsidP="00C46672">
            <w:pPr>
              <w:rPr>
                <w:rFonts w:ascii="Times New Roman" w:hAnsi="Times New Roman"/>
                <w:sz w:val="20"/>
              </w:rPr>
            </w:pPr>
            <w:r w:rsidRPr="0061782A">
              <w:rPr>
                <w:rFonts w:ascii="Times New Roman" w:hAnsi="Times New Roman"/>
                <w:sz w:val="20"/>
              </w:rPr>
              <w:t>некоммерческих фондов, благотворительных организаций, клубов по интересам)</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4379D" w:rsidRPr="0061782A" w:rsidTr="00057832">
        <w:trPr>
          <w:trHeight w:val="20"/>
        </w:trPr>
        <w:tc>
          <w:tcPr>
            <w:tcW w:w="2723" w:type="pct"/>
            <w:shd w:val="clear" w:color="auto" w:fill="auto"/>
          </w:tcPr>
          <w:p w:rsidR="004E64D8"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hAnsi="Times New Roman"/>
                <w:sz w:val="20"/>
              </w:rPr>
              <w:t>3.2.4</w:t>
            </w:r>
            <w:r w:rsidRPr="0061782A">
              <w:rPr>
                <w:rFonts w:ascii="Times New Roman" w:eastAsiaTheme="minorHAnsi" w:hAnsi="Times New Roman"/>
                <w:bCs/>
                <w:sz w:val="20"/>
              </w:rPr>
              <w:t xml:space="preserve"> Общежития </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0" w:history="1">
              <w:r w:rsidRPr="0061782A">
                <w:rPr>
                  <w:rFonts w:ascii="Times New Roman" w:eastAsiaTheme="minorHAnsi" w:hAnsi="Times New Roman"/>
                  <w:bCs/>
                  <w:sz w:val="20"/>
                </w:rPr>
                <w:t>кодом 4.7</w:t>
              </w:r>
            </w:hyperlink>
            <w:r w:rsidRPr="0061782A">
              <w:rPr>
                <w:rFonts w:ascii="Times New Roman" w:eastAsiaTheme="minorHAnsi" w:hAnsi="Times New Roman"/>
                <w:bCs/>
                <w:sz w:val="20"/>
              </w:rPr>
              <w:t>)</w:t>
            </w:r>
            <w:r w:rsidR="00FF481C" w:rsidRPr="0061782A">
              <w:rPr>
                <w:rFonts w:ascii="Times New Roman" w:eastAsiaTheme="minorHAnsi" w:hAnsi="Times New Roman"/>
                <w:bCs/>
                <w:sz w:val="20"/>
              </w:rPr>
              <w:t xml:space="preserve"> </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4379D"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4379D" w:rsidRPr="0061782A" w:rsidTr="00057832">
        <w:trPr>
          <w:trHeight w:val="20"/>
        </w:trPr>
        <w:tc>
          <w:tcPr>
            <w:tcW w:w="2723" w:type="pct"/>
            <w:shd w:val="clear" w:color="auto" w:fill="auto"/>
          </w:tcPr>
          <w:p w:rsidR="004E64D8"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hAnsi="Times New Roman"/>
                <w:sz w:val="20"/>
              </w:rPr>
              <w:t>3.4.1</w:t>
            </w:r>
            <w:r w:rsidRPr="0061782A">
              <w:rPr>
                <w:rFonts w:ascii="Times New Roman" w:eastAsiaTheme="minorHAnsi" w:hAnsi="Times New Roman"/>
                <w:bCs/>
                <w:sz w:val="20"/>
              </w:rPr>
              <w:t xml:space="preserve"> Амбулаторно-поликлиническое обслуживание </w:t>
            </w:r>
          </w:p>
          <w:p w:rsidR="00D4379D" w:rsidRPr="0061782A" w:rsidRDefault="00D4379D" w:rsidP="00C46672">
            <w:pPr>
              <w:autoSpaceDE w:val="0"/>
              <w:autoSpaceDN w:val="0"/>
              <w:adjustRightInd w:val="0"/>
              <w:rPr>
                <w:rFonts w:ascii="Times New Roman" w:hAnsi="Times New Roman"/>
                <w:sz w:val="20"/>
              </w:rPr>
            </w:pPr>
            <w:r w:rsidRPr="0061782A">
              <w:rPr>
                <w:rFonts w:ascii="Times New Roman" w:eastAsiaTheme="minorHAnsi" w:hAnsi="Times New Roman"/>
                <w:bCs/>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4379D"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4379D" w:rsidRPr="0061782A" w:rsidTr="00057832">
        <w:trPr>
          <w:trHeight w:val="20"/>
        </w:trPr>
        <w:tc>
          <w:tcPr>
            <w:tcW w:w="2723" w:type="pct"/>
            <w:shd w:val="clear" w:color="auto" w:fill="auto"/>
          </w:tcPr>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hAnsi="Times New Roman"/>
                <w:sz w:val="20"/>
              </w:rPr>
              <w:t>3.4.2</w:t>
            </w:r>
            <w:r w:rsidRPr="0061782A">
              <w:rPr>
                <w:rFonts w:ascii="Times New Roman" w:eastAsiaTheme="minorHAnsi" w:hAnsi="Times New Roman"/>
                <w:bCs/>
                <w:sz w:val="20"/>
              </w:rPr>
              <w:t xml:space="preserve"> Стационарное медицинское обслуживание</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размещение станций скорой помощи;</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размещение площадок санитарной авиации)</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4379D"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4379D" w:rsidRPr="0061782A" w:rsidTr="00057832">
        <w:trPr>
          <w:trHeight w:val="20"/>
        </w:trPr>
        <w:tc>
          <w:tcPr>
            <w:tcW w:w="2723" w:type="pct"/>
            <w:shd w:val="clear" w:color="auto" w:fill="auto"/>
          </w:tcPr>
          <w:p w:rsidR="004E64D8"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 xml:space="preserve">3.4.3 Медицинские организации особого назначения </w:t>
            </w:r>
          </w:p>
          <w:p w:rsidR="00D4379D" w:rsidRPr="0061782A" w:rsidRDefault="00D4379D"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 xml:space="preserve">(Размещение объектов капитального строительства для </w:t>
            </w:r>
            <w:r w:rsidRPr="0061782A">
              <w:rPr>
                <w:rFonts w:ascii="Times New Roman" w:eastAsiaTheme="minorHAnsi" w:hAnsi="Times New Roman"/>
                <w:bCs/>
                <w:sz w:val="20"/>
              </w:rPr>
              <w:lastRenderedPageBreak/>
              <w:t xml:space="preserve">размещения медицинских организаций, осуществляющих проведение судебно-медицинской и </w:t>
            </w:r>
            <w:proofErr w:type="spellStart"/>
            <w:proofErr w:type="gramStart"/>
            <w:r w:rsidRPr="0061782A">
              <w:rPr>
                <w:rFonts w:ascii="Times New Roman" w:eastAsiaTheme="minorHAnsi" w:hAnsi="Times New Roman"/>
                <w:bCs/>
                <w:sz w:val="20"/>
              </w:rPr>
              <w:t>патолого-анатомической</w:t>
            </w:r>
            <w:proofErr w:type="spellEnd"/>
            <w:proofErr w:type="gramEnd"/>
            <w:r w:rsidRPr="0061782A">
              <w:rPr>
                <w:rFonts w:ascii="Times New Roman" w:eastAsiaTheme="minorHAnsi" w:hAnsi="Times New Roman"/>
                <w:bCs/>
                <w:sz w:val="20"/>
              </w:rPr>
              <w:t xml:space="preserve"> экспертизы (морги))</w:t>
            </w:r>
          </w:p>
          <w:p w:rsidR="00D4379D" w:rsidRPr="0061782A" w:rsidRDefault="00D4379D" w:rsidP="00C46672">
            <w:pPr>
              <w:autoSpaceDE w:val="0"/>
              <w:autoSpaceDN w:val="0"/>
              <w:adjustRightInd w:val="0"/>
              <w:rPr>
                <w:rFonts w:ascii="Times New Roman" w:eastAsiaTheme="minorHAnsi" w:hAnsi="Times New Roman"/>
                <w:bCs/>
                <w:sz w:val="20"/>
              </w:rPr>
            </w:pPr>
          </w:p>
          <w:p w:rsidR="00D4379D" w:rsidRPr="0061782A" w:rsidRDefault="00D4379D" w:rsidP="00C46672">
            <w:pPr>
              <w:autoSpaceDE w:val="0"/>
              <w:autoSpaceDN w:val="0"/>
              <w:adjustRightInd w:val="0"/>
              <w:rPr>
                <w:rFonts w:ascii="Times New Roman" w:hAnsi="Times New Roman"/>
                <w:sz w:val="20"/>
              </w:rPr>
            </w:pP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4379D"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065806" w:rsidRPr="0061782A" w:rsidTr="00057832">
        <w:trPr>
          <w:trHeight w:val="20"/>
        </w:trPr>
        <w:tc>
          <w:tcPr>
            <w:tcW w:w="2723" w:type="pct"/>
            <w:shd w:val="clear" w:color="auto" w:fill="auto"/>
          </w:tcPr>
          <w:p w:rsidR="00065806" w:rsidRPr="0061782A" w:rsidRDefault="00065806" w:rsidP="00065806">
            <w:pPr>
              <w:widowControl w:val="0"/>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lastRenderedPageBreak/>
              <w:t xml:space="preserve">4.9 Служебные гаражи </w:t>
            </w:r>
          </w:p>
          <w:p w:rsidR="00065806" w:rsidRPr="0061782A" w:rsidRDefault="00065806" w:rsidP="00065806">
            <w:pPr>
              <w:widowControl w:val="0"/>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1"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92"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065806" w:rsidRPr="0061782A" w:rsidRDefault="00065806" w:rsidP="00065806">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065806" w:rsidRPr="0061782A" w:rsidRDefault="00065806" w:rsidP="00065806">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CA6049" w:rsidRPr="0061782A" w:rsidTr="00057832">
        <w:trPr>
          <w:trHeight w:val="20"/>
        </w:trPr>
        <w:tc>
          <w:tcPr>
            <w:tcW w:w="2723" w:type="pct"/>
            <w:shd w:val="clear" w:color="auto" w:fill="auto"/>
          </w:tcPr>
          <w:p w:rsidR="004E64D8" w:rsidRPr="0061782A" w:rsidRDefault="00CA6049"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sz w:val="20"/>
              </w:rPr>
              <w:t>5.1.2 Обеспечение занятий спортом в помещениях</w:t>
            </w:r>
            <w:r w:rsidRPr="0061782A">
              <w:rPr>
                <w:rFonts w:ascii="Times New Roman" w:eastAsiaTheme="minorHAnsi" w:hAnsi="Times New Roman"/>
                <w:bCs/>
                <w:sz w:val="20"/>
              </w:rPr>
              <w:t xml:space="preserve"> </w:t>
            </w:r>
          </w:p>
          <w:p w:rsidR="00CA6049" w:rsidRPr="0061782A" w:rsidRDefault="00CA6049" w:rsidP="00C46672">
            <w:pPr>
              <w:autoSpaceDE w:val="0"/>
              <w:autoSpaceDN w:val="0"/>
              <w:adjustRightInd w:val="0"/>
              <w:rPr>
                <w:rFonts w:ascii="Times New Roman" w:hAnsi="Times New Roman"/>
                <w:sz w:val="20"/>
              </w:rPr>
            </w:pPr>
            <w:r w:rsidRPr="0061782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A6049" w:rsidRPr="0061782A" w:rsidTr="00057832">
        <w:trPr>
          <w:trHeight w:val="20"/>
        </w:trPr>
        <w:tc>
          <w:tcPr>
            <w:tcW w:w="2723" w:type="pct"/>
            <w:shd w:val="clear" w:color="auto" w:fill="auto"/>
          </w:tcPr>
          <w:p w:rsidR="004E64D8" w:rsidRPr="0061782A" w:rsidRDefault="00CA6049"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CA6049" w:rsidRPr="0061782A" w:rsidRDefault="00CA6049"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CA6049" w:rsidRPr="0061782A" w:rsidRDefault="00CA604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057832">
        <w:trPr>
          <w:trHeight w:val="20"/>
        </w:trPr>
        <w:tc>
          <w:tcPr>
            <w:tcW w:w="2723" w:type="pct"/>
            <w:shd w:val="clear" w:color="auto" w:fill="auto"/>
          </w:tcPr>
          <w:p w:rsidR="004E64D8" w:rsidRPr="0061782A" w:rsidRDefault="00C86477" w:rsidP="00C46672">
            <w:pPr>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4D38E8" w:rsidRPr="0061782A" w:rsidTr="00057832">
        <w:trPr>
          <w:trHeight w:val="20"/>
        </w:trPr>
        <w:tc>
          <w:tcPr>
            <w:tcW w:w="2723" w:type="pct"/>
            <w:shd w:val="clear" w:color="auto" w:fill="auto"/>
          </w:tcPr>
          <w:p w:rsidR="004D38E8" w:rsidRPr="0061782A" w:rsidRDefault="004D38E8" w:rsidP="004D38E8">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93"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94"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95"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057832">
        <w:trPr>
          <w:trHeight w:val="20"/>
        </w:trPr>
        <w:tc>
          <w:tcPr>
            <w:tcW w:w="2723" w:type="pct"/>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4D38E8" w:rsidRPr="0061782A" w:rsidRDefault="004D38E8" w:rsidP="004D38E8">
            <w:pPr>
              <w:rPr>
                <w:rFonts w:ascii="Times New Roman" w:hAnsi="Times New Roman"/>
                <w:sz w:val="20"/>
              </w:rPr>
            </w:pPr>
            <w:r w:rsidRPr="0061782A">
              <w:rPr>
                <w:rFonts w:ascii="Times New Roman" w:hAnsi="Times New Roman"/>
                <w:sz w:val="20"/>
              </w:rPr>
              <w:t>Не устанавливаются</w:t>
            </w:r>
          </w:p>
        </w:tc>
      </w:tr>
    </w:tbl>
    <w:p w:rsidR="00CA6049" w:rsidRPr="0061782A" w:rsidRDefault="00CA6049"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ОС-1 не устанавливаются.</w:t>
      </w:r>
    </w:p>
    <w:p w:rsidR="00CA6049" w:rsidRPr="0061782A" w:rsidRDefault="00CA6049" w:rsidP="00C46672">
      <w:pPr>
        <w:pStyle w:val="af5"/>
        <w:spacing w:before="0"/>
        <w:ind w:firstLine="709"/>
        <w:rPr>
          <w:rFonts w:ascii="Times New Roman" w:hAnsi="Times New Roman" w:cs="Times New Roman"/>
        </w:rPr>
      </w:pPr>
      <w:r w:rsidRPr="0061782A">
        <w:rPr>
          <w:rFonts w:ascii="Times New Roman" w:hAnsi="Times New Roman" w:cs="Times New Roman"/>
        </w:rPr>
        <w:t>3. Предельные размеры и предельные параметры для зоны</w:t>
      </w:r>
      <w:r w:rsidR="00EE2010" w:rsidRPr="0061782A">
        <w:rPr>
          <w:rFonts w:ascii="Times New Roman" w:hAnsi="Times New Roman" w:cs="Times New Roman"/>
        </w:rPr>
        <w:t xml:space="preserve"> </w:t>
      </w:r>
      <w:r w:rsidRPr="0061782A">
        <w:rPr>
          <w:rFonts w:ascii="Times New Roman" w:hAnsi="Times New Roman" w:cs="Times New Roman"/>
        </w:rPr>
        <w:t>ОС-1 не устанавливаются,</w:t>
      </w:r>
      <w:r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CA6049" w:rsidRPr="0061782A" w:rsidRDefault="00CA6049" w:rsidP="00C46672">
      <w:pPr>
        <w:pStyle w:val="af5"/>
        <w:spacing w:before="0"/>
        <w:ind w:firstLine="709"/>
        <w:rPr>
          <w:rFonts w:ascii="Times New Roman" w:hAnsi="Times New Roman" w:cs="Times New Roman"/>
        </w:rPr>
      </w:pPr>
      <w:r w:rsidRPr="0061782A">
        <w:rPr>
          <w:rFonts w:ascii="Times New Roman" w:hAnsi="Times New Roman" w:cs="Times New Roman"/>
        </w:rPr>
        <w:lastRenderedPageBreak/>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5320BF" w:rsidRPr="0061782A" w:rsidRDefault="005320BF" w:rsidP="00C46672">
      <w:pPr>
        <w:pStyle w:val="312"/>
        <w:tabs>
          <w:tab w:val="clear" w:pos="2340"/>
          <w:tab w:val="left" w:pos="2268"/>
        </w:tabs>
        <w:spacing w:before="0" w:after="0"/>
        <w:jc w:val="both"/>
        <w:rPr>
          <w:b w:val="0"/>
          <w:szCs w:val="24"/>
        </w:rPr>
      </w:pPr>
    </w:p>
    <w:p w:rsidR="005320BF" w:rsidRPr="0061782A" w:rsidRDefault="008A6AE3" w:rsidP="00C46672">
      <w:pPr>
        <w:pStyle w:val="312"/>
        <w:tabs>
          <w:tab w:val="clear" w:pos="2340"/>
          <w:tab w:val="left" w:pos="2268"/>
        </w:tabs>
        <w:spacing w:before="0" w:after="0"/>
        <w:jc w:val="both"/>
        <w:rPr>
          <w:b w:val="0"/>
          <w:szCs w:val="24"/>
        </w:rPr>
      </w:pPr>
      <w:r w:rsidRPr="0061782A">
        <w:rPr>
          <w:szCs w:val="24"/>
        </w:rPr>
        <w:t xml:space="preserve">Статья </w:t>
      </w:r>
      <w:r w:rsidR="008F727B" w:rsidRPr="0061782A">
        <w:rPr>
          <w:szCs w:val="24"/>
        </w:rPr>
        <w:t>3</w:t>
      </w:r>
      <w:r w:rsidR="002008A6" w:rsidRPr="0061782A">
        <w:rPr>
          <w:szCs w:val="24"/>
        </w:rPr>
        <w:t>8</w:t>
      </w:r>
      <w:r w:rsidR="0007785F" w:rsidRPr="0061782A">
        <w:rPr>
          <w:szCs w:val="24"/>
        </w:rPr>
        <w:t>.</w:t>
      </w:r>
      <w:r w:rsidR="0007785F" w:rsidRPr="0061782A">
        <w:rPr>
          <w:b w:val="0"/>
          <w:szCs w:val="24"/>
        </w:rPr>
        <w:t xml:space="preserve"> </w:t>
      </w:r>
      <w:r w:rsidR="005320BF" w:rsidRPr="0061782A">
        <w:rPr>
          <w:b w:val="0"/>
          <w:szCs w:val="24"/>
        </w:rPr>
        <w:t xml:space="preserve">Градостроительный регламент зоны размещения объектов </w:t>
      </w:r>
      <w:r w:rsidR="00CA6049" w:rsidRPr="0061782A">
        <w:rPr>
          <w:b w:val="0"/>
          <w:szCs w:val="24"/>
        </w:rPr>
        <w:t>образования и просвещения</w:t>
      </w:r>
      <w:r w:rsidR="005320BF" w:rsidRPr="0061782A">
        <w:rPr>
          <w:b w:val="0"/>
          <w:szCs w:val="24"/>
        </w:rPr>
        <w:t xml:space="preserve"> (ОС-2)</w:t>
      </w:r>
      <w:r w:rsidR="00D40A87" w:rsidRPr="0061782A">
        <w:rPr>
          <w:b w:val="0"/>
          <w:szCs w:val="24"/>
        </w:rPr>
        <w:t>.</w:t>
      </w:r>
    </w:p>
    <w:p w:rsidR="005320BF" w:rsidRPr="0061782A" w:rsidRDefault="005320BF" w:rsidP="00C46672">
      <w:pPr>
        <w:pStyle w:val="af5"/>
        <w:spacing w:before="0"/>
        <w:ind w:firstLine="709"/>
        <w:rPr>
          <w:rFonts w:ascii="Times New Roman" w:hAnsi="Times New Roman" w:cs="Times New Roman"/>
        </w:rPr>
      </w:pPr>
    </w:p>
    <w:p w:rsidR="00CA6049" w:rsidRPr="0061782A" w:rsidRDefault="00CA6049" w:rsidP="00C46672">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61782A">
        <w:rPr>
          <w:rFonts w:ascii="Times New Roman" w:hAnsi="Times New Roman"/>
          <w:sz w:val="24"/>
          <w:szCs w:val="24"/>
          <w:shd w:val="clear" w:color="auto" w:fill="FFFFFF"/>
        </w:rPr>
        <w:t>преимущественно</w:t>
      </w:r>
      <w:r w:rsidRPr="0061782A">
        <w:rPr>
          <w:rFonts w:ascii="Times New Roman" w:eastAsiaTheme="minorHAnsi" w:hAnsi="Times New Roman"/>
          <w:sz w:val="24"/>
          <w:szCs w:val="24"/>
        </w:rPr>
        <w:t xml:space="preserve"> предназначенных для размещения о</w:t>
      </w:r>
      <w:r w:rsidRPr="0061782A">
        <w:rPr>
          <w:rFonts w:ascii="Times New Roman" w:hAnsi="Times New Roman"/>
          <w:sz w:val="24"/>
          <w:szCs w:val="24"/>
        </w:rPr>
        <w:t>бъектов образования и просвещения.</w:t>
      </w:r>
    </w:p>
    <w:p w:rsidR="00CA6049" w:rsidRPr="0061782A" w:rsidRDefault="00CA6049"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Look w:val="0000"/>
      </w:tblPr>
      <w:tblGrid>
        <w:gridCol w:w="5212"/>
        <w:gridCol w:w="4358"/>
      </w:tblGrid>
      <w:tr w:rsidR="00C86477" w:rsidRPr="0061782A" w:rsidTr="00EE2010">
        <w:trPr>
          <w:trHeight w:val="510"/>
        </w:trPr>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C86477" w:rsidP="00C46672">
            <w:pPr>
              <w:rPr>
                <w:rFonts w:ascii="Times New Roman" w:hAnsi="Times New Roman"/>
                <w:sz w:val="20"/>
              </w:rPr>
            </w:pPr>
            <w:r w:rsidRPr="0061782A">
              <w:rPr>
                <w:rFonts w:ascii="Times New Roman" w:hAnsi="Times New Roman"/>
                <w:sz w:val="20"/>
              </w:rPr>
              <w:t xml:space="preserve">3.1.1 Предоставление коммунальных услуг </w:t>
            </w:r>
          </w:p>
          <w:p w:rsidR="00C86477" w:rsidRPr="0061782A" w:rsidRDefault="00C86477" w:rsidP="00C46672">
            <w:pPr>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Borders>
              <w:top w:val="single" w:sz="4" w:space="0" w:color="auto"/>
              <w:left w:val="nil"/>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nil"/>
              <w:left w:val="single" w:sz="4" w:space="0" w:color="auto"/>
              <w:right w:val="single" w:sz="4" w:space="0" w:color="auto"/>
            </w:tcBorders>
            <w:shd w:val="clear" w:color="auto" w:fill="auto"/>
          </w:tcPr>
          <w:p w:rsidR="004E64D8" w:rsidRPr="0061782A" w:rsidRDefault="00C86477" w:rsidP="00C46672">
            <w:pPr>
              <w:rPr>
                <w:rFonts w:ascii="Times New Roman" w:hAnsi="Times New Roman"/>
                <w:sz w:val="20"/>
              </w:rPr>
            </w:pPr>
            <w:r w:rsidRPr="0061782A">
              <w:rPr>
                <w:rFonts w:ascii="Times New Roman" w:hAnsi="Times New Roman"/>
                <w:sz w:val="20"/>
              </w:rPr>
              <w:t xml:space="preserve">3.5.2 Среднее и высшее профессиональное образование </w:t>
            </w:r>
          </w:p>
          <w:p w:rsidR="00C86477" w:rsidRPr="0061782A" w:rsidRDefault="00C86477" w:rsidP="00C46672">
            <w:pPr>
              <w:rPr>
                <w:rFonts w:ascii="Times New Roman" w:hAnsi="Times New Roman"/>
                <w:sz w:val="20"/>
              </w:rPr>
            </w:pPr>
            <w:proofErr w:type="gramStart"/>
            <w:r w:rsidRPr="0061782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Borders>
              <w:left w:val="nil"/>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F44BF"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AF44BF"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sz w:val="20"/>
              </w:rPr>
              <w:t>5.1.2 Обеспечение занятий спортом в помещениях</w:t>
            </w:r>
            <w:r w:rsidRPr="0061782A">
              <w:rPr>
                <w:rFonts w:ascii="Times New Roman" w:eastAsiaTheme="minorHAnsi" w:hAnsi="Times New Roman"/>
                <w:bCs/>
                <w:sz w:val="20"/>
              </w:rPr>
              <w:t xml:space="preserve"> </w:t>
            </w:r>
          </w:p>
          <w:p w:rsidR="00AF44BF" w:rsidRPr="0061782A" w:rsidRDefault="00AF44BF" w:rsidP="00C46672">
            <w:pPr>
              <w:autoSpaceDE w:val="0"/>
              <w:autoSpaceDN w:val="0"/>
              <w:adjustRightInd w:val="0"/>
              <w:rPr>
                <w:rFonts w:ascii="Times New Roman" w:hAnsi="Times New Roman"/>
                <w:sz w:val="20"/>
              </w:rPr>
            </w:pPr>
            <w:r w:rsidRPr="0061782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nil"/>
              <w:bottom w:val="single" w:sz="4" w:space="0" w:color="auto"/>
              <w:right w:val="single" w:sz="4" w:space="0" w:color="auto"/>
            </w:tcBorders>
            <w:shd w:val="clear" w:color="auto" w:fill="auto"/>
          </w:tcPr>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F44BF"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AF44B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AF44BF" w:rsidRPr="0061782A" w:rsidRDefault="00AF44B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nil"/>
              <w:bottom w:val="single" w:sz="4" w:space="0" w:color="auto"/>
              <w:right w:val="single" w:sz="4" w:space="0" w:color="auto"/>
            </w:tcBorders>
            <w:shd w:val="clear" w:color="auto" w:fill="auto"/>
          </w:tcPr>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F44BF"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AF44B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5.1.4 Оборудованные площадки для занятий спортом </w:t>
            </w:r>
          </w:p>
          <w:p w:rsidR="00AF44BF" w:rsidRPr="0061782A" w:rsidRDefault="00AF44B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Borders>
              <w:top w:val="single" w:sz="4" w:space="0" w:color="auto"/>
              <w:left w:val="nil"/>
              <w:bottom w:val="single" w:sz="4" w:space="0" w:color="auto"/>
              <w:right w:val="single" w:sz="4" w:space="0" w:color="auto"/>
            </w:tcBorders>
            <w:shd w:val="clear" w:color="auto" w:fill="auto"/>
          </w:tcPr>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F44BF"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AF44B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3.6.1 Объекты </w:t>
            </w:r>
            <w:proofErr w:type="spellStart"/>
            <w:r w:rsidRPr="0061782A">
              <w:rPr>
                <w:rFonts w:ascii="Times New Roman" w:eastAsiaTheme="minorHAnsi" w:hAnsi="Times New Roman"/>
                <w:sz w:val="20"/>
              </w:rPr>
              <w:t>культурно-досуговой</w:t>
            </w:r>
            <w:proofErr w:type="spellEnd"/>
            <w:r w:rsidRPr="0061782A">
              <w:rPr>
                <w:rFonts w:ascii="Times New Roman" w:eastAsiaTheme="minorHAnsi" w:hAnsi="Times New Roman"/>
                <w:sz w:val="20"/>
              </w:rPr>
              <w:t xml:space="preserve"> деятельности </w:t>
            </w:r>
          </w:p>
          <w:p w:rsidR="00AF44BF" w:rsidRPr="0061782A" w:rsidRDefault="00AF44BF" w:rsidP="00C46672">
            <w:pPr>
              <w:autoSpaceDE w:val="0"/>
              <w:autoSpaceDN w:val="0"/>
              <w:adjustRightInd w:val="0"/>
              <w:rPr>
                <w:rFonts w:ascii="Times New Roman" w:eastAsiaTheme="minorHAnsi" w:hAnsi="Times New Roman"/>
                <w:sz w:val="20"/>
              </w:rPr>
            </w:pPr>
            <w:proofErr w:type="gramStart"/>
            <w:r w:rsidRPr="0061782A">
              <w:rPr>
                <w:rFonts w:ascii="Times New Roman" w:eastAsiaTheme="minorHAns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tcBorders>
              <w:top w:val="single" w:sz="4" w:space="0" w:color="auto"/>
              <w:left w:val="nil"/>
              <w:bottom w:val="single" w:sz="4" w:space="0" w:color="auto"/>
              <w:right w:val="single" w:sz="4" w:space="0" w:color="auto"/>
            </w:tcBorders>
            <w:shd w:val="clear" w:color="auto" w:fill="auto"/>
          </w:tcPr>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AF44BF" w:rsidRPr="0061782A" w:rsidRDefault="00AF44BF"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F44BF"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AF44BF" w:rsidP="00C46672">
            <w:pPr>
              <w:autoSpaceDE w:val="0"/>
              <w:autoSpaceDN w:val="0"/>
              <w:adjustRightInd w:val="0"/>
              <w:jc w:val="both"/>
              <w:rPr>
                <w:rFonts w:ascii="Times New Roman" w:eastAsiaTheme="minorHAnsi" w:hAnsi="Times New Roman"/>
                <w:sz w:val="20"/>
              </w:rPr>
            </w:pPr>
            <w:r w:rsidRPr="0061782A">
              <w:rPr>
                <w:rFonts w:ascii="Times New Roman" w:eastAsiaTheme="minorHAnsi" w:hAnsi="Times New Roman"/>
                <w:sz w:val="20"/>
              </w:rPr>
              <w:t xml:space="preserve">3.9.2 Проведение научных исследований </w:t>
            </w:r>
          </w:p>
          <w:p w:rsidR="00AF44BF" w:rsidRPr="0061782A" w:rsidRDefault="00AF44BF" w:rsidP="00C46672">
            <w:pPr>
              <w:autoSpaceDE w:val="0"/>
              <w:autoSpaceDN w:val="0"/>
              <w:adjustRightInd w:val="0"/>
              <w:jc w:val="both"/>
              <w:rPr>
                <w:rFonts w:ascii="Times New Roman" w:eastAsiaTheme="minorHAnsi" w:hAnsi="Times New Roman"/>
                <w:sz w:val="20"/>
              </w:rPr>
            </w:pPr>
            <w:r w:rsidRPr="0061782A">
              <w:rPr>
                <w:rFonts w:ascii="Times New Roman" w:eastAsiaTheme="minorHAnsi" w:hAnsi="Times New Roman"/>
                <w:sz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w:t>
            </w:r>
            <w:r w:rsidRPr="0061782A">
              <w:rPr>
                <w:rFonts w:ascii="Times New Roman" w:eastAsiaTheme="minorHAnsi" w:hAnsi="Times New Roman"/>
                <w:sz w:val="20"/>
              </w:rPr>
              <w:lastRenderedPageBreak/>
              <w:t>государственные академии наук, опытно-конструкторские центры, в том числе отраслевые))</w:t>
            </w:r>
          </w:p>
        </w:tc>
        <w:tc>
          <w:tcPr>
            <w:tcW w:w="2277" w:type="pct"/>
            <w:tcBorders>
              <w:top w:val="single" w:sz="4" w:space="0" w:color="auto"/>
              <w:left w:val="nil"/>
              <w:bottom w:val="single" w:sz="4" w:space="0" w:color="auto"/>
              <w:right w:val="single" w:sz="4" w:space="0" w:color="auto"/>
            </w:tcBorders>
            <w:shd w:val="clear" w:color="auto" w:fill="auto"/>
          </w:tcPr>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lastRenderedPageBreak/>
              <w:t>временные автостоянки;</w:t>
            </w:r>
          </w:p>
          <w:p w:rsidR="00183DC9" w:rsidRPr="0061782A" w:rsidRDefault="00183DC9" w:rsidP="00C46672">
            <w:pPr>
              <w:rPr>
                <w:rFonts w:ascii="Times New Roman" w:eastAsia="Calibri" w:hAnsi="Times New Roman"/>
                <w:sz w:val="20"/>
              </w:rPr>
            </w:pPr>
            <w:r w:rsidRPr="0061782A">
              <w:rPr>
                <w:rFonts w:ascii="Times New Roman" w:eastAsiaTheme="minorHAnsi" w:hAnsi="Times New Roman"/>
                <w:sz w:val="20"/>
              </w:rPr>
              <w:t>площадки для занятия спортом и физкультурой</w:t>
            </w:r>
            <w:r w:rsidRPr="0061782A">
              <w:rPr>
                <w:rFonts w:ascii="Times New Roman" w:eastAsia="Calibri" w:hAnsi="Times New Roman"/>
                <w:sz w:val="20"/>
              </w:rPr>
              <w:t>;</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AF44BF" w:rsidRPr="0061782A" w:rsidRDefault="00183DC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F44BF"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AF44BF" w:rsidP="00C46672">
            <w:pPr>
              <w:autoSpaceDE w:val="0"/>
              <w:autoSpaceDN w:val="0"/>
              <w:adjustRightInd w:val="0"/>
              <w:jc w:val="both"/>
              <w:rPr>
                <w:rFonts w:ascii="Times New Roman" w:eastAsiaTheme="minorHAnsi" w:hAnsi="Times New Roman"/>
                <w:sz w:val="20"/>
              </w:rPr>
            </w:pPr>
            <w:r w:rsidRPr="0061782A">
              <w:rPr>
                <w:rFonts w:ascii="Times New Roman" w:eastAsiaTheme="minorHAnsi" w:hAnsi="Times New Roman"/>
                <w:sz w:val="20"/>
              </w:rPr>
              <w:lastRenderedPageBreak/>
              <w:t xml:space="preserve">3.9.3 Проведение научных испытаний </w:t>
            </w:r>
          </w:p>
          <w:p w:rsidR="00AF44BF" w:rsidRPr="0061782A" w:rsidRDefault="00AF44BF" w:rsidP="00C46672">
            <w:pPr>
              <w:autoSpaceDE w:val="0"/>
              <w:autoSpaceDN w:val="0"/>
              <w:adjustRightInd w:val="0"/>
              <w:jc w:val="both"/>
              <w:rPr>
                <w:rFonts w:ascii="Times New Roman" w:eastAsiaTheme="minorHAnsi" w:hAnsi="Times New Roman"/>
                <w:sz w:val="20"/>
              </w:rPr>
            </w:pPr>
            <w:r w:rsidRPr="0061782A">
              <w:rPr>
                <w:rFonts w:ascii="Times New Roman" w:eastAsiaTheme="minorHAnsi" w:hAnsi="Times New Roman"/>
                <w:sz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77" w:type="pct"/>
            <w:tcBorders>
              <w:top w:val="single" w:sz="4" w:space="0" w:color="auto"/>
              <w:left w:val="nil"/>
              <w:bottom w:val="single" w:sz="4" w:space="0" w:color="auto"/>
              <w:right w:val="single" w:sz="4" w:space="0" w:color="auto"/>
            </w:tcBorders>
            <w:shd w:val="clear" w:color="auto" w:fill="auto"/>
          </w:tcPr>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183DC9" w:rsidRPr="0061782A" w:rsidRDefault="00183DC9" w:rsidP="00C46672">
            <w:pPr>
              <w:rPr>
                <w:rFonts w:ascii="Times New Roman" w:eastAsia="Calibri" w:hAnsi="Times New Roman"/>
                <w:sz w:val="20"/>
              </w:rPr>
            </w:pPr>
            <w:r w:rsidRPr="0061782A">
              <w:rPr>
                <w:rFonts w:ascii="Times New Roman" w:eastAsiaTheme="minorHAnsi" w:hAnsi="Times New Roman"/>
                <w:sz w:val="20"/>
              </w:rPr>
              <w:t>площадки для занятия спортом и физкультурой</w:t>
            </w:r>
            <w:r w:rsidRPr="0061782A">
              <w:rPr>
                <w:rFonts w:ascii="Times New Roman" w:eastAsia="Calibri" w:hAnsi="Times New Roman"/>
                <w:sz w:val="20"/>
              </w:rPr>
              <w:t>;</w:t>
            </w:r>
          </w:p>
          <w:p w:rsidR="00183DC9" w:rsidRPr="0061782A" w:rsidRDefault="00183DC9" w:rsidP="00C46672">
            <w:pPr>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AF44BF" w:rsidRPr="0061782A" w:rsidRDefault="00183DC9"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065806"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065806" w:rsidRPr="0061782A" w:rsidRDefault="00065806" w:rsidP="00065806">
            <w:pPr>
              <w:widowControl w:val="0"/>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065806" w:rsidRPr="0061782A" w:rsidRDefault="00065806" w:rsidP="00065806">
            <w:pPr>
              <w:widowControl w:val="0"/>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6"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97"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Borders>
              <w:top w:val="single" w:sz="4" w:space="0" w:color="auto"/>
              <w:left w:val="nil"/>
              <w:bottom w:val="single" w:sz="4" w:space="0" w:color="auto"/>
              <w:right w:val="single" w:sz="4" w:space="0" w:color="auto"/>
            </w:tcBorders>
            <w:shd w:val="clear" w:color="auto" w:fill="auto"/>
          </w:tcPr>
          <w:p w:rsidR="00065806" w:rsidRPr="0061782A" w:rsidRDefault="00065806" w:rsidP="00065806">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065806" w:rsidRPr="0061782A" w:rsidRDefault="00065806" w:rsidP="00065806">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C86477" w:rsidP="00C46672">
            <w:pPr>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top w:val="single" w:sz="4" w:space="0" w:color="auto"/>
              <w:left w:val="nil"/>
              <w:bottom w:val="single" w:sz="4" w:space="0" w:color="auto"/>
              <w:right w:val="single" w:sz="4" w:space="0" w:color="auto"/>
            </w:tcBorders>
            <w:shd w:val="clear" w:color="auto" w:fill="auto"/>
          </w:tcPr>
          <w:p w:rsidR="00C86477" w:rsidRPr="0061782A" w:rsidRDefault="00183DC9" w:rsidP="00C46672">
            <w:pPr>
              <w:rPr>
                <w:rFonts w:ascii="Times New Roman" w:eastAsia="Calibri" w:hAnsi="Times New Roman"/>
                <w:sz w:val="20"/>
              </w:rPr>
            </w:pPr>
            <w:r w:rsidRPr="0061782A">
              <w:rPr>
                <w:rFonts w:ascii="Times New Roman" w:eastAsiaTheme="minorHAnsi" w:hAnsi="Times New Roman"/>
                <w:sz w:val="20"/>
              </w:rPr>
              <w:t>Площадки для занятия спортом и физкультурой</w:t>
            </w:r>
            <w:r w:rsidR="00C86477" w:rsidRPr="0061782A">
              <w:rPr>
                <w:rFonts w:ascii="Times New Roman" w:eastAsia="Calibri" w:hAnsi="Times New Roman"/>
                <w:sz w:val="20"/>
              </w:rPr>
              <w:t>, закрытые гаражи-стоянки специальных автомобилей, 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4D38E8"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E8" w:rsidRPr="0061782A" w:rsidRDefault="004D38E8" w:rsidP="004D38E8">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98"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99"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00"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Borders>
              <w:top w:val="single" w:sz="4" w:space="0" w:color="auto"/>
              <w:left w:val="nil"/>
              <w:bottom w:val="single" w:sz="4" w:space="0" w:color="auto"/>
              <w:right w:val="single" w:sz="4" w:space="0" w:color="auto"/>
            </w:tcBorders>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nil"/>
              <w:bottom w:val="single" w:sz="4" w:space="0" w:color="auto"/>
              <w:right w:val="single" w:sz="4" w:space="0" w:color="auto"/>
            </w:tcBorders>
            <w:shd w:val="clear" w:color="auto" w:fill="auto"/>
          </w:tcPr>
          <w:p w:rsidR="004D38E8" w:rsidRPr="0061782A" w:rsidRDefault="004D38E8" w:rsidP="004D38E8">
            <w:pPr>
              <w:rPr>
                <w:rFonts w:ascii="Times New Roman" w:hAnsi="Times New Roman"/>
                <w:sz w:val="20"/>
              </w:rPr>
            </w:pPr>
            <w:r w:rsidRPr="0061782A">
              <w:rPr>
                <w:rFonts w:ascii="Times New Roman" w:hAnsi="Times New Roman"/>
                <w:sz w:val="20"/>
              </w:rPr>
              <w:t>Не устанавливаются</w:t>
            </w:r>
          </w:p>
        </w:tc>
      </w:tr>
    </w:tbl>
    <w:p w:rsidR="00CA6049" w:rsidRPr="0061782A" w:rsidRDefault="00CA6049"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ОС-2 не устанавливаются.</w:t>
      </w:r>
    </w:p>
    <w:p w:rsidR="00CA6049" w:rsidRPr="0061782A" w:rsidRDefault="00CA6049" w:rsidP="00C46672">
      <w:pPr>
        <w:pStyle w:val="af5"/>
        <w:spacing w:before="0"/>
        <w:ind w:firstLine="709"/>
        <w:rPr>
          <w:rFonts w:ascii="Times New Roman" w:hAnsi="Times New Roman" w:cs="Times New Roman"/>
        </w:rPr>
      </w:pPr>
      <w:r w:rsidRPr="0061782A">
        <w:rPr>
          <w:rFonts w:ascii="Times New Roman" w:hAnsi="Times New Roman" w:cs="Times New Roman"/>
        </w:rPr>
        <w:t>3. Предельные размеры и предельные параметры для зоны ОС-2 не устанавливаются,</w:t>
      </w:r>
      <w:r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lastRenderedPageBreak/>
        <w:t>4. Ограничения использования земельных участков и объектов капитального строительства.</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pStyle w:val="312"/>
        <w:tabs>
          <w:tab w:val="clear" w:pos="2340"/>
          <w:tab w:val="left" w:pos="2268"/>
        </w:tabs>
        <w:spacing w:before="0" w:after="0"/>
        <w:jc w:val="both"/>
        <w:rPr>
          <w:b w:val="0"/>
          <w:szCs w:val="24"/>
        </w:rPr>
      </w:pPr>
    </w:p>
    <w:p w:rsidR="005320BF" w:rsidRPr="0061782A" w:rsidRDefault="008A6AE3" w:rsidP="00C46672">
      <w:pPr>
        <w:pStyle w:val="312"/>
        <w:tabs>
          <w:tab w:val="clear" w:pos="2340"/>
          <w:tab w:val="left" w:pos="2268"/>
        </w:tabs>
        <w:spacing w:before="0" w:after="0"/>
        <w:jc w:val="both"/>
        <w:rPr>
          <w:b w:val="0"/>
          <w:szCs w:val="24"/>
        </w:rPr>
      </w:pPr>
      <w:r w:rsidRPr="0061782A">
        <w:rPr>
          <w:szCs w:val="24"/>
        </w:rPr>
        <w:t>Статья 3</w:t>
      </w:r>
      <w:r w:rsidR="002008A6" w:rsidRPr="0061782A">
        <w:rPr>
          <w:szCs w:val="24"/>
        </w:rPr>
        <w:t>9</w:t>
      </w:r>
      <w:r w:rsidR="005320BF" w:rsidRPr="0061782A">
        <w:rPr>
          <w:szCs w:val="24"/>
        </w:rPr>
        <w:t>.</w:t>
      </w:r>
      <w:r w:rsidR="0007785F" w:rsidRPr="0061782A">
        <w:rPr>
          <w:b w:val="0"/>
          <w:szCs w:val="24"/>
        </w:rPr>
        <w:t xml:space="preserve"> </w:t>
      </w:r>
      <w:r w:rsidR="005320BF" w:rsidRPr="0061782A">
        <w:rPr>
          <w:b w:val="0"/>
          <w:szCs w:val="24"/>
        </w:rPr>
        <w:t>Градостроительный регламент зоны размещения объектов физкультуры и спорта (ОС-3)</w:t>
      </w:r>
      <w:r w:rsidR="00D40A87" w:rsidRPr="0061782A">
        <w:rPr>
          <w:b w:val="0"/>
          <w:szCs w:val="24"/>
        </w:rPr>
        <w:t>.</w:t>
      </w:r>
    </w:p>
    <w:p w:rsidR="005320BF" w:rsidRPr="0061782A" w:rsidRDefault="005320BF" w:rsidP="00C46672">
      <w:pPr>
        <w:pStyle w:val="af5"/>
        <w:spacing w:before="0"/>
        <w:ind w:firstLine="709"/>
        <w:rPr>
          <w:rFonts w:ascii="Times New Roman" w:hAnsi="Times New Roman" w:cs="Times New Roman"/>
        </w:rPr>
      </w:pPr>
    </w:p>
    <w:p w:rsidR="00476FA8" w:rsidRPr="0061782A" w:rsidRDefault="00476FA8" w:rsidP="00C46672">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61782A">
        <w:rPr>
          <w:rFonts w:ascii="Times New Roman" w:hAnsi="Times New Roman"/>
          <w:sz w:val="24"/>
          <w:szCs w:val="24"/>
          <w:shd w:val="clear" w:color="auto" w:fill="FFFFFF"/>
        </w:rPr>
        <w:t>преимущественно</w:t>
      </w:r>
      <w:r w:rsidRPr="0061782A">
        <w:rPr>
          <w:rFonts w:ascii="Times New Roman" w:eastAsiaTheme="minorHAnsi" w:hAnsi="Times New Roman"/>
          <w:sz w:val="24"/>
          <w:szCs w:val="24"/>
        </w:rPr>
        <w:t xml:space="preserve"> предназначенных для размещения объектов</w:t>
      </w:r>
      <w:r w:rsidRPr="0061782A">
        <w:rPr>
          <w:rFonts w:ascii="Times New Roman" w:hAnsi="Times New Roman"/>
          <w:sz w:val="24"/>
          <w:szCs w:val="24"/>
        </w:rPr>
        <w:t xml:space="preserve"> физкультуры и спорта.</w:t>
      </w:r>
    </w:p>
    <w:p w:rsidR="00476FA8" w:rsidRPr="0061782A" w:rsidRDefault="00476FA8"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Look w:val="0000"/>
      </w:tblPr>
      <w:tblGrid>
        <w:gridCol w:w="5212"/>
        <w:gridCol w:w="4358"/>
      </w:tblGrid>
      <w:tr w:rsidR="00C86477" w:rsidRPr="0061782A" w:rsidTr="00EE2010">
        <w:trPr>
          <w:trHeight w:val="510"/>
        </w:trPr>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C86477" w:rsidP="00C46672">
            <w:pPr>
              <w:jc w:val="both"/>
              <w:rPr>
                <w:rFonts w:ascii="Times New Roman" w:hAnsi="Times New Roman"/>
                <w:sz w:val="20"/>
              </w:rPr>
            </w:pPr>
            <w:r w:rsidRPr="0061782A">
              <w:rPr>
                <w:rFonts w:ascii="Times New Roman" w:hAnsi="Times New Roman"/>
                <w:sz w:val="20"/>
              </w:rPr>
              <w:t xml:space="preserve">3.1.1 Предоставление коммунальных услуг </w:t>
            </w:r>
          </w:p>
          <w:p w:rsidR="00C86477" w:rsidRPr="0061782A" w:rsidRDefault="00C86477" w:rsidP="00C46672">
            <w:pPr>
              <w:jc w:val="both"/>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Borders>
              <w:top w:val="single" w:sz="4" w:space="0" w:color="auto"/>
              <w:left w:val="nil"/>
              <w:bottom w:val="single" w:sz="4" w:space="0" w:color="auto"/>
              <w:right w:val="single" w:sz="4" w:space="0" w:color="auto"/>
            </w:tcBorders>
            <w:shd w:val="clear" w:color="auto" w:fill="auto"/>
          </w:tcPr>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nil"/>
              <w:left w:val="single" w:sz="4" w:space="0" w:color="auto"/>
              <w:bottom w:val="single" w:sz="4" w:space="0" w:color="auto"/>
              <w:right w:val="single" w:sz="4" w:space="0" w:color="auto"/>
            </w:tcBorders>
            <w:shd w:val="clear" w:color="auto" w:fill="auto"/>
          </w:tcPr>
          <w:p w:rsidR="004E64D8" w:rsidRPr="0061782A" w:rsidRDefault="00C86477" w:rsidP="00C46672">
            <w:pPr>
              <w:jc w:val="both"/>
              <w:rPr>
                <w:rFonts w:ascii="Times New Roman" w:hAnsi="Times New Roman"/>
                <w:sz w:val="20"/>
              </w:rPr>
            </w:pPr>
            <w:r w:rsidRPr="0061782A">
              <w:rPr>
                <w:rFonts w:ascii="Times New Roman" w:hAnsi="Times New Roman"/>
                <w:sz w:val="20"/>
              </w:rPr>
              <w:t>3.5.2 Среднее и высшее профессиональное образование</w:t>
            </w:r>
          </w:p>
          <w:p w:rsidR="00C86477" w:rsidRPr="0061782A" w:rsidRDefault="00C86477" w:rsidP="00C46672">
            <w:pPr>
              <w:jc w:val="both"/>
              <w:rPr>
                <w:rFonts w:ascii="Times New Roman" w:hAnsi="Times New Roman"/>
                <w:sz w:val="20"/>
              </w:rPr>
            </w:pPr>
            <w:proofErr w:type="gramStart"/>
            <w:r w:rsidRPr="0061782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Borders>
              <w:left w:val="nil"/>
              <w:bottom w:val="single" w:sz="4" w:space="0" w:color="auto"/>
              <w:right w:val="single" w:sz="4" w:space="0" w:color="auto"/>
            </w:tcBorders>
            <w:shd w:val="clear" w:color="auto" w:fill="auto"/>
          </w:tcPr>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спортивные ядра;</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C86477" w:rsidP="00C46672">
            <w:pPr>
              <w:jc w:val="both"/>
              <w:rPr>
                <w:rFonts w:ascii="Times New Roman" w:hAnsi="Times New Roman"/>
                <w:sz w:val="20"/>
              </w:rPr>
            </w:pPr>
            <w:r w:rsidRPr="0061782A">
              <w:rPr>
                <w:rFonts w:ascii="Times New Roman" w:hAnsi="Times New Roman"/>
                <w:sz w:val="20"/>
              </w:rPr>
              <w:t xml:space="preserve">5.1 Спорт </w:t>
            </w:r>
          </w:p>
          <w:p w:rsidR="00C86477" w:rsidRPr="0061782A" w:rsidRDefault="00C86477" w:rsidP="00C46672">
            <w:pPr>
              <w:jc w:val="both"/>
              <w:rPr>
                <w:rFonts w:ascii="Times New Roman" w:hAnsi="Times New Roman"/>
                <w:sz w:val="20"/>
              </w:rPr>
            </w:pPr>
            <w:proofErr w:type="gramStart"/>
            <w:r w:rsidRPr="0061782A">
              <w:rPr>
                <w:rFonts w:ascii="Times New Roman" w:hAnsi="Times New Roman"/>
                <w:sz w:val="20"/>
              </w:rPr>
              <w:t>(</w:t>
            </w:r>
            <w:r w:rsidRPr="0061782A">
              <w:rPr>
                <w:rFonts w:ascii="Times New Roman" w:hAnsi="Times New Roman"/>
                <w:bCs/>
                <w:sz w:val="20"/>
              </w:rPr>
              <w:t>Размещение зданий и сооружений для занятия спортом.</w:t>
            </w:r>
            <w:proofErr w:type="gramEnd"/>
            <w:r w:rsidRPr="0061782A">
              <w:rPr>
                <w:rFonts w:ascii="Times New Roman" w:hAnsi="Times New Roman"/>
                <w:bCs/>
                <w:sz w:val="20"/>
              </w:rPr>
              <w:t xml:space="preserve"> </w:t>
            </w:r>
            <w:proofErr w:type="gramStart"/>
            <w:r w:rsidRPr="0061782A">
              <w:rPr>
                <w:rFonts w:ascii="Times New Roman" w:hAnsi="Times New Roman"/>
                <w:bCs/>
                <w:sz w:val="20"/>
              </w:rPr>
              <w:t xml:space="preserve">Содержание данного вида разрешенного использования включает в себя содержание видов разрешенного использования с </w:t>
            </w:r>
            <w:hyperlink r:id="rId101" w:history="1">
              <w:r w:rsidRPr="0061782A">
                <w:rPr>
                  <w:rFonts w:ascii="Times New Roman" w:hAnsi="Times New Roman"/>
                  <w:bCs/>
                  <w:sz w:val="20"/>
                  <w:u w:val="single"/>
                </w:rPr>
                <w:t>кодами 5.1.1</w:t>
              </w:r>
            </w:hyperlink>
            <w:r w:rsidRPr="0061782A">
              <w:rPr>
                <w:rFonts w:ascii="Times New Roman" w:hAnsi="Times New Roman"/>
                <w:bCs/>
                <w:sz w:val="20"/>
              </w:rPr>
              <w:t xml:space="preserve"> - </w:t>
            </w:r>
            <w:hyperlink r:id="rId102" w:history="1">
              <w:r w:rsidRPr="0061782A">
                <w:rPr>
                  <w:rFonts w:ascii="Times New Roman" w:hAnsi="Times New Roman"/>
                  <w:bCs/>
                  <w:sz w:val="20"/>
                  <w:u w:val="single"/>
                </w:rPr>
                <w:t>5.1.7</w:t>
              </w:r>
            </w:hyperlink>
            <w:r w:rsidRPr="0061782A">
              <w:rPr>
                <w:rFonts w:ascii="Times New Roman" w:hAnsi="Times New Roman"/>
                <w:bCs/>
                <w:sz w:val="20"/>
              </w:rPr>
              <w:t>)</w:t>
            </w:r>
            <w:proofErr w:type="gramEnd"/>
          </w:p>
        </w:tc>
        <w:tc>
          <w:tcPr>
            <w:tcW w:w="2277" w:type="pct"/>
            <w:tcBorders>
              <w:top w:val="single" w:sz="4" w:space="0" w:color="auto"/>
              <w:left w:val="nil"/>
              <w:bottom w:val="single" w:sz="4" w:space="0" w:color="auto"/>
              <w:right w:val="single" w:sz="4" w:space="0" w:color="auto"/>
            </w:tcBorders>
            <w:shd w:val="clear" w:color="auto" w:fill="auto"/>
            <w:vAlign w:val="bottom"/>
          </w:tcPr>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детские спортивные школы, секции;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магазины;</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общественное питание;</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118D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B118D2" w:rsidP="00C46672">
            <w:pPr>
              <w:autoSpaceDE w:val="0"/>
              <w:autoSpaceDN w:val="0"/>
              <w:adjustRightInd w:val="0"/>
              <w:rPr>
                <w:rFonts w:ascii="Times New Roman" w:eastAsiaTheme="minorHAnsi" w:hAnsi="Times New Roman"/>
                <w:sz w:val="20"/>
              </w:rPr>
            </w:pPr>
            <w:r w:rsidRPr="0061782A">
              <w:rPr>
                <w:rFonts w:ascii="Times New Roman" w:hAnsi="Times New Roman"/>
                <w:sz w:val="20"/>
              </w:rPr>
              <w:t>5.1.1</w:t>
            </w:r>
            <w:r w:rsidRPr="0061782A">
              <w:rPr>
                <w:rFonts w:ascii="Times New Roman" w:eastAsiaTheme="minorHAnsi" w:hAnsi="Times New Roman"/>
                <w:sz w:val="20"/>
              </w:rPr>
              <w:t xml:space="preserve"> Обеспечение спортивно-зрелищных мероприятий </w:t>
            </w:r>
          </w:p>
          <w:p w:rsidR="00B118D2"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(Размещение спортивно-зрелищных зданий и сооружений, имеющих специальные места для зрителей от 500 мест (стадионов, дворцов спорта, ледовых </w:t>
            </w:r>
            <w:r w:rsidRPr="0061782A">
              <w:rPr>
                <w:rFonts w:ascii="Times New Roman" w:eastAsiaTheme="minorHAnsi" w:hAnsi="Times New Roman"/>
                <w:sz w:val="20"/>
              </w:rPr>
              <w:lastRenderedPageBreak/>
              <w:t>дворцов, ипподромов))</w:t>
            </w:r>
          </w:p>
          <w:p w:rsidR="00B118D2" w:rsidRPr="0061782A" w:rsidRDefault="00B118D2" w:rsidP="00C46672">
            <w:pPr>
              <w:rPr>
                <w:rFonts w:ascii="Times New Roman" w:hAnsi="Times New Roman"/>
                <w:sz w:val="20"/>
              </w:rPr>
            </w:pPr>
          </w:p>
        </w:tc>
        <w:tc>
          <w:tcPr>
            <w:tcW w:w="2277" w:type="pct"/>
            <w:tcBorders>
              <w:top w:val="single" w:sz="4" w:space="0" w:color="auto"/>
              <w:left w:val="nil"/>
              <w:bottom w:val="single" w:sz="4" w:space="0" w:color="auto"/>
              <w:right w:val="single" w:sz="4" w:space="0" w:color="auto"/>
            </w:tcBorders>
            <w:shd w:val="clear" w:color="auto" w:fill="auto"/>
          </w:tcPr>
          <w:p w:rsidR="00476FA8" w:rsidRPr="0061782A" w:rsidRDefault="00AF44BF" w:rsidP="00C46672">
            <w:pPr>
              <w:rPr>
                <w:rFonts w:ascii="Times New Roman" w:eastAsia="Calibri" w:hAnsi="Times New Roman"/>
                <w:sz w:val="20"/>
              </w:rPr>
            </w:pPr>
            <w:r w:rsidRPr="0061782A">
              <w:rPr>
                <w:rFonts w:ascii="Times New Roman" w:eastAsia="Calibri" w:hAnsi="Times New Roman"/>
                <w:sz w:val="20"/>
              </w:rPr>
              <w:lastRenderedPageBreak/>
              <w:t>С</w:t>
            </w:r>
            <w:r w:rsidR="00476FA8" w:rsidRPr="0061782A">
              <w:rPr>
                <w:rFonts w:ascii="Times New Roman" w:eastAsia="Calibri" w:hAnsi="Times New Roman"/>
                <w:sz w:val="20"/>
              </w:rPr>
              <w:t>ооружения локального инженерного обеспечения (размещение водопроводов, линий электропередач, газопроводов, линий связи);</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lastRenderedPageBreak/>
              <w:t>магазины;</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общественное питание;</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118D2" w:rsidRPr="0061782A" w:rsidRDefault="00476FA8"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73ED6"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D73ED6" w:rsidP="00C46672">
            <w:pPr>
              <w:autoSpaceDE w:val="0"/>
              <w:autoSpaceDN w:val="0"/>
              <w:adjustRightInd w:val="0"/>
              <w:rPr>
                <w:rFonts w:ascii="Times New Roman" w:eastAsiaTheme="minorHAnsi" w:hAnsi="Times New Roman"/>
                <w:bCs/>
                <w:sz w:val="20"/>
              </w:rPr>
            </w:pPr>
            <w:r w:rsidRPr="0061782A">
              <w:rPr>
                <w:rFonts w:ascii="Times New Roman" w:eastAsiaTheme="minorHAnsi" w:hAnsi="Times New Roman"/>
                <w:sz w:val="20"/>
              </w:rPr>
              <w:lastRenderedPageBreak/>
              <w:t>5.1.2 Обеспечение занятий спортом в помещениях</w:t>
            </w:r>
            <w:r w:rsidRPr="0061782A">
              <w:rPr>
                <w:rFonts w:ascii="Times New Roman" w:eastAsiaTheme="minorHAnsi" w:hAnsi="Times New Roman"/>
                <w:bCs/>
                <w:sz w:val="20"/>
              </w:rPr>
              <w:t xml:space="preserve"> </w:t>
            </w:r>
          </w:p>
          <w:p w:rsidR="00D73ED6" w:rsidRPr="0061782A" w:rsidRDefault="00D73ED6" w:rsidP="00C46672">
            <w:pPr>
              <w:autoSpaceDE w:val="0"/>
              <w:autoSpaceDN w:val="0"/>
              <w:adjustRightInd w:val="0"/>
              <w:rPr>
                <w:rFonts w:ascii="Times New Roman" w:hAnsi="Times New Roman"/>
                <w:sz w:val="20"/>
              </w:rPr>
            </w:pPr>
            <w:r w:rsidRPr="0061782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nil"/>
              <w:bottom w:val="single" w:sz="4" w:space="0" w:color="auto"/>
              <w:right w:val="single" w:sz="4" w:space="0" w:color="auto"/>
            </w:tcBorders>
            <w:shd w:val="clear" w:color="auto" w:fill="auto"/>
          </w:tcPr>
          <w:p w:rsidR="00D73ED6" w:rsidRPr="0061782A" w:rsidRDefault="00D73ED6"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118D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B118D2"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nil"/>
              <w:bottom w:val="single" w:sz="4" w:space="0" w:color="auto"/>
              <w:right w:val="single" w:sz="4" w:space="0" w:color="auto"/>
            </w:tcBorders>
            <w:shd w:val="clear" w:color="auto" w:fill="auto"/>
          </w:tcPr>
          <w:p w:rsidR="00B118D2" w:rsidRPr="0061782A" w:rsidRDefault="00476FA8"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118D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5.1.4 Оборудованные площадки для занятий спортом </w:t>
            </w:r>
          </w:p>
          <w:p w:rsidR="00B118D2"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Borders>
              <w:top w:val="single" w:sz="4" w:space="0" w:color="auto"/>
              <w:left w:val="nil"/>
              <w:bottom w:val="single" w:sz="4" w:space="0" w:color="auto"/>
              <w:right w:val="single" w:sz="4" w:space="0" w:color="auto"/>
            </w:tcBorders>
            <w:shd w:val="clear" w:color="auto" w:fill="auto"/>
          </w:tcPr>
          <w:p w:rsidR="00476FA8" w:rsidRPr="0061782A" w:rsidRDefault="00AF44BF" w:rsidP="00C46672">
            <w:pPr>
              <w:rPr>
                <w:rFonts w:ascii="Times New Roman" w:eastAsia="Calibri" w:hAnsi="Times New Roman"/>
                <w:sz w:val="20"/>
              </w:rPr>
            </w:pPr>
            <w:r w:rsidRPr="0061782A">
              <w:rPr>
                <w:rFonts w:ascii="Times New Roman" w:eastAsia="Calibri" w:hAnsi="Times New Roman"/>
                <w:sz w:val="20"/>
              </w:rPr>
              <w:t>В</w:t>
            </w:r>
            <w:r w:rsidR="00476FA8" w:rsidRPr="0061782A">
              <w:rPr>
                <w:rFonts w:ascii="Times New Roman" w:eastAsia="Calibri" w:hAnsi="Times New Roman"/>
                <w:sz w:val="20"/>
              </w:rPr>
              <w:t>ременные автостоянки;</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118D2" w:rsidRPr="0061782A" w:rsidRDefault="00476FA8"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118D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5.1.5 </w:t>
            </w:r>
            <w:r w:rsidR="009B3C7A" w:rsidRPr="0061782A">
              <w:rPr>
                <w:rFonts w:ascii="Times New Roman" w:eastAsiaTheme="minorHAnsi" w:hAnsi="Times New Roman"/>
                <w:sz w:val="20"/>
              </w:rPr>
              <w:t xml:space="preserve">Водный спорт </w:t>
            </w:r>
          </w:p>
          <w:p w:rsidR="00B118D2" w:rsidRPr="0061782A" w:rsidRDefault="009B3C7A"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B118D2" w:rsidRPr="0061782A" w:rsidRDefault="00B118D2" w:rsidP="00C46672">
            <w:pPr>
              <w:autoSpaceDE w:val="0"/>
              <w:autoSpaceDN w:val="0"/>
              <w:adjustRightInd w:val="0"/>
              <w:rPr>
                <w:rFonts w:ascii="Times New Roman" w:eastAsiaTheme="minorHAnsi" w:hAnsi="Times New Roman"/>
                <w:sz w:val="20"/>
              </w:rPr>
            </w:pPr>
          </w:p>
        </w:tc>
        <w:tc>
          <w:tcPr>
            <w:tcW w:w="2277" w:type="pct"/>
            <w:tcBorders>
              <w:top w:val="single" w:sz="4" w:space="0" w:color="auto"/>
              <w:left w:val="nil"/>
              <w:bottom w:val="single" w:sz="4" w:space="0" w:color="auto"/>
              <w:right w:val="single" w:sz="4" w:space="0" w:color="auto"/>
            </w:tcBorders>
            <w:shd w:val="clear" w:color="auto" w:fill="auto"/>
          </w:tcPr>
          <w:p w:rsidR="00476FA8" w:rsidRPr="0061782A" w:rsidRDefault="00AF44BF" w:rsidP="00C46672">
            <w:pPr>
              <w:rPr>
                <w:rFonts w:ascii="Times New Roman" w:eastAsia="Calibri" w:hAnsi="Times New Roman"/>
                <w:sz w:val="20"/>
              </w:rPr>
            </w:pPr>
            <w:r w:rsidRPr="0061782A">
              <w:rPr>
                <w:rFonts w:ascii="Times New Roman" w:eastAsia="Calibri" w:hAnsi="Times New Roman"/>
                <w:sz w:val="20"/>
              </w:rPr>
              <w:t>В</w:t>
            </w:r>
            <w:r w:rsidR="00476FA8" w:rsidRPr="0061782A">
              <w:rPr>
                <w:rFonts w:ascii="Times New Roman" w:eastAsia="Calibri" w:hAnsi="Times New Roman"/>
                <w:sz w:val="20"/>
              </w:rPr>
              <w:t>ременные автостоянки;</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118D2" w:rsidRPr="0061782A" w:rsidRDefault="00476FA8"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118D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B118D2" w:rsidP="004E64D8">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5.1.6</w:t>
            </w:r>
            <w:r w:rsidR="009B3C7A" w:rsidRPr="0061782A">
              <w:rPr>
                <w:rFonts w:ascii="Times New Roman" w:eastAsiaTheme="minorHAnsi" w:hAnsi="Times New Roman"/>
                <w:sz w:val="20"/>
              </w:rPr>
              <w:t xml:space="preserve"> Авиационный спорт </w:t>
            </w:r>
          </w:p>
          <w:p w:rsidR="00B118D2" w:rsidRPr="0061782A" w:rsidRDefault="004E64D8" w:rsidP="004E64D8">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w:t>
            </w:r>
            <w:r w:rsidR="009B3C7A" w:rsidRPr="0061782A">
              <w:rPr>
                <w:rFonts w:ascii="Times New Roman" w:eastAsiaTheme="minorHAnsi" w:hAnsi="Times New Roman"/>
                <w:sz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277" w:type="pct"/>
            <w:tcBorders>
              <w:top w:val="single" w:sz="4" w:space="0" w:color="auto"/>
              <w:left w:val="nil"/>
              <w:bottom w:val="single" w:sz="4" w:space="0" w:color="auto"/>
              <w:right w:val="single" w:sz="4" w:space="0" w:color="auto"/>
            </w:tcBorders>
            <w:shd w:val="clear" w:color="auto" w:fill="auto"/>
          </w:tcPr>
          <w:p w:rsidR="00476FA8" w:rsidRPr="0061782A" w:rsidRDefault="00AF44BF" w:rsidP="00C46672">
            <w:pPr>
              <w:rPr>
                <w:rFonts w:ascii="Times New Roman" w:eastAsia="Calibri" w:hAnsi="Times New Roman"/>
                <w:sz w:val="20"/>
              </w:rPr>
            </w:pPr>
            <w:r w:rsidRPr="0061782A">
              <w:rPr>
                <w:rFonts w:ascii="Times New Roman" w:eastAsia="Calibri" w:hAnsi="Times New Roman"/>
                <w:sz w:val="20"/>
              </w:rPr>
              <w:t>В</w:t>
            </w:r>
            <w:r w:rsidR="00476FA8" w:rsidRPr="0061782A">
              <w:rPr>
                <w:rFonts w:ascii="Times New Roman" w:eastAsia="Calibri" w:hAnsi="Times New Roman"/>
                <w:sz w:val="20"/>
              </w:rPr>
              <w:t>ременные автостоянки;</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118D2" w:rsidRPr="0061782A" w:rsidRDefault="00476FA8"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118D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61782A" w:rsidRDefault="00B118D2"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5.1.7</w:t>
            </w:r>
            <w:r w:rsidR="009B3C7A" w:rsidRPr="0061782A">
              <w:rPr>
                <w:rFonts w:ascii="Times New Roman" w:eastAsiaTheme="minorHAnsi" w:hAnsi="Times New Roman"/>
                <w:sz w:val="20"/>
              </w:rPr>
              <w:t xml:space="preserve"> Спортивные базы </w:t>
            </w:r>
          </w:p>
          <w:p w:rsidR="00B118D2" w:rsidRPr="0061782A" w:rsidRDefault="009B3C7A"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спортивных баз и лагерей, в которых осуществляется спортивная подготовка длительно проживающих в них лиц)</w:t>
            </w:r>
          </w:p>
        </w:tc>
        <w:tc>
          <w:tcPr>
            <w:tcW w:w="2277" w:type="pct"/>
            <w:tcBorders>
              <w:top w:val="single" w:sz="4" w:space="0" w:color="auto"/>
              <w:left w:val="nil"/>
              <w:bottom w:val="single" w:sz="4" w:space="0" w:color="auto"/>
              <w:right w:val="single" w:sz="4" w:space="0" w:color="auto"/>
            </w:tcBorders>
            <w:shd w:val="clear" w:color="auto" w:fill="auto"/>
          </w:tcPr>
          <w:p w:rsidR="00476FA8" w:rsidRPr="0061782A" w:rsidRDefault="00AF44BF" w:rsidP="00C46672">
            <w:pPr>
              <w:rPr>
                <w:rFonts w:ascii="Times New Roman" w:eastAsia="Calibri" w:hAnsi="Times New Roman"/>
                <w:sz w:val="20"/>
              </w:rPr>
            </w:pPr>
            <w:r w:rsidRPr="0061782A">
              <w:rPr>
                <w:rFonts w:ascii="Times New Roman" w:eastAsia="Calibri" w:hAnsi="Times New Roman"/>
                <w:sz w:val="20"/>
              </w:rPr>
              <w:t>В</w:t>
            </w:r>
            <w:r w:rsidR="00476FA8" w:rsidRPr="0061782A">
              <w:rPr>
                <w:rFonts w:ascii="Times New Roman" w:eastAsia="Calibri" w:hAnsi="Times New Roman"/>
                <w:sz w:val="20"/>
              </w:rPr>
              <w:t>ременные автостоянки;</w:t>
            </w:r>
          </w:p>
          <w:p w:rsidR="00476FA8" w:rsidRPr="0061782A" w:rsidRDefault="00476FA8"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118D2" w:rsidRPr="0061782A" w:rsidRDefault="00476FA8"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nil"/>
              <w:left w:val="single" w:sz="4" w:space="0" w:color="auto"/>
              <w:bottom w:val="single" w:sz="4" w:space="0" w:color="auto"/>
              <w:right w:val="single" w:sz="4" w:space="0" w:color="auto"/>
            </w:tcBorders>
            <w:shd w:val="clear" w:color="auto" w:fill="auto"/>
          </w:tcPr>
          <w:p w:rsidR="004E64D8" w:rsidRPr="0061782A" w:rsidRDefault="00C86477" w:rsidP="00C46672">
            <w:pPr>
              <w:jc w:val="both"/>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both"/>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both"/>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left w:val="nil"/>
              <w:bottom w:val="single" w:sz="4" w:space="0" w:color="auto"/>
              <w:right w:val="single" w:sz="4" w:space="0" w:color="auto"/>
            </w:tcBorders>
            <w:shd w:val="clear" w:color="auto" w:fill="auto"/>
          </w:tcPr>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both"/>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4D38E8"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E8" w:rsidRPr="0061782A" w:rsidRDefault="004D38E8" w:rsidP="004D38E8">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4D38E8" w:rsidRPr="0061782A" w:rsidRDefault="004D38E8" w:rsidP="004D38E8">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4D38E8" w:rsidRPr="0061782A" w:rsidRDefault="004D38E8" w:rsidP="004D38E8">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03"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04"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05"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Borders>
              <w:top w:val="single" w:sz="4" w:space="0" w:color="auto"/>
              <w:left w:val="nil"/>
              <w:bottom w:val="single" w:sz="4" w:space="0" w:color="auto"/>
              <w:right w:val="single" w:sz="4" w:space="0" w:color="auto"/>
            </w:tcBorders>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4D38E8" w:rsidRPr="0061782A" w:rsidRDefault="004D38E8" w:rsidP="004D38E8">
            <w:pPr>
              <w:rPr>
                <w:rFonts w:ascii="Times New Roman" w:eastAsia="Calibri" w:hAnsi="Times New Roman"/>
                <w:sz w:val="20"/>
              </w:rPr>
            </w:pPr>
            <w:r w:rsidRPr="0061782A">
              <w:rPr>
                <w:rFonts w:ascii="Times New Roman" w:eastAsia="Calibri" w:hAnsi="Times New Roman"/>
                <w:sz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61782A">
              <w:rPr>
                <w:rFonts w:ascii="Times New Roman" w:eastAsia="Calibri" w:hAnsi="Times New Roman"/>
                <w:sz w:val="20"/>
              </w:rPr>
              <w:lastRenderedPageBreak/>
              <w:t>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nil"/>
              <w:bottom w:val="single" w:sz="4" w:space="0" w:color="auto"/>
              <w:right w:val="single" w:sz="4" w:space="0" w:color="auto"/>
            </w:tcBorders>
            <w:shd w:val="clear" w:color="auto" w:fill="auto"/>
          </w:tcPr>
          <w:p w:rsidR="004D38E8" w:rsidRPr="0061782A" w:rsidRDefault="004D38E8" w:rsidP="004D38E8">
            <w:pPr>
              <w:rPr>
                <w:rFonts w:ascii="Times New Roman" w:hAnsi="Times New Roman"/>
                <w:sz w:val="20"/>
              </w:rPr>
            </w:pPr>
            <w:r w:rsidRPr="0061782A">
              <w:rPr>
                <w:rFonts w:ascii="Times New Roman" w:hAnsi="Times New Roman"/>
                <w:sz w:val="20"/>
              </w:rPr>
              <w:lastRenderedPageBreak/>
              <w:t>Не устанавливаются</w:t>
            </w:r>
          </w:p>
        </w:tc>
      </w:tr>
    </w:tbl>
    <w:p w:rsidR="00476FA8" w:rsidRPr="0061782A" w:rsidRDefault="00476FA8" w:rsidP="00C46672">
      <w:pPr>
        <w:pStyle w:val="af5"/>
        <w:spacing w:before="0"/>
        <w:ind w:firstLine="709"/>
        <w:rPr>
          <w:rFonts w:ascii="Times New Roman" w:hAnsi="Times New Roman" w:cs="Times New Roman"/>
        </w:rPr>
      </w:pPr>
      <w:r w:rsidRPr="0061782A">
        <w:rPr>
          <w:rFonts w:ascii="Times New Roman" w:hAnsi="Times New Roman" w:cs="Times New Roman"/>
        </w:rPr>
        <w:lastRenderedPageBreak/>
        <w:t>Условно разрешенные виды использования земельных участков и объектов капитального строительства для зон ОС-3 не устанавливаются.</w:t>
      </w:r>
    </w:p>
    <w:p w:rsidR="00476FA8" w:rsidRPr="0061782A" w:rsidRDefault="00476FA8" w:rsidP="00C46672">
      <w:pPr>
        <w:pStyle w:val="af5"/>
        <w:spacing w:before="0"/>
        <w:ind w:firstLine="709"/>
        <w:rPr>
          <w:rFonts w:ascii="Times New Roman" w:hAnsi="Times New Roman" w:cs="Times New Roman"/>
        </w:rPr>
      </w:pPr>
      <w:r w:rsidRPr="0061782A">
        <w:rPr>
          <w:rFonts w:ascii="Times New Roman" w:hAnsi="Times New Roman" w:cs="Times New Roman"/>
        </w:rPr>
        <w:t>3. Предельные размеры и предельные параметры для зоны ОС-3 не устанавливаются,</w:t>
      </w:r>
      <w:r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AC6327" w:rsidRPr="0061782A" w:rsidRDefault="00AC6327" w:rsidP="00AC6327">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pStyle w:val="312"/>
        <w:tabs>
          <w:tab w:val="clear" w:pos="0"/>
          <w:tab w:val="clear" w:pos="2340"/>
          <w:tab w:val="num" w:pos="1418"/>
          <w:tab w:val="left" w:pos="2268"/>
        </w:tabs>
        <w:spacing w:before="0" w:after="0"/>
        <w:jc w:val="both"/>
        <w:rPr>
          <w:b w:val="0"/>
          <w:bCs w:val="0"/>
          <w:szCs w:val="24"/>
          <w:lang w:eastAsia="ru-RU"/>
        </w:rPr>
      </w:pPr>
    </w:p>
    <w:p w:rsidR="003F7A96" w:rsidRPr="0061782A" w:rsidRDefault="003F7A96" w:rsidP="00C46672">
      <w:pPr>
        <w:autoSpaceDE w:val="0"/>
        <w:autoSpaceDN w:val="0"/>
        <w:adjustRightInd w:val="0"/>
        <w:ind w:firstLine="709"/>
        <w:jc w:val="both"/>
        <w:outlineLvl w:val="2"/>
        <w:rPr>
          <w:rFonts w:ascii="Times New Roman" w:hAnsi="Times New Roman"/>
          <w:sz w:val="24"/>
          <w:szCs w:val="24"/>
        </w:rPr>
      </w:pPr>
      <w:r w:rsidRPr="0061782A">
        <w:rPr>
          <w:rFonts w:ascii="Times New Roman" w:hAnsi="Times New Roman"/>
          <w:b/>
          <w:bCs/>
          <w:sz w:val="24"/>
          <w:szCs w:val="24"/>
        </w:rPr>
        <w:t xml:space="preserve">Статья </w:t>
      </w:r>
      <w:r w:rsidR="002008A6" w:rsidRPr="0061782A">
        <w:rPr>
          <w:rFonts w:ascii="Times New Roman" w:hAnsi="Times New Roman"/>
          <w:b/>
          <w:bCs/>
          <w:sz w:val="24"/>
          <w:szCs w:val="24"/>
        </w:rPr>
        <w:t>40</w:t>
      </w:r>
      <w:r w:rsidRPr="0061782A">
        <w:rPr>
          <w:rFonts w:ascii="Times New Roman" w:hAnsi="Times New Roman"/>
          <w:b/>
          <w:bCs/>
          <w:sz w:val="24"/>
          <w:szCs w:val="24"/>
        </w:rPr>
        <w:t>.</w:t>
      </w:r>
      <w:r w:rsidRPr="0061782A">
        <w:rPr>
          <w:rFonts w:ascii="Times New Roman" w:hAnsi="Times New Roman"/>
          <w:sz w:val="24"/>
          <w:szCs w:val="24"/>
        </w:rPr>
        <w:t xml:space="preserve"> Градостроительный регламент зоны</w:t>
      </w:r>
      <w:r w:rsidR="00AA782B" w:rsidRPr="0061782A">
        <w:rPr>
          <w:rFonts w:ascii="Times New Roman" w:hAnsi="Times New Roman"/>
          <w:sz w:val="24"/>
          <w:szCs w:val="24"/>
        </w:rPr>
        <w:t xml:space="preserve"> </w:t>
      </w:r>
      <w:r w:rsidRPr="0061782A">
        <w:rPr>
          <w:rFonts w:ascii="Times New Roman" w:eastAsiaTheme="minorHAnsi" w:hAnsi="Times New Roman"/>
          <w:sz w:val="24"/>
          <w:szCs w:val="24"/>
        </w:rPr>
        <w:t>обслуживания объектов, необходимых для осуществления производственной и предпринимательской деятельности</w:t>
      </w:r>
      <w:r w:rsidRPr="0061782A">
        <w:rPr>
          <w:rFonts w:ascii="Times New Roman" w:hAnsi="Times New Roman"/>
          <w:sz w:val="24"/>
          <w:szCs w:val="24"/>
        </w:rPr>
        <w:t xml:space="preserve"> </w:t>
      </w:r>
      <w:r w:rsidRPr="0061782A">
        <w:rPr>
          <w:rFonts w:ascii="Times New Roman" w:hAnsi="Times New Roman"/>
          <w:bCs/>
          <w:sz w:val="24"/>
          <w:szCs w:val="24"/>
        </w:rPr>
        <w:t>(ПКД)</w:t>
      </w:r>
      <w:r w:rsidR="00AA782B" w:rsidRPr="0061782A">
        <w:rPr>
          <w:rFonts w:ascii="Times New Roman" w:hAnsi="Times New Roman"/>
          <w:bCs/>
          <w:sz w:val="24"/>
          <w:szCs w:val="24"/>
        </w:rPr>
        <w:t>.</w:t>
      </w:r>
    </w:p>
    <w:p w:rsidR="003F7A96" w:rsidRPr="0061782A" w:rsidRDefault="003F7A96" w:rsidP="00C46672">
      <w:pPr>
        <w:autoSpaceDE w:val="0"/>
        <w:autoSpaceDN w:val="0"/>
        <w:adjustRightInd w:val="0"/>
        <w:ind w:firstLine="709"/>
        <w:jc w:val="both"/>
        <w:rPr>
          <w:rFonts w:ascii="Times New Roman" w:hAnsi="Times New Roman"/>
          <w:sz w:val="24"/>
          <w:szCs w:val="24"/>
        </w:rPr>
      </w:pPr>
    </w:p>
    <w:p w:rsidR="003F7A96" w:rsidRPr="0061782A" w:rsidRDefault="007F1E18" w:rsidP="00C46672">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w:t>
      </w:r>
      <w:r w:rsidR="003F7A96" w:rsidRPr="0061782A">
        <w:rPr>
          <w:rFonts w:ascii="Times New Roman" w:hAnsi="Times New Roman"/>
          <w:sz w:val="24"/>
          <w:szCs w:val="24"/>
        </w:rPr>
        <w:t xml:space="preserve"> обеспечения правовых условий строительства и реконструкции территорий с преимущественным размещением объектов логистики, крупных коммерческих и торговых центров, информационных центров, центров обслуживания и общественно-социального назначения, многоуровневых гаражей и стоянок</w:t>
      </w:r>
      <w:r w:rsidRPr="0061782A">
        <w:rPr>
          <w:rFonts w:ascii="Times New Roman" w:hAnsi="Times New Roman"/>
          <w:sz w:val="24"/>
          <w:szCs w:val="24"/>
        </w:rPr>
        <w:t>.</w:t>
      </w:r>
    </w:p>
    <w:p w:rsidR="003F7A96" w:rsidRPr="0061782A" w:rsidRDefault="007F1E18"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w:t>
      </w:r>
      <w:r w:rsidR="003F7A96" w:rsidRPr="0061782A">
        <w:rPr>
          <w:rFonts w:ascii="Times New Roman" w:hAnsi="Times New Roman"/>
          <w:sz w:val="24"/>
          <w:szCs w:val="24"/>
        </w:rPr>
        <w:t>Перечень видов разрешенного использования земельных участков и объектов капитального строительства</w:t>
      </w:r>
    </w:p>
    <w:tbl>
      <w:tblPr>
        <w:tblW w:w="5000" w:type="pct"/>
        <w:tblCellMar>
          <w:left w:w="70" w:type="dxa"/>
          <w:right w:w="70" w:type="dxa"/>
        </w:tblCellMar>
        <w:tblLook w:val="0000"/>
      </w:tblPr>
      <w:tblGrid>
        <w:gridCol w:w="5172"/>
        <w:gridCol w:w="4322"/>
      </w:tblGrid>
      <w:tr w:rsidR="003F7A96" w:rsidRPr="0061782A" w:rsidTr="00462CB9">
        <w:trPr>
          <w:cantSplit/>
          <w:trHeight w:val="480"/>
        </w:trPr>
        <w:tc>
          <w:tcPr>
            <w:tcW w:w="2724" w:type="pct"/>
            <w:tcBorders>
              <w:top w:val="single" w:sz="6" w:space="0" w:color="auto"/>
              <w:left w:val="single" w:sz="6" w:space="0" w:color="auto"/>
              <w:bottom w:val="single" w:sz="4" w:space="0" w:color="auto"/>
              <w:right w:val="single" w:sz="6" w:space="0" w:color="auto"/>
            </w:tcBorders>
            <w:vAlign w:val="center"/>
          </w:tcPr>
          <w:p w:rsidR="003F7A96" w:rsidRPr="0061782A" w:rsidRDefault="003F7A96"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Основные виды разрешенного использования:</w:t>
            </w:r>
          </w:p>
        </w:tc>
        <w:tc>
          <w:tcPr>
            <w:tcW w:w="2276" w:type="pct"/>
            <w:tcBorders>
              <w:top w:val="single" w:sz="6" w:space="0" w:color="auto"/>
              <w:left w:val="single" w:sz="6" w:space="0" w:color="auto"/>
              <w:bottom w:val="single" w:sz="4" w:space="0" w:color="auto"/>
              <w:right w:val="single" w:sz="6" w:space="0" w:color="auto"/>
            </w:tcBorders>
            <w:vAlign w:val="center"/>
          </w:tcPr>
          <w:p w:rsidR="003F7A96" w:rsidRPr="0061782A" w:rsidRDefault="003F7A96"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Вспомогательные виды </w:t>
            </w:r>
            <w:proofErr w:type="gramStart"/>
            <w:r w:rsidRPr="0061782A">
              <w:rPr>
                <w:rFonts w:ascii="Times New Roman" w:hAnsi="Times New Roman"/>
                <w:b/>
                <w:bCs/>
                <w:sz w:val="20"/>
                <w:lang w:eastAsia="ru-RU"/>
              </w:rPr>
              <w:t>разрешенного</w:t>
            </w:r>
            <w:proofErr w:type="gramEnd"/>
          </w:p>
          <w:p w:rsidR="003F7A96" w:rsidRPr="0061782A" w:rsidRDefault="003F7A96"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использования (установленные </w:t>
            </w:r>
            <w:proofErr w:type="gramStart"/>
            <w:r w:rsidRPr="0061782A">
              <w:rPr>
                <w:rFonts w:ascii="Times New Roman" w:hAnsi="Times New Roman"/>
                <w:b/>
                <w:bCs/>
                <w:sz w:val="20"/>
                <w:lang w:eastAsia="ru-RU"/>
              </w:rPr>
              <w:t>к</w:t>
            </w:r>
            <w:proofErr w:type="gramEnd"/>
            <w:r w:rsidRPr="0061782A">
              <w:rPr>
                <w:rFonts w:ascii="Times New Roman" w:hAnsi="Times New Roman"/>
                <w:b/>
                <w:bCs/>
                <w:sz w:val="20"/>
                <w:lang w:eastAsia="ru-RU"/>
              </w:rPr>
              <w:t xml:space="preserve"> основным):</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3F7A96" w:rsidRPr="0061782A" w:rsidRDefault="003F7A96" w:rsidP="00C46672">
            <w:pPr>
              <w:jc w:val="both"/>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06"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107"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3.3 Бытовое обслуживание </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3F7A96" w:rsidRPr="0061782A" w:rsidRDefault="003F7A96" w:rsidP="00C46672">
            <w:pPr>
              <w:jc w:val="both"/>
              <w:rPr>
                <w:rFonts w:ascii="Times New Roman" w:eastAsia="Calibri" w:hAnsi="Times New Roman"/>
                <w:sz w:val="20"/>
              </w:rPr>
            </w:pPr>
            <w:proofErr w:type="gramStart"/>
            <w:r w:rsidRPr="0061782A">
              <w:rPr>
                <w:rFonts w:ascii="Times New Roman" w:eastAsia="Calibri" w:hAnsi="Times New Roman"/>
                <w:sz w:val="20"/>
              </w:rPr>
              <w:t xml:space="preserve">(Размещение зданий, предназначенных для размещения </w:t>
            </w:r>
            <w:r w:rsidRPr="0061782A">
              <w:rPr>
                <w:rFonts w:ascii="Times New Roman" w:eastAsia="Calibri" w:hAnsi="Times New Roman"/>
                <w:sz w:val="20"/>
              </w:rPr>
              <w:lastRenderedPageBreak/>
              <w:t>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встроенные и (или) пристроенные здания </w:t>
            </w:r>
            <w:r w:rsidRPr="0061782A">
              <w:rPr>
                <w:rFonts w:ascii="Times New Roman" w:eastAsia="Calibri" w:hAnsi="Times New Roman"/>
                <w:sz w:val="20"/>
              </w:rPr>
              <w:lastRenderedPageBreak/>
              <w:t>(помещения) для организации дошкольного воспитания детей;</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7F1E18"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7F1E18" w:rsidP="00C46672">
            <w:pPr>
              <w:autoSpaceDE w:val="0"/>
              <w:autoSpaceDN w:val="0"/>
              <w:adjustRightInd w:val="0"/>
              <w:jc w:val="both"/>
              <w:rPr>
                <w:rFonts w:ascii="Times New Roman" w:eastAsiaTheme="minorHAnsi" w:hAnsi="Times New Roman"/>
                <w:bCs/>
                <w:sz w:val="20"/>
              </w:rPr>
            </w:pPr>
            <w:r w:rsidRPr="0061782A">
              <w:rPr>
                <w:rFonts w:ascii="Times New Roman" w:eastAsia="Calibri" w:hAnsi="Times New Roman"/>
                <w:sz w:val="20"/>
              </w:rPr>
              <w:lastRenderedPageBreak/>
              <w:t xml:space="preserve">3.10 </w:t>
            </w:r>
            <w:r w:rsidRPr="0061782A">
              <w:rPr>
                <w:rFonts w:ascii="Times New Roman" w:eastAsiaTheme="minorHAnsi" w:hAnsi="Times New Roman"/>
                <w:bCs/>
                <w:sz w:val="20"/>
              </w:rPr>
              <w:t xml:space="preserve">Ветеринарное обслуживание </w:t>
            </w:r>
          </w:p>
          <w:p w:rsidR="007F1E18" w:rsidRPr="0061782A" w:rsidRDefault="007F1E18" w:rsidP="00C46672">
            <w:pPr>
              <w:autoSpaceDE w:val="0"/>
              <w:autoSpaceDN w:val="0"/>
              <w:adjustRightInd w:val="0"/>
              <w:jc w:val="both"/>
              <w:rPr>
                <w:rFonts w:ascii="Times New Roman" w:eastAsiaTheme="minorHAnsi" w:hAnsi="Times New Roman"/>
                <w:bCs/>
                <w:sz w:val="20"/>
              </w:rPr>
            </w:pPr>
            <w:proofErr w:type="gramStart"/>
            <w:r w:rsidRPr="0061782A">
              <w:rPr>
                <w:rFonts w:ascii="Times New Roman" w:eastAsiaTheme="minorHAnsi" w:hAnsi="Times New Roman"/>
                <w:bCs/>
                <w:sz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roofErr w:type="gramEnd"/>
            <w:r w:rsidRPr="0061782A">
              <w:rPr>
                <w:rFonts w:ascii="Times New Roman" w:eastAsiaTheme="minorHAnsi" w:hAnsi="Times New Roman"/>
                <w:bCs/>
                <w:sz w:val="20"/>
              </w:rPr>
              <w:t xml:space="preserve"> </w:t>
            </w:r>
            <w:proofErr w:type="gramStart"/>
            <w:r w:rsidRPr="0061782A">
              <w:rPr>
                <w:rFonts w:ascii="Times New Roman" w:eastAsiaTheme="minorHAnsi" w:hAnsi="Times New Roman"/>
                <w:bCs/>
                <w:sz w:val="20"/>
              </w:rPr>
              <w:t xml:space="preserve">Содержание данного вида разрешенного использования включает в себя содержание видов разрешенного использования с </w:t>
            </w:r>
            <w:hyperlink r:id="rId108" w:history="1">
              <w:r w:rsidRPr="0061782A">
                <w:rPr>
                  <w:rFonts w:ascii="Times New Roman" w:eastAsiaTheme="minorHAnsi" w:hAnsi="Times New Roman"/>
                  <w:bCs/>
                  <w:sz w:val="20"/>
                </w:rPr>
                <w:t>кодами 3.10.1</w:t>
              </w:r>
            </w:hyperlink>
            <w:r w:rsidRPr="0061782A">
              <w:rPr>
                <w:rFonts w:ascii="Times New Roman" w:eastAsiaTheme="minorHAnsi" w:hAnsi="Times New Roman"/>
                <w:bCs/>
                <w:sz w:val="20"/>
              </w:rPr>
              <w:t xml:space="preserve"> - </w:t>
            </w:r>
            <w:hyperlink r:id="rId109" w:history="1">
              <w:r w:rsidRPr="0061782A">
                <w:rPr>
                  <w:rFonts w:ascii="Times New Roman" w:eastAsiaTheme="minorHAnsi" w:hAnsi="Times New Roman"/>
                  <w:bCs/>
                  <w:sz w:val="20"/>
                </w:rPr>
                <w:t>3.10.2</w:t>
              </w:r>
            </w:hyperlink>
            <w:r w:rsidRPr="0061782A">
              <w:rPr>
                <w:rFonts w:ascii="Times New Roman" w:eastAsiaTheme="minorHAnsi" w:hAnsi="Times New Roman"/>
                <w:bCs/>
                <w:sz w:val="20"/>
              </w:rPr>
              <w:t>)</w:t>
            </w:r>
            <w:proofErr w:type="gramEnd"/>
          </w:p>
        </w:tc>
        <w:tc>
          <w:tcPr>
            <w:tcW w:w="2276" w:type="pct"/>
            <w:tcBorders>
              <w:top w:val="single" w:sz="4" w:space="0" w:color="auto"/>
              <w:left w:val="single" w:sz="4" w:space="0" w:color="auto"/>
              <w:bottom w:val="single" w:sz="4" w:space="0" w:color="auto"/>
              <w:right w:val="single" w:sz="4" w:space="0" w:color="auto"/>
            </w:tcBorders>
          </w:tcPr>
          <w:p w:rsidR="00462CB9" w:rsidRPr="0061782A" w:rsidRDefault="00462CB9"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462CB9" w:rsidRPr="0061782A" w:rsidRDefault="00462CB9"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62CB9" w:rsidRPr="0061782A" w:rsidRDefault="00462CB9"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462CB9" w:rsidRPr="0061782A" w:rsidRDefault="00462CB9"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462CB9" w:rsidRPr="0061782A" w:rsidRDefault="00462CB9"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7F1E18" w:rsidRPr="0061782A" w:rsidRDefault="00462CB9"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t xml:space="preserve">4.1 Деловое управление </w:t>
            </w:r>
          </w:p>
          <w:p w:rsidR="003F7A96" w:rsidRPr="0061782A" w:rsidRDefault="003F7A96" w:rsidP="00C46672">
            <w:pPr>
              <w:autoSpaceDE w:val="0"/>
              <w:autoSpaceDN w:val="0"/>
              <w:adjustRightInd w:val="0"/>
              <w:jc w:val="both"/>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rPr>
            </w:pPr>
            <w:proofErr w:type="gramStart"/>
            <w:r w:rsidRPr="0061782A">
              <w:rPr>
                <w:rFonts w:ascii="Times New Roman" w:hAnsi="Times New Roman"/>
                <w:sz w:val="20"/>
              </w:rPr>
              <w:t xml:space="preserve">4.2 Объекты торговли (торговые центры, торгово-развлекательные центры (комплексы) </w:t>
            </w:r>
            <w:proofErr w:type="gramEnd"/>
          </w:p>
          <w:p w:rsidR="003F7A96" w:rsidRPr="0061782A" w:rsidRDefault="003F7A96" w:rsidP="00C46672">
            <w:pPr>
              <w:jc w:val="both"/>
              <w:rPr>
                <w:rFonts w:ascii="Times New Roman" w:eastAsia="Calibri" w:hAnsi="Times New Roman"/>
                <w:bCs/>
                <w:iCs/>
                <w:sz w:val="20"/>
              </w:rPr>
            </w:pPr>
            <w:r w:rsidRPr="0061782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10" w:history="1">
              <w:r w:rsidRPr="0061782A">
                <w:rPr>
                  <w:rFonts w:ascii="Times New Roman" w:eastAsia="Calibri" w:hAnsi="Times New Roman"/>
                  <w:bCs/>
                  <w:iCs/>
                  <w:sz w:val="20"/>
                  <w:u w:val="single"/>
                </w:rPr>
                <w:t>кодами 4.5</w:t>
              </w:r>
            </w:hyperlink>
            <w:r w:rsidRPr="0061782A">
              <w:rPr>
                <w:rFonts w:ascii="Times New Roman" w:eastAsia="Calibri" w:hAnsi="Times New Roman"/>
                <w:bCs/>
                <w:iCs/>
                <w:sz w:val="20"/>
              </w:rPr>
              <w:t xml:space="preserve"> - </w:t>
            </w:r>
            <w:hyperlink r:id="rId111" w:history="1">
              <w:r w:rsidRPr="0061782A">
                <w:rPr>
                  <w:rFonts w:ascii="Times New Roman" w:eastAsia="Calibri" w:hAnsi="Times New Roman"/>
                  <w:bCs/>
                  <w:iCs/>
                  <w:sz w:val="20"/>
                  <w:u w:val="single"/>
                </w:rPr>
                <w:t>4.8.2</w:t>
              </w:r>
            </w:hyperlink>
            <w:r w:rsidRPr="0061782A">
              <w:rPr>
                <w:rFonts w:ascii="Times New Roman" w:eastAsia="Calibri" w:hAnsi="Times New Roman"/>
                <w:bCs/>
                <w:iCs/>
                <w:sz w:val="20"/>
              </w:rPr>
              <w:t>;</w:t>
            </w:r>
          </w:p>
          <w:p w:rsidR="003F7A96" w:rsidRPr="0061782A" w:rsidRDefault="003F7A96" w:rsidP="00C46672">
            <w:pPr>
              <w:autoSpaceDE w:val="0"/>
              <w:autoSpaceDN w:val="0"/>
              <w:adjustRightInd w:val="0"/>
              <w:jc w:val="both"/>
              <w:rPr>
                <w:rFonts w:ascii="Times New Roman" w:hAnsi="Times New Roman"/>
                <w:sz w:val="20"/>
              </w:rPr>
            </w:pPr>
            <w:r w:rsidRPr="0061782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rPr>
            </w:pPr>
            <w:r w:rsidRPr="0061782A">
              <w:rPr>
                <w:rFonts w:ascii="Times New Roman" w:hAnsi="Times New Roman"/>
                <w:sz w:val="20"/>
              </w:rPr>
              <w:t xml:space="preserve">4.3 Рынки </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F7A96"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размещение гаражей и (или) стоянок для автомобилей сотрудников и посетителей рынка)</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склады;</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t xml:space="preserve">4.4 Магазины </w:t>
            </w:r>
          </w:p>
          <w:p w:rsidR="003F7A96" w:rsidRPr="0061782A" w:rsidRDefault="00462CB9" w:rsidP="00C46672">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w:t>
            </w:r>
            <w:r w:rsidR="003F7A96"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 xml:space="preserve">благоустройство территории </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4.5 Банковская и страховая деятельность </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lastRenderedPageBreak/>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lastRenderedPageBreak/>
              <w:t xml:space="preserve">4.6 Общественное питание </w:t>
            </w:r>
          </w:p>
          <w:p w:rsidR="003F7A96" w:rsidRPr="0061782A" w:rsidRDefault="003F7A96" w:rsidP="00C46672">
            <w:pPr>
              <w:jc w:val="both"/>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rPr>
            </w:pPr>
            <w:r w:rsidRPr="0061782A">
              <w:rPr>
                <w:rFonts w:ascii="Times New Roman" w:hAnsi="Times New Roman"/>
                <w:sz w:val="20"/>
              </w:rPr>
              <w:t xml:space="preserve">4.9.1 Объекты дорожного сервиса </w:t>
            </w:r>
          </w:p>
          <w:p w:rsidR="003F7A96" w:rsidRPr="0061782A" w:rsidRDefault="003F7A96" w:rsidP="00C46672">
            <w:pPr>
              <w:jc w:val="both"/>
              <w:rPr>
                <w:rFonts w:ascii="Times New Roman" w:hAnsi="Times New Roman"/>
                <w:sz w:val="20"/>
              </w:rPr>
            </w:pPr>
            <w:proofErr w:type="gramStart"/>
            <w:r w:rsidRPr="0061782A">
              <w:rPr>
                <w:rFonts w:ascii="Times New Roman" w:hAnsi="Times New Roman"/>
                <w:sz w:val="20"/>
              </w:rPr>
              <w:t>(Размещение зданий и сооружений дорожного сервиса.</w:t>
            </w:r>
            <w:proofErr w:type="gramEnd"/>
            <w:r w:rsidRPr="0061782A">
              <w:rPr>
                <w:rFonts w:ascii="Times New Roman" w:hAnsi="Times New Roman"/>
                <w:sz w:val="20"/>
              </w:rPr>
              <w:t xml:space="preserve"> </w:t>
            </w:r>
            <w:proofErr w:type="gramStart"/>
            <w:r w:rsidRPr="0061782A">
              <w:rPr>
                <w:rFonts w:ascii="Times New Roman"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12" w:history="1">
              <w:r w:rsidRPr="0061782A">
                <w:rPr>
                  <w:rFonts w:ascii="Times New Roman" w:hAnsi="Times New Roman"/>
                  <w:sz w:val="20"/>
                  <w:u w:val="single"/>
                </w:rPr>
                <w:t>кодами 4.9.1.1</w:t>
              </w:r>
            </w:hyperlink>
            <w:r w:rsidRPr="0061782A">
              <w:rPr>
                <w:rFonts w:ascii="Times New Roman" w:hAnsi="Times New Roman"/>
                <w:sz w:val="20"/>
              </w:rPr>
              <w:t xml:space="preserve"> - </w:t>
            </w:r>
            <w:hyperlink r:id="rId113" w:history="1">
              <w:r w:rsidRPr="0061782A">
                <w:rPr>
                  <w:rFonts w:ascii="Times New Roman" w:hAnsi="Times New Roman"/>
                  <w:sz w:val="20"/>
                  <w:u w:val="single"/>
                </w:rPr>
                <w:t>4.9.1.4</w:t>
              </w:r>
            </w:hyperlink>
            <w:r w:rsidRPr="0061782A">
              <w:rPr>
                <w:rFonts w:ascii="Times New Roman" w:hAnsi="Times New Roman"/>
                <w:sz w:val="20"/>
              </w:rPr>
              <w:t>)</w:t>
            </w:r>
            <w:proofErr w:type="gramEnd"/>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widowControl w:val="0"/>
              <w:autoSpaceDE w:val="0"/>
              <w:autoSpaceDN w:val="0"/>
              <w:adjustRightInd w:val="0"/>
              <w:jc w:val="both"/>
              <w:rPr>
                <w:rFonts w:ascii="Times New Roman" w:hAnsi="Times New Roman"/>
                <w:sz w:val="20"/>
                <w:lang w:eastAsia="ru-RU"/>
              </w:rPr>
            </w:pPr>
            <w:r w:rsidRPr="0061782A">
              <w:rPr>
                <w:rFonts w:ascii="Times New Roman" w:hAnsi="Times New Roman"/>
                <w:sz w:val="20"/>
              </w:rPr>
              <w:t>Не устанавливаются</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widowControl w:val="0"/>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3F7A96" w:rsidRPr="0061782A" w:rsidRDefault="003F7A96" w:rsidP="00C46672">
            <w:pPr>
              <w:widowControl w:val="0"/>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4"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115"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3F7A96" w:rsidRPr="0061782A" w:rsidRDefault="003F7A96" w:rsidP="00C46672">
            <w:pPr>
              <w:jc w:val="both"/>
              <w:rPr>
                <w:rFonts w:ascii="Times New Roman"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widowControl w:val="0"/>
              <w:autoSpaceDE w:val="0"/>
              <w:autoSpaceDN w:val="0"/>
              <w:adjustRightInd w:val="0"/>
              <w:jc w:val="both"/>
              <w:rPr>
                <w:rFonts w:ascii="Times New Roman" w:hAnsi="Times New Roman"/>
                <w:sz w:val="20"/>
                <w:lang w:eastAsia="ru-RU"/>
              </w:rPr>
            </w:pPr>
            <w:r w:rsidRPr="0061782A">
              <w:rPr>
                <w:rFonts w:ascii="Times New Roman" w:hAnsi="Times New Roman"/>
                <w:sz w:val="20"/>
              </w:rPr>
              <w:t>Не устанавливаются</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rPr>
            </w:pPr>
            <w:r w:rsidRPr="0061782A">
              <w:rPr>
                <w:rFonts w:ascii="Times New Roman" w:hAnsi="Times New Roman"/>
                <w:sz w:val="20"/>
              </w:rPr>
              <w:t xml:space="preserve">6.0 Производственная деятельность </w:t>
            </w:r>
          </w:p>
          <w:p w:rsidR="003F7A96" w:rsidRPr="0061782A" w:rsidRDefault="003F7A96" w:rsidP="00C46672">
            <w:pPr>
              <w:jc w:val="both"/>
              <w:rPr>
                <w:rFonts w:ascii="Times New Roman" w:eastAsia="Calibri" w:hAnsi="Times New Roman"/>
                <w:sz w:val="20"/>
              </w:rPr>
            </w:pPr>
            <w:r w:rsidRPr="0061782A">
              <w:rPr>
                <w:rFonts w:ascii="Times New Roman" w:hAnsi="Times New Roman"/>
                <w:sz w:val="20"/>
              </w:rPr>
              <w:t>(Размещение объектов капитального строительства в целях добычи полезных ископаемых, их переработки, изготовлен</w:t>
            </w:r>
            <w:r w:rsidR="00462CB9" w:rsidRPr="0061782A">
              <w:rPr>
                <w:rFonts w:ascii="Times New Roman" w:hAnsi="Times New Roman"/>
                <w:sz w:val="20"/>
              </w:rPr>
              <w:t>ия вещей промышленным способом)</w:t>
            </w:r>
            <w:r w:rsidRPr="0061782A">
              <w:rPr>
                <w:rFonts w:ascii="Times New Roman"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Деловое управление;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проведение научных исследований;</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widowControl w:val="0"/>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lang w:eastAsia="ru-RU"/>
              </w:rPr>
            </w:pPr>
            <w:r w:rsidRPr="0061782A">
              <w:rPr>
                <w:rFonts w:ascii="Times New Roman" w:hAnsi="Times New Roman"/>
                <w:sz w:val="20"/>
                <w:lang w:eastAsia="ru-RU"/>
              </w:rPr>
              <w:t xml:space="preserve">6.8 Связь </w:t>
            </w:r>
          </w:p>
          <w:p w:rsidR="003F7A96" w:rsidRPr="0061782A" w:rsidRDefault="003F7A96" w:rsidP="00C46672">
            <w:pPr>
              <w:jc w:val="both"/>
              <w:rPr>
                <w:rFonts w:ascii="Times New Roman" w:hAnsi="Times New Roman"/>
                <w:sz w:val="20"/>
                <w:lang w:eastAsia="ru-RU"/>
              </w:rPr>
            </w:pPr>
            <w:r w:rsidRPr="0061782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6" w:history="1">
              <w:r w:rsidRPr="0061782A">
                <w:rPr>
                  <w:rFonts w:ascii="Times New Roman" w:hAnsi="Times New Roman"/>
                  <w:sz w:val="20"/>
                  <w:u w:val="single"/>
                  <w:lang w:eastAsia="ru-RU"/>
                </w:rPr>
                <w:t>кодами 3.1.1</w:t>
              </w:r>
            </w:hyperlink>
            <w:r w:rsidRPr="0061782A">
              <w:rPr>
                <w:rFonts w:ascii="Times New Roman" w:hAnsi="Times New Roman"/>
                <w:sz w:val="20"/>
                <w:lang w:eastAsia="ru-RU"/>
              </w:rPr>
              <w:t xml:space="preserve">, </w:t>
            </w:r>
            <w:hyperlink r:id="rId117" w:history="1">
              <w:r w:rsidRPr="0061782A">
                <w:rPr>
                  <w:rFonts w:ascii="Times New Roman" w:hAnsi="Times New Roman"/>
                  <w:sz w:val="20"/>
                  <w:u w:val="single"/>
                  <w:lang w:eastAsia="ru-RU"/>
                </w:rPr>
                <w:t>3.2.3</w:t>
              </w:r>
            </w:hyperlink>
            <w:r w:rsidRPr="0061782A">
              <w:rPr>
                <w:rFonts w:ascii="Times New Roman" w:hAnsi="Times New Roman"/>
                <w:sz w:val="20"/>
                <w:lang w:eastAsia="ru-RU"/>
              </w:rPr>
              <w:t>)</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hAnsi="Times New Roman"/>
                <w:sz w:val="20"/>
              </w:rPr>
              <w:t>Не устанавливаются</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rPr>
            </w:pPr>
            <w:r w:rsidRPr="0061782A">
              <w:rPr>
                <w:rFonts w:ascii="Times New Roman" w:hAnsi="Times New Roman"/>
                <w:sz w:val="20"/>
              </w:rPr>
              <w:t xml:space="preserve">6.9 Склады </w:t>
            </w:r>
          </w:p>
          <w:p w:rsidR="003F7A96" w:rsidRPr="0061782A" w:rsidRDefault="003F7A96" w:rsidP="00C46672">
            <w:pPr>
              <w:jc w:val="both"/>
              <w:rPr>
                <w:rFonts w:ascii="Times New Roman" w:hAnsi="Times New Roman"/>
                <w:sz w:val="20"/>
              </w:rPr>
            </w:pPr>
            <w:proofErr w:type="gramStart"/>
            <w:r w:rsidRPr="0061782A">
              <w:rPr>
                <w:rFonts w:ascii="Times New Roman" w:eastAsia="Calibri" w:hAnsi="Times New Roman"/>
                <w:sz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61782A">
              <w:rPr>
                <w:rFonts w:ascii="Times New Roman" w:eastAsia="Calibri" w:hAnsi="Times New Roman"/>
                <w:sz w:val="20"/>
              </w:rPr>
              <w:lastRenderedPageBreak/>
              <w:t>железнодорожных перевалочных складов)</w:t>
            </w:r>
            <w:proofErr w:type="gramEnd"/>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lastRenderedPageBreak/>
              <w:t>Деловое управление;</w:t>
            </w:r>
          </w:p>
          <w:p w:rsidR="003F7A96" w:rsidRPr="0061782A" w:rsidRDefault="003F7A96" w:rsidP="00C46672">
            <w:pPr>
              <w:autoSpaceDE w:val="0"/>
              <w:autoSpaceDN w:val="0"/>
              <w:adjustRightInd w:val="0"/>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хозяйственные постройки;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3F7A96"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hAnsi="Times New Roman"/>
                <w:sz w:val="20"/>
                <w:lang w:eastAsia="ru-RU"/>
              </w:rPr>
              <w:lastRenderedPageBreak/>
              <w:t xml:space="preserve">7.1.2 Обслуживание железнодорожных перевозок </w:t>
            </w:r>
          </w:p>
          <w:p w:rsidR="003F7A96" w:rsidRPr="0061782A" w:rsidRDefault="003F7A96" w:rsidP="00C46672">
            <w:pPr>
              <w:autoSpaceDE w:val="0"/>
              <w:autoSpaceDN w:val="0"/>
              <w:adjustRightInd w:val="0"/>
              <w:jc w:val="both"/>
              <w:rPr>
                <w:rFonts w:ascii="Times New Roman" w:hAnsi="Times New Roman"/>
                <w:bCs/>
                <w:sz w:val="20"/>
                <w:lang w:eastAsia="ru-RU"/>
              </w:rPr>
            </w:pPr>
            <w:r w:rsidRPr="0061782A">
              <w:rPr>
                <w:rFonts w:ascii="Times New Roman" w:hAnsi="Times New Roman"/>
                <w:sz w:val="20"/>
                <w:lang w:eastAsia="ru-RU"/>
              </w:rPr>
              <w:t>(</w:t>
            </w:r>
            <w:r w:rsidRPr="0061782A">
              <w:rPr>
                <w:rFonts w:ascii="Times New Roman" w:hAnsi="Times New Roman"/>
                <w:bCs/>
                <w:sz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F7A96" w:rsidRPr="0061782A" w:rsidRDefault="003F7A96" w:rsidP="00C46672">
            <w:pPr>
              <w:autoSpaceDE w:val="0"/>
              <w:autoSpaceDN w:val="0"/>
              <w:adjustRightInd w:val="0"/>
              <w:jc w:val="both"/>
              <w:rPr>
                <w:rFonts w:ascii="Times New Roman" w:hAnsi="Times New Roman"/>
                <w:bCs/>
                <w:sz w:val="20"/>
                <w:lang w:eastAsia="ru-RU"/>
              </w:rPr>
            </w:pPr>
            <w:r w:rsidRPr="0061782A">
              <w:rPr>
                <w:rFonts w:ascii="Times New Roman" w:hAnsi="Times New Roman"/>
                <w:bCs/>
                <w:sz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деловое управление;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лаборатории;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привокзальные гостиницы;</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общественное питание;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eastAsiaTheme="minorHAnsi" w:hAnsi="Times New Roman"/>
                <w:sz w:val="20"/>
              </w:rPr>
            </w:pPr>
            <w:r w:rsidRPr="0061782A">
              <w:rPr>
                <w:rFonts w:ascii="Times New Roman" w:eastAsiaTheme="minorHAnsi" w:hAnsi="Times New Roman"/>
                <w:sz w:val="20"/>
              </w:rPr>
              <w:t xml:space="preserve">7.1.1 Железнодорожные пути </w:t>
            </w:r>
          </w:p>
          <w:p w:rsidR="003F7A96" w:rsidRPr="0061782A" w:rsidRDefault="003F7A96" w:rsidP="00C46672">
            <w:pPr>
              <w:jc w:val="both"/>
              <w:rPr>
                <w:rFonts w:ascii="Times New Roman" w:eastAsiaTheme="minorHAnsi" w:hAnsi="Times New Roman"/>
                <w:sz w:val="20"/>
              </w:rPr>
            </w:pPr>
            <w:r w:rsidRPr="0061782A">
              <w:rPr>
                <w:rFonts w:ascii="Times New Roman" w:eastAsiaTheme="minorHAnsi" w:hAnsi="Times New Roman"/>
                <w:sz w:val="20"/>
              </w:rPr>
              <w:t>(Размещение железнодорожных путей)</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hAnsi="Times New Roman"/>
                <w:sz w:val="20"/>
              </w:rPr>
            </w:pPr>
            <w:r w:rsidRPr="0061782A">
              <w:rPr>
                <w:rFonts w:ascii="Times New Roman" w:hAnsi="Times New Roman"/>
                <w:sz w:val="20"/>
              </w:rPr>
              <w:t>Не устанавливаются</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hAnsi="Times New Roman"/>
                <w:sz w:val="20"/>
                <w:lang w:eastAsia="ru-RU"/>
              </w:rPr>
              <w:t xml:space="preserve">7.2.2 Обслуживание перевозок пассажиров </w:t>
            </w:r>
          </w:p>
          <w:p w:rsidR="003F7A96" w:rsidRPr="0061782A" w:rsidRDefault="003F7A96" w:rsidP="00C46672">
            <w:pPr>
              <w:autoSpaceDE w:val="0"/>
              <w:autoSpaceDN w:val="0"/>
              <w:adjustRightInd w:val="0"/>
              <w:jc w:val="both"/>
              <w:rPr>
                <w:rFonts w:ascii="Times New Roman" w:hAnsi="Times New Roman"/>
                <w:sz w:val="20"/>
                <w:lang w:eastAsia="ru-RU"/>
              </w:rPr>
            </w:pPr>
            <w:r w:rsidRPr="0061782A">
              <w:rPr>
                <w:rFonts w:ascii="Times New Roman" w:hAnsi="Times New Roman"/>
                <w:sz w:val="20"/>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18" w:history="1">
              <w:r w:rsidRPr="0061782A">
                <w:rPr>
                  <w:rFonts w:ascii="Times New Roman" w:hAnsi="Times New Roman"/>
                  <w:sz w:val="20"/>
                  <w:u w:val="single"/>
                  <w:lang w:eastAsia="ru-RU"/>
                </w:rPr>
                <w:t>кодом 7.6</w:t>
              </w:r>
            </w:hyperlink>
            <w:r w:rsidRPr="0061782A">
              <w:rPr>
                <w:rFonts w:ascii="Times New Roman" w:hAnsi="Times New Roman"/>
                <w:sz w:val="20"/>
                <w:lang w:eastAsia="ru-RU"/>
              </w:rPr>
              <w:t>)</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деловое управление;</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автозаправочные  станции;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склады;</w:t>
            </w:r>
          </w:p>
          <w:p w:rsidR="003F7A96" w:rsidRPr="0061782A" w:rsidRDefault="003F7A96" w:rsidP="00C46672">
            <w:pPr>
              <w:jc w:val="both"/>
              <w:rPr>
                <w:rFonts w:ascii="Times New Roman" w:hAnsi="Times New Roman"/>
                <w:sz w:val="20"/>
              </w:rPr>
            </w:pPr>
            <w:r w:rsidRPr="0061782A">
              <w:rPr>
                <w:rFonts w:ascii="Times New Roman" w:eastAsia="Calibri" w:hAnsi="Times New Roman"/>
                <w:sz w:val="20"/>
              </w:rPr>
              <w:t>благоустройство территории</w:t>
            </w:r>
          </w:p>
        </w:tc>
      </w:tr>
      <w:tr w:rsidR="003F7A96"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61782A" w:rsidRDefault="003F7A96" w:rsidP="00C46672">
            <w:pPr>
              <w:jc w:val="both"/>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3F7A96" w:rsidRPr="0061782A" w:rsidRDefault="003F7A96" w:rsidP="00C46672">
            <w:pPr>
              <w:jc w:val="both"/>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3F7A96" w:rsidRPr="0061782A" w:rsidRDefault="003F7A96" w:rsidP="00C46672">
            <w:pPr>
              <w:jc w:val="both"/>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4" w:space="0" w:color="auto"/>
              <w:bottom w:val="single" w:sz="4" w:space="0" w:color="auto"/>
              <w:right w:val="single" w:sz="4" w:space="0" w:color="auto"/>
            </w:tcBorders>
          </w:tcPr>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3F7A96" w:rsidRPr="0061782A" w:rsidRDefault="003F7A96" w:rsidP="00C46672">
            <w:pPr>
              <w:jc w:val="both"/>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A57C12"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19"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20"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21"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6"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rPr>
                <w:rFonts w:ascii="Times New Roman" w:hAnsi="Times New Roman"/>
                <w:sz w:val="20"/>
              </w:rPr>
            </w:pPr>
            <w:r w:rsidRPr="0061782A">
              <w:rPr>
                <w:rFonts w:ascii="Times New Roman" w:hAnsi="Times New Roman"/>
                <w:sz w:val="20"/>
              </w:rPr>
              <w:t>Не устанавливаются</w:t>
            </w:r>
          </w:p>
        </w:tc>
      </w:tr>
    </w:tbl>
    <w:p w:rsidR="004533E8" w:rsidRPr="0061782A" w:rsidRDefault="003F7A96" w:rsidP="00C46672">
      <w:pPr>
        <w:pStyle w:val="af5"/>
        <w:spacing w:before="0"/>
        <w:ind w:firstLine="709"/>
        <w:rPr>
          <w:rFonts w:ascii="Times New Roman" w:hAnsi="Times New Roman" w:cs="Times New Roman"/>
          <w:sz w:val="20"/>
          <w:szCs w:val="20"/>
        </w:rPr>
      </w:pPr>
      <w:r w:rsidRPr="0061782A">
        <w:rPr>
          <w:rFonts w:ascii="Times New Roman" w:hAnsi="Times New Roman" w:cs="Times New Roman"/>
          <w:sz w:val="20"/>
          <w:szCs w:val="20"/>
        </w:rPr>
        <w:t>* Производственные объекты V класса опасности.</w:t>
      </w:r>
    </w:p>
    <w:p w:rsidR="00EE2010" w:rsidRPr="0061782A" w:rsidRDefault="00EE2010" w:rsidP="00C46672">
      <w:pPr>
        <w:pStyle w:val="af5"/>
        <w:spacing w:before="0"/>
        <w:ind w:firstLine="709"/>
        <w:rPr>
          <w:rFonts w:ascii="Times New Roman" w:hAnsi="Times New Roman" w:cs="Times New Roman"/>
          <w:sz w:val="20"/>
          <w:szCs w:val="20"/>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ПКД не устанавливаются.</w:t>
      </w:r>
    </w:p>
    <w:p w:rsidR="00A917D7" w:rsidRPr="0061782A" w:rsidRDefault="001B0D99" w:rsidP="00A917D7">
      <w:pPr>
        <w:pStyle w:val="af5"/>
        <w:spacing w:before="0"/>
        <w:ind w:firstLine="709"/>
        <w:rPr>
          <w:rFonts w:ascii="Times New Roman" w:hAnsi="Times New Roman" w:cs="Times New Roman"/>
        </w:rPr>
      </w:pPr>
      <w:r w:rsidRPr="0061782A">
        <w:rPr>
          <w:rFonts w:ascii="Times New Roman" w:hAnsi="Times New Roman"/>
        </w:rPr>
        <w:lastRenderedPageBreak/>
        <w:t xml:space="preserve">3. </w:t>
      </w:r>
      <w:r w:rsidR="00A917D7" w:rsidRPr="0061782A">
        <w:rPr>
          <w:rFonts w:ascii="Times New Roman" w:hAnsi="Times New Roman" w:cs="Times New Roman"/>
        </w:rPr>
        <w:t xml:space="preserve">Для </w:t>
      </w:r>
      <w:r w:rsidRPr="0061782A">
        <w:rPr>
          <w:rFonts w:ascii="Times New Roman" w:hAnsi="Times New Roman" w:cs="Times New Roman"/>
        </w:rPr>
        <w:t>зоны ПКД</w:t>
      </w:r>
      <w:r w:rsidR="00A917D7" w:rsidRPr="0061782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9"/>
        <w:gridCol w:w="7951"/>
      </w:tblGrid>
      <w:tr w:rsidR="00A917D7" w:rsidRPr="0061782A" w:rsidTr="00A917D7">
        <w:tc>
          <w:tcPr>
            <w:tcW w:w="5000" w:type="pct"/>
            <w:gridSpan w:val="2"/>
            <w:vAlign w:val="center"/>
          </w:tcPr>
          <w:p w:rsidR="00A917D7" w:rsidRPr="0061782A" w:rsidRDefault="00A917D7" w:rsidP="00A917D7">
            <w:pPr>
              <w:jc w:val="left"/>
              <w:rPr>
                <w:rFonts w:ascii="Times New Roman" w:eastAsia="Calibri" w:hAnsi="Times New Roman"/>
                <w:b/>
                <w:sz w:val="20"/>
              </w:rPr>
            </w:pPr>
            <w:r w:rsidRPr="0061782A">
              <w:rPr>
                <w:rFonts w:ascii="Times New Roman" w:eastAsia="Calibri" w:hAnsi="Times New Roman"/>
                <w:b/>
                <w:sz w:val="20"/>
              </w:rPr>
              <w:t>Площадь земельного участка</w:t>
            </w:r>
          </w:p>
        </w:tc>
      </w:tr>
      <w:tr w:rsidR="00A917D7" w:rsidRPr="0061782A" w:rsidTr="00A917D7">
        <w:trPr>
          <w:trHeight w:val="78"/>
        </w:trPr>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A917D7" w:rsidRPr="0061782A" w:rsidTr="00A917D7">
        <w:trPr>
          <w:trHeight w:val="23"/>
        </w:trPr>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A917D7" w:rsidRPr="0061782A" w:rsidTr="00A917D7">
        <w:trPr>
          <w:trHeight w:val="23"/>
        </w:trPr>
        <w:tc>
          <w:tcPr>
            <w:tcW w:w="5000" w:type="pct"/>
            <w:gridSpan w:val="2"/>
            <w:vAlign w:val="center"/>
          </w:tcPr>
          <w:p w:rsidR="00A917D7" w:rsidRPr="0061782A" w:rsidRDefault="00A917D7" w:rsidP="00A917D7">
            <w:pPr>
              <w:jc w:val="left"/>
              <w:rPr>
                <w:rFonts w:ascii="Times New Roman" w:eastAsia="Calibri" w:hAnsi="Times New Roman"/>
                <w:b/>
                <w:sz w:val="20"/>
              </w:rPr>
            </w:pPr>
            <w:r w:rsidRPr="0061782A">
              <w:rPr>
                <w:rFonts w:ascii="Times New Roman" w:eastAsia="Calibri" w:hAnsi="Times New Roman"/>
                <w:b/>
                <w:sz w:val="20"/>
              </w:rPr>
              <w:t>Минимальные отступы от границ земельных участков</w:t>
            </w:r>
          </w:p>
        </w:tc>
      </w:tr>
      <w:tr w:rsidR="00A917D7" w:rsidRPr="0061782A" w:rsidTr="00A917D7">
        <w:trPr>
          <w:trHeight w:val="23"/>
        </w:trPr>
        <w:tc>
          <w:tcPr>
            <w:tcW w:w="846" w:type="pct"/>
            <w:vAlign w:val="center"/>
          </w:tcPr>
          <w:p w:rsidR="00A917D7" w:rsidRPr="0061782A" w:rsidRDefault="00A917D7" w:rsidP="00A917D7">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A917D7" w:rsidRPr="0061782A" w:rsidTr="00A917D7">
        <w:trPr>
          <w:trHeight w:val="23"/>
        </w:trPr>
        <w:tc>
          <w:tcPr>
            <w:tcW w:w="846" w:type="pct"/>
            <w:vAlign w:val="center"/>
          </w:tcPr>
          <w:p w:rsidR="00A917D7" w:rsidRPr="0061782A" w:rsidRDefault="00A917D7" w:rsidP="00A917D7">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4154" w:type="pct"/>
            <w:vAlign w:val="center"/>
          </w:tcPr>
          <w:p w:rsidR="00A917D7" w:rsidRPr="0061782A" w:rsidRDefault="00A917D7" w:rsidP="00A917D7">
            <w:pPr>
              <w:jc w:val="left"/>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A917D7" w:rsidRPr="0061782A" w:rsidTr="00A917D7">
        <w:trPr>
          <w:trHeight w:val="23"/>
        </w:trPr>
        <w:tc>
          <w:tcPr>
            <w:tcW w:w="5000" w:type="pct"/>
            <w:gridSpan w:val="2"/>
            <w:vAlign w:val="center"/>
          </w:tcPr>
          <w:p w:rsidR="00A917D7" w:rsidRPr="0061782A" w:rsidRDefault="00A917D7" w:rsidP="00A917D7">
            <w:pPr>
              <w:jc w:val="left"/>
              <w:rPr>
                <w:rFonts w:ascii="Times New Roman" w:eastAsia="Calibri" w:hAnsi="Times New Roman"/>
                <w:b/>
                <w:sz w:val="20"/>
              </w:rPr>
            </w:pPr>
            <w:r w:rsidRPr="0061782A">
              <w:rPr>
                <w:rFonts w:ascii="Times New Roman" w:eastAsia="Calibri" w:hAnsi="Times New Roman"/>
                <w:b/>
                <w:sz w:val="20"/>
              </w:rPr>
              <w:t>Количество надземных этажей</w:t>
            </w:r>
          </w:p>
        </w:tc>
      </w:tr>
      <w:tr w:rsidR="001B0D99" w:rsidRPr="0061782A" w:rsidTr="001B0D99">
        <w:trPr>
          <w:trHeight w:val="30"/>
        </w:trPr>
        <w:tc>
          <w:tcPr>
            <w:tcW w:w="846" w:type="pct"/>
            <w:vAlign w:val="center"/>
          </w:tcPr>
          <w:p w:rsidR="001B0D99" w:rsidRPr="0061782A" w:rsidRDefault="001B0D99" w:rsidP="00A917D7">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4154" w:type="pct"/>
            <w:vAlign w:val="center"/>
          </w:tcPr>
          <w:p w:rsidR="001B0D99" w:rsidRPr="0061782A" w:rsidRDefault="001B0D99" w:rsidP="00A917D7">
            <w:pPr>
              <w:jc w:val="left"/>
              <w:rPr>
                <w:rFonts w:ascii="Times New Roman" w:eastAsia="Calibri" w:hAnsi="Times New Roman"/>
                <w:sz w:val="20"/>
              </w:rPr>
            </w:pPr>
            <w:r w:rsidRPr="0061782A">
              <w:rPr>
                <w:rFonts w:ascii="Times New Roman" w:eastAsia="Calibri" w:hAnsi="Times New Roman"/>
                <w:sz w:val="20"/>
              </w:rPr>
              <w:t>16*</w:t>
            </w:r>
          </w:p>
        </w:tc>
      </w:tr>
      <w:tr w:rsidR="00A917D7" w:rsidRPr="0061782A" w:rsidTr="00A917D7">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минимальное</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A917D7" w:rsidRPr="0061782A" w:rsidTr="00A917D7">
        <w:tc>
          <w:tcPr>
            <w:tcW w:w="5000" w:type="pct"/>
            <w:gridSpan w:val="2"/>
            <w:vAlign w:val="center"/>
          </w:tcPr>
          <w:p w:rsidR="00A917D7" w:rsidRPr="0061782A" w:rsidRDefault="00A917D7" w:rsidP="00A917D7">
            <w:pPr>
              <w:jc w:val="left"/>
              <w:rPr>
                <w:rFonts w:ascii="Times New Roman" w:eastAsia="Calibri" w:hAnsi="Times New Roman"/>
                <w:b/>
                <w:sz w:val="20"/>
              </w:rPr>
            </w:pPr>
            <w:r w:rsidRPr="0061782A">
              <w:rPr>
                <w:rFonts w:ascii="Times New Roman" w:eastAsia="Calibri" w:hAnsi="Times New Roman"/>
                <w:b/>
                <w:sz w:val="20"/>
              </w:rPr>
              <w:t>Высота зданий, сооружений:</w:t>
            </w:r>
          </w:p>
        </w:tc>
      </w:tr>
      <w:tr w:rsidR="001B0D99" w:rsidRPr="0061782A" w:rsidTr="001B0D99">
        <w:tc>
          <w:tcPr>
            <w:tcW w:w="846" w:type="pct"/>
            <w:vAlign w:val="center"/>
          </w:tcPr>
          <w:p w:rsidR="001B0D99" w:rsidRPr="0061782A" w:rsidRDefault="001B0D99" w:rsidP="00A917D7">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4154" w:type="pct"/>
            <w:vAlign w:val="center"/>
          </w:tcPr>
          <w:p w:rsidR="001B0D99" w:rsidRPr="0061782A" w:rsidRDefault="001B0D99" w:rsidP="00A917D7">
            <w:pPr>
              <w:jc w:val="left"/>
              <w:rPr>
                <w:rFonts w:ascii="Times New Roman" w:eastAsia="Calibri" w:hAnsi="Times New Roman"/>
                <w:sz w:val="20"/>
              </w:rPr>
            </w:pPr>
            <w:r w:rsidRPr="0061782A">
              <w:rPr>
                <w:rFonts w:ascii="Times New Roman" w:eastAsia="Calibri" w:hAnsi="Times New Roman"/>
                <w:sz w:val="20"/>
              </w:rPr>
              <w:t>55 м*</w:t>
            </w:r>
          </w:p>
        </w:tc>
      </w:tr>
      <w:tr w:rsidR="00A917D7" w:rsidRPr="0061782A" w:rsidTr="00A917D7">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A917D7" w:rsidRPr="0061782A" w:rsidTr="00A917D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2"/>
            <w:vAlign w:val="center"/>
          </w:tcPr>
          <w:p w:rsidR="00A917D7" w:rsidRPr="0061782A" w:rsidRDefault="00A917D7" w:rsidP="001B0D99">
            <w:pPr>
              <w:jc w:val="left"/>
              <w:rPr>
                <w:rFonts w:ascii="Times New Roman" w:eastAsia="Calibri" w:hAnsi="Times New Roman"/>
                <w:b/>
                <w:sz w:val="20"/>
              </w:rPr>
            </w:pPr>
            <w:r w:rsidRPr="0061782A">
              <w:rPr>
                <w:rFonts w:ascii="Times New Roman" w:eastAsia="Calibri" w:hAnsi="Times New Roman"/>
                <w:b/>
                <w:sz w:val="20"/>
              </w:rPr>
              <w:t>Процент застройки:</w:t>
            </w:r>
          </w:p>
        </w:tc>
      </w:tr>
      <w:tr w:rsidR="00A917D7" w:rsidRPr="0061782A" w:rsidTr="00A917D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4.1, 4.2, 4.3, 4.4, 4.5, 4.6, 4.7, 5.1.2 - 80%;</w:t>
            </w:r>
          </w:p>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A917D7" w:rsidRPr="0061782A" w:rsidTr="00A917D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3.2.3, 3.3, 3.6.1, 4.1, 4.2, 4.3, 4.4, 4.5, 4.6, 4.7, 5.1.2 - 30%;</w:t>
            </w:r>
          </w:p>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A917D7" w:rsidRPr="0061782A" w:rsidTr="00A917D7">
        <w:tc>
          <w:tcPr>
            <w:tcW w:w="5000" w:type="pct"/>
            <w:gridSpan w:val="2"/>
            <w:vAlign w:val="center"/>
          </w:tcPr>
          <w:p w:rsidR="00A917D7" w:rsidRPr="0061782A" w:rsidRDefault="00A917D7" w:rsidP="00A917D7">
            <w:pPr>
              <w:jc w:val="left"/>
              <w:rPr>
                <w:rFonts w:ascii="Times New Roman" w:eastAsia="Calibri" w:hAnsi="Times New Roman"/>
                <w:b/>
                <w:sz w:val="20"/>
              </w:rPr>
            </w:pPr>
            <w:r w:rsidRPr="0061782A">
              <w:rPr>
                <w:rFonts w:ascii="Times New Roman" w:eastAsia="Calibri" w:hAnsi="Times New Roman"/>
                <w:b/>
                <w:sz w:val="20"/>
              </w:rPr>
              <w:t>Иные показатели:</w:t>
            </w:r>
          </w:p>
        </w:tc>
      </w:tr>
      <w:tr w:rsidR="00A917D7" w:rsidRPr="0061782A" w:rsidTr="00A917D7">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устройство ограждений земельных участков</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A917D7" w:rsidRPr="0061782A" w:rsidTr="00A917D7">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максимальная высота ограждений земельных участков</w:t>
            </w:r>
          </w:p>
        </w:tc>
        <w:tc>
          <w:tcPr>
            <w:tcW w:w="4154" w:type="pct"/>
            <w:vAlign w:val="center"/>
          </w:tcPr>
          <w:p w:rsidR="00A917D7" w:rsidRPr="0061782A" w:rsidRDefault="00A917D7" w:rsidP="00A917D7">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 xml:space="preserve">1,8 м </w:t>
              </w:r>
            </w:smartTag>
            <w:r w:rsidRPr="0061782A">
              <w:rPr>
                <w:rFonts w:ascii="Times New Roman" w:eastAsia="Calibri" w:hAnsi="Times New Roman"/>
                <w:sz w:val="20"/>
              </w:rPr>
              <w:t xml:space="preserve">(при условии соблюдения </w:t>
            </w:r>
            <w:proofErr w:type="spellStart"/>
            <w:r w:rsidRPr="0061782A">
              <w:rPr>
                <w:rFonts w:ascii="Times New Roman" w:eastAsia="Calibri" w:hAnsi="Times New Roman"/>
                <w:sz w:val="20"/>
              </w:rPr>
              <w:t>просматриваемости</w:t>
            </w:r>
            <w:proofErr w:type="spellEnd"/>
            <w:r w:rsidRPr="0061782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61782A">
                <w:rPr>
                  <w:rFonts w:ascii="Times New Roman" w:eastAsia="Calibri" w:hAnsi="Times New Roman"/>
                  <w:sz w:val="20"/>
                </w:rPr>
                <w:t>0,5 м</w:t>
              </w:r>
            </w:smartTag>
            <w:r w:rsidRPr="0061782A">
              <w:rPr>
                <w:rFonts w:ascii="Times New Roman" w:eastAsia="Calibri" w:hAnsi="Times New Roman"/>
                <w:sz w:val="20"/>
              </w:rPr>
              <w:t>.)</w:t>
            </w:r>
          </w:p>
        </w:tc>
      </w:tr>
      <w:tr w:rsidR="00A917D7" w:rsidRPr="0061782A" w:rsidTr="00A917D7">
        <w:tc>
          <w:tcPr>
            <w:tcW w:w="846"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протяженность здания по фасаду</w:t>
            </w:r>
          </w:p>
        </w:tc>
        <w:tc>
          <w:tcPr>
            <w:tcW w:w="4154" w:type="pct"/>
            <w:vAlign w:val="center"/>
          </w:tcPr>
          <w:p w:rsidR="00A917D7" w:rsidRPr="0061782A" w:rsidRDefault="00A917D7" w:rsidP="00A917D7">
            <w:pPr>
              <w:jc w:val="left"/>
              <w:rPr>
                <w:rFonts w:ascii="Times New Roman" w:eastAsia="Calibri" w:hAnsi="Times New Roman"/>
                <w:sz w:val="20"/>
              </w:rPr>
            </w:pPr>
            <w:r w:rsidRPr="0061782A">
              <w:rPr>
                <w:rFonts w:ascii="Times New Roman" w:eastAsia="Calibri" w:hAnsi="Times New Roman"/>
                <w:sz w:val="20"/>
              </w:rPr>
              <w:t>не нормируется</w:t>
            </w:r>
          </w:p>
        </w:tc>
      </w:tr>
    </w:tbl>
    <w:p w:rsidR="004533E8" w:rsidRPr="0061782A" w:rsidRDefault="00A917D7" w:rsidP="004533E8">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01333E" w:rsidRPr="0061782A" w:rsidRDefault="0001333E" w:rsidP="004533E8">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ПКД предельные (минимальные и (или) максимальные) размеры земельных участков, кроме их площади, не подлежат установлению.</w:t>
      </w:r>
    </w:p>
    <w:p w:rsidR="00AC6327" w:rsidRPr="0061782A" w:rsidRDefault="005021ED" w:rsidP="00AC6327">
      <w:pPr>
        <w:pStyle w:val="af5"/>
        <w:spacing w:before="0"/>
        <w:ind w:firstLine="709"/>
        <w:rPr>
          <w:rFonts w:ascii="Times New Roman" w:hAnsi="Times New Roman" w:cs="Times New Roman"/>
        </w:rPr>
      </w:pPr>
      <w:r w:rsidRPr="0061782A">
        <w:rPr>
          <w:rFonts w:ascii="Times New Roman" w:hAnsi="Times New Roman" w:cs="Times New Roman"/>
        </w:rPr>
        <w:t>4</w:t>
      </w:r>
      <w:r w:rsidR="00AC6327" w:rsidRPr="0061782A">
        <w:rPr>
          <w:rFonts w:ascii="Times New Roman" w:hAnsi="Times New Roman" w:cs="Times New Roman"/>
        </w:rPr>
        <w:t>. Ограничения использования земельных участков и объектов капитального строительства.</w:t>
      </w:r>
    </w:p>
    <w:p w:rsidR="005021ED" w:rsidRPr="0061782A" w:rsidRDefault="005021ED" w:rsidP="00AC6327">
      <w:pPr>
        <w:pStyle w:val="af5"/>
        <w:spacing w:before="0"/>
        <w:ind w:firstLine="709"/>
        <w:rPr>
          <w:rFonts w:ascii="Times New Roman" w:hAnsi="Times New Roman"/>
        </w:rPr>
      </w:pPr>
      <w:r w:rsidRPr="0061782A">
        <w:rPr>
          <w:rFonts w:ascii="Times New Roman" w:hAnsi="Times New Roman" w:cs="Times New Roman"/>
        </w:rPr>
        <w:t>4</w:t>
      </w:r>
      <w:r w:rsidR="00AC6327" w:rsidRPr="0061782A">
        <w:rPr>
          <w:rFonts w:ascii="Times New Roman" w:hAnsi="Times New Roman" w:cs="Times New Roman"/>
        </w:rPr>
        <w:t xml:space="preserve">.1.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r w:rsidRPr="0061782A">
        <w:rPr>
          <w:rFonts w:ascii="Times New Roman" w:hAnsi="Times New Roman"/>
        </w:rPr>
        <w:t xml:space="preserve"> </w:t>
      </w:r>
    </w:p>
    <w:p w:rsidR="00AC6327" w:rsidRPr="0061782A" w:rsidRDefault="005021ED" w:rsidP="00AC6327">
      <w:pPr>
        <w:pStyle w:val="af5"/>
        <w:spacing w:before="0"/>
        <w:ind w:firstLine="709"/>
        <w:rPr>
          <w:rFonts w:ascii="Times New Roman" w:hAnsi="Times New Roman" w:cs="Times New Roman"/>
        </w:rPr>
      </w:pPr>
      <w:r w:rsidRPr="0061782A">
        <w:rPr>
          <w:rFonts w:ascii="Times New Roman" w:hAnsi="Times New Roman"/>
        </w:rPr>
        <w:t>4.2. Если границы санитарно-защитной зоны совпадают с границами земельного участка, то вид использования земельного участка определяется в соответствии с проектом расчета санитарно-защитной зоны.</w:t>
      </w:r>
    </w:p>
    <w:p w:rsidR="00AC6327" w:rsidRPr="0061782A" w:rsidRDefault="005021ED" w:rsidP="00AC6327">
      <w:pPr>
        <w:pStyle w:val="af5"/>
        <w:spacing w:before="0"/>
        <w:ind w:firstLine="709"/>
        <w:rPr>
          <w:rFonts w:ascii="Times New Roman" w:hAnsi="Times New Roman" w:cs="Times New Roman"/>
        </w:rPr>
      </w:pPr>
      <w:r w:rsidRPr="0061782A">
        <w:rPr>
          <w:rFonts w:ascii="Times New Roman" w:hAnsi="Times New Roman" w:cs="Times New Roman"/>
        </w:rPr>
        <w:t>4</w:t>
      </w:r>
      <w:r w:rsidR="00AC6327" w:rsidRPr="0061782A">
        <w:rPr>
          <w:rFonts w:ascii="Times New Roman" w:hAnsi="Times New Roman" w:cs="Times New Roman"/>
        </w:rPr>
        <w:t>.</w:t>
      </w:r>
      <w:r w:rsidRPr="0061782A">
        <w:rPr>
          <w:rFonts w:ascii="Times New Roman" w:hAnsi="Times New Roman" w:cs="Times New Roman"/>
        </w:rPr>
        <w:t>3</w:t>
      </w:r>
      <w:r w:rsidR="00AC6327" w:rsidRPr="0061782A">
        <w:rPr>
          <w:rFonts w:ascii="Times New Roman" w:hAnsi="Times New Roman" w:cs="Times New Roman"/>
        </w:rPr>
        <w:t xml:space="preserve">.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00AC6327" w:rsidRPr="0061782A">
        <w:rPr>
          <w:rFonts w:ascii="Times New Roman" w:hAnsi="Times New Roman" w:cs="Times New Roman"/>
        </w:rPr>
        <w:t>берегоукрепляющих</w:t>
      </w:r>
      <w:proofErr w:type="spellEnd"/>
      <w:r w:rsidR="00AC6327" w:rsidRPr="0061782A">
        <w:rPr>
          <w:rFonts w:ascii="Times New Roman" w:hAnsi="Times New Roman" w:cs="Times New Roman"/>
        </w:rPr>
        <w:t xml:space="preserve"> сооружений.</w:t>
      </w:r>
    </w:p>
    <w:p w:rsidR="003F7A96" w:rsidRPr="0061782A" w:rsidRDefault="003F7A96" w:rsidP="00C46672">
      <w:pPr>
        <w:pStyle w:val="312"/>
        <w:tabs>
          <w:tab w:val="clear" w:pos="0"/>
          <w:tab w:val="clear" w:pos="2340"/>
          <w:tab w:val="num" w:pos="1418"/>
          <w:tab w:val="left" w:pos="2268"/>
        </w:tabs>
        <w:spacing w:before="0" w:after="0"/>
        <w:jc w:val="both"/>
        <w:rPr>
          <w:b w:val="0"/>
          <w:bCs w:val="0"/>
          <w:szCs w:val="24"/>
          <w:lang w:eastAsia="ru-RU"/>
        </w:rPr>
      </w:pPr>
    </w:p>
    <w:p w:rsidR="005320BF" w:rsidRPr="0061782A" w:rsidRDefault="008A6AE3" w:rsidP="00C46672">
      <w:pPr>
        <w:pStyle w:val="312"/>
        <w:tabs>
          <w:tab w:val="clear" w:pos="2340"/>
          <w:tab w:val="left" w:pos="2268"/>
        </w:tabs>
        <w:spacing w:before="0" w:after="0"/>
        <w:jc w:val="both"/>
        <w:rPr>
          <w:b w:val="0"/>
          <w:szCs w:val="24"/>
        </w:rPr>
      </w:pPr>
      <w:r w:rsidRPr="0061782A">
        <w:rPr>
          <w:bCs w:val="0"/>
          <w:szCs w:val="24"/>
          <w:lang w:eastAsia="ru-RU"/>
        </w:rPr>
        <w:t xml:space="preserve">Статья </w:t>
      </w:r>
      <w:r w:rsidR="002008A6" w:rsidRPr="0061782A">
        <w:rPr>
          <w:bCs w:val="0"/>
          <w:szCs w:val="24"/>
          <w:lang w:eastAsia="ru-RU"/>
        </w:rPr>
        <w:t>41</w:t>
      </w:r>
      <w:r w:rsidR="005320BF" w:rsidRPr="0061782A">
        <w:rPr>
          <w:bCs w:val="0"/>
          <w:szCs w:val="24"/>
          <w:lang w:eastAsia="ru-RU"/>
        </w:rPr>
        <w:t>.</w:t>
      </w:r>
      <w:r w:rsidR="005320BF" w:rsidRPr="0061782A">
        <w:rPr>
          <w:rFonts w:eastAsia="Calibri"/>
          <w:szCs w:val="24"/>
        </w:rPr>
        <w:t xml:space="preserve"> </w:t>
      </w:r>
      <w:r w:rsidR="005320BF" w:rsidRPr="0061782A">
        <w:rPr>
          <w:b w:val="0"/>
          <w:szCs w:val="24"/>
        </w:rPr>
        <w:t>Градостроительный регл</w:t>
      </w:r>
      <w:r w:rsidR="00CA367A" w:rsidRPr="0061782A">
        <w:rPr>
          <w:b w:val="0"/>
          <w:szCs w:val="24"/>
        </w:rPr>
        <w:t xml:space="preserve">амент </w:t>
      </w:r>
      <w:r w:rsidR="003F7A96" w:rsidRPr="0061782A">
        <w:rPr>
          <w:b w:val="0"/>
          <w:szCs w:val="24"/>
        </w:rPr>
        <w:t xml:space="preserve">производственно-коммунальной зоны </w:t>
      </w:r>
      <w:r w:rsidR="00017C6C" w:rsidRPr="0061782A">
        <w:rPr>
          <w:b w:val="0"/>
          <w:szCs w:val="24"/>
        </w:rPr>
        <w:t>(КП</w:t>
      </w:r>
      <w:r w:rsidR="005320BF" w:rsidRPr="0061782A">
        <w:rPr>
          <w:b w:val="0"/>
          <w:szCs w:val="24"/>
        </w:rPr>
        <w:t>)</w:t>
      </w:r>
      <w:r w:rsidR="00D40A87" w:rsidRPr="0061782A">
        <w:rPr>
          <w:b w:val="0"/>
          <w:szCs w:val="24"/>
        </w:rPr>
        <w:t>.</w:t>
      </w:r>
    </w:p>
    <w:p w:rsidR="008F727B" w:rsidRPr="0061782A" w:rsidRDefault="008F727B" w:rsidP="00C46672">
      <w:pPr>
        <w:pStyle w:val="af5"/>
        <w:spacing w:before="0"/>
        <w:ind w:firstLine="709"/>
        <w:rPr>
          <w:rFonts w:ascii="Times New Roman" w:hAnsi="Times New Roman" w:cs="Times New Roman"/>
        </w:rPr>
      </w:pPr>
    </w:p>
    <w:p w:rsidR="00393E8C" w:rsidRPr="0061782A" w:rsidRDefault="00393E8C" w:rsidP="00C46672">
      <w:pPr>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w:t>
      </w:r>
      <w:r w:rsidRPr="0061782A">
        <w:rPr>
          <w:rFonts w:ascii="Times New Roman" w:hAnsi="Times New Roman"/>
          <w:sz w:val="24"/>
          <w:szCs w:val="24"/>
        </w:rPr>
        <w:t xml:space="preserve"> обеспечения правовых условий строительства и реконструкции территорий с преимущественным размещением объектов производственно</w:t>
      </w:r>
      <w:r w:rsidR="009F2A7A" w:rsidRPr="0061782A">
        <w:rPr>
          <w:rFonts w:ascii="Times New Roman" w:hAnsi="Times New Roman"/>
          <w:sz w:val="24"/>
          <w:szCs w:val="24"/>
        </w:rPr>
        <w:t xml:space="preserve">го и </w:t>
      </w:r>
      <w:r w:rsidRPr="0061782A">
        <w:rPr>
          <w:rFonts w:ascii="Times New Roman" w:hAnsi="Times New Roman"/>
          <w:sz w:val="24"/>
          <w:szCs w:val="24"/>
        </w:rPr>
        <w:t>коммунального назначения.</w:t>
      </w:r>
    </w:p>
    <w:p w:rsidR="00393E8C" w:rsidRPr="0061782A" w:rsidRDefault="00393E8C"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61782A" w:rsidTr="00EE2010">
        <w:trPr>
          <w:trHeight w:val="510"/>
        </w:trPr>
        <w:tc>
          <w:tcPr>
            <w:tcW w:w="2723" w:type="pct"/>
            <w:tcBorders>
              <w:bottom w:val="single" w:sz="4" w:space="0" w:color="auto"/>
            </w:tcBorders>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tcBorders>
              <w:bottom w:val="single" w:sz="4" w:space="0" w:color="auto"/>
            </w:tcBorders>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hAnsi="Times New Roman"/>
                <w:sz w:val="20"/>
              </w:rPr>
            </w:pPr>
            <w:r w:rsidRPr="0061782A">
              <w:rPr>
                <w:rFonts w:ascii="Times New Roman" w:hAnsi="Times New Roman"/>
                <w:sz w:val="20"/>
              </w:rPr>
              <w:t xml:space="preserve">3.1 Коммунальное обслуживание </w:t>
            </w:r>
          </w:p>
          <w:p w:rsidR="00C86477" w:rsidRPr="0061782A" w:rsidRDefault="00C86477" w:rsidP="00C46672">
            <w:pPr>
              <w:jc w:val="left"/>
              <w:rPr>
                <w:rFonts w:ascii="Times New Roman"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22"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123"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3.9.2 Проведение научных исследований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лаборатории;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936C4"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5936C4" w:rsidRPr="0061782A" w:rsidRDefault="005936C4" w:rsidP="00C813BE">
            <w:pPr>
              <w:jc w:val="left"/>
              <w:rPr>
                <w:rFonts w:ascii="Times New Roman" w:eastAsia="Calibri" w:hAnsi="Times New Roman"/>
                <w:bCs/>
                <w:iCs/>
                <w:sz w:val="20"/>
              </w:rPr>
            </w:pPr>
            <w:proofErr w:type="gramStart"/>
            <w:r w:rsidRPr="0061782A">
              <w:rPr>
                <w:rFonts w:ascii="Times New Roman" w:eastAsia="Calibri" w:hAnsi="Times New Roman"/>
                <w:sz w:val="20"/>
              </w:rPr>
              <w:t xml:space="preserve">4.2 </w:t>
            </w:r>
            <w:r w:rsidRPr="0061782A">
              <w:rPr>
                <w:rFonts w:ascii="Times New Roman" w:eastAsia="Calibri" w:hAnsi="Times New Roman"/>
                <w:bCs/>
                <w:iCs/>
                <w:sz w:val="20"/>
              </w:rPr>
              <w:t xml:space="preserve">Объекты торговли (торговые центры, торгово-развлекательные центры (комплексы) </w:t>
            </w:r>
            <w:proofErr w:type="gramEnd"/>
          </w:p>
          <w:p w:rsidR="005936C4" w:rsidRPr="0061782A" w:rsidRDefault="005936C4" w:rsidP="00C813BE">
            <w:pPr>
              <w:jc w:val="left"/>
              <w:rPr>
                <w:rFonts w:ascii="Times New Roman" w:eastAsia="Calibri" w:hAnsi="Times New Roman"/>
                <w:bCs/>
                <w:iCs/>
                <w:sz w:val="20"/>
              </w:rPr>
            </w:pPr>
            <w:r w:rsidRPr="0061782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24" w:history="1">
              <w:r w:rsidRPr="0061782A">
                <w:rPr>
                  <w:rFonts w:ascii="Times New Roman" w:eastAsia="Calibri" w:hAnsi="Times New Roman"/>
                  <w:bCs/>
                  <w:iCs/>
                  <w:sz w:val="20"/>
                  <w:u w:val="single"/>
                </w:rPr>
                <w:t>кодами 4.5</w:t>
              </w:r>
            </w:hyperlink>
            <w:r w:rsidRPr="0061782A">
              <w:rPr>
                <w:rFonts w:ascii="Times New Roman" w:eastAsia="Calibri" w:hAnsi="Times New Roman"/>
                <w:bCs/>
                <w:iCs/>
                <w:sz w:val="20"/>
              </w:rPr>
              <w:t xml:space="preserve"> - </w:t>
            </w:r>
            <w:hyperlink r:id="rId125" w:history="1">
              <w:r w:rsidRPr="0061782A">
                <w:rPr>
                  <w:rFonts w:ascii="Times New Roman" w:eastAsia="Calibri" w:hAnsi="Times New Roman"/>
                  <w:bCs/>
                  <w:iCs/>
                  <w:sz w:val="20"/>
                  <w:u w:val="single"/>
                </w:rPr>
                <w:t>4.8.2</w:t>
              </w:r>
            </w:hyperlink>
            <w:r w:rsidRPr="0061782A">
              <w:rPr>
                <w:rFonts w:ascii="Times New Roman" w:eastAsia="Calibri" w:hAnsi="Times New Roman"/>
                <w:bCs/>
                <w:iCs/>
                <w:sz w:val="20"/>
              </w:rPr>
              <w:t>;</w:t>
            </w:r>
          </w:p>
          <w:p w:rsidR="005936C4" w:rsidRPr="0061782A" w:rsidRDefault="005936C4" w:rsidP="00C813BE">
            <w:pPr>
              <w:jc w:val="left"/>
              <w:rPr>
                <w:rFonts w:ascii="Times New Roman" w:eastAsia="Calibri" w:hAnsi="Times New Roman"/>
                <w:bCs/>
                <w:iCs/>
                <w:sz w:val="20"/>
              </w:rPr>
            </w:pPr>
            <w:r w:rsidRPr="0061782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7" w:type="pct"/>
            <w:tcBorders>
              <w:top w:val="single" w:sz="4" w:space="0" w:color="auto"/>
              <w:left w:val="single" w:sz="4" w:space="0" w:color="auto"/>
              <w:bottom w:val="single" w:sz="4" w:space="0" w:color="auto"/>
              <w:right w:val="single" w:sz="4" w:space="0" w:color="auto"/>
            </w:tcBorders>
          </w:tcPr>
          <w:p w:rsidR="005936C4" w:rsidRPr="0061782A" w:rsidRDefault="005936C4" w:rsidP="00C813BE">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5936C4" w:rsidRPr="0061782A" w:rsidRDefault="005936C4" w:rsidP="00C813BE">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936C4" w:rsidRPr="0061782A" w:rsidRDefault="005936C4" w:rsidP="00C813BE">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936C4" w:rsidRPr="0061782A" w:rsidRDefault="005936C4" w:rsidP="00C813BE">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936C4" w:rsidRPr="0061782A" w:rsidRDefault="005936C4" w:rsidP="00C813BE">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9F2A7A"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9F2A7A" w:rsidRPr="0061782A" w:rsidRDefault="009F2A7A" w:rsidP="009F2A7A">
            <w:pPr>
              <w:autoSpaceDE w:val="0"/>
              <w:autoSpaceDN w:val="0"/>
              <w:adjustRightInd w:val="0"/>
              <w:jc w:val="left"/>
              <w:rPr>
                <w:rFonts w:ascii="Times New Roman" w:hAnsi="Times New Roman"/>
                <w:sz w:val="20"/>
              </w:rPr>
            </w:pPr>
            <w:r w:rsidRPr="0061782A">
              <w:rPr>
                <w:rFonts w:ascii="Times New Roman" w:hAnsi="Times New Roman"/>
                <w:sz w:val="20"/>
              </w:rPr>
              <w:t xml:space="preserve">4.4 Магазины </w:t>
            </w:r>
          </w:p>
          <w:p w:rsidR="009F2A7A" w:rsidRPr="0061782A" w:rsidRDefault="009F2A7A" w:rsidP="009F2A7A">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Borders>
              <w:top w:val="single" w:sz="4" w:space="0" w:color="auto"/>
              <w:left w:val="single" w:sz="4" w:space="0" w:color="auto"/>
              <w:bottom w:val="single" w:sz="4" w:space="0" w:color="auto"/>
              <w:right w:val="single" w:sz="4" w:space="0" w:color="auto"/>
            </w:tcBorders>
          </w:tcPr>
          <w:p w:rsidR="009F2A7A" w:rsidRPr="0061782A" w:rsidRDefault="009F2A7A" w:rsidP="009F2A7A">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p w:rsidR="009F2A7A" w:rsidRPr="0061782A" w:rsidRDefault="009F2A7A" w:rsidP="009F2A7A">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9F2A7A" w:rsidRPr="0061782A" w:rsidRDefault="009F2A7A" w:rsidP="009F2A7A">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6"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127"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hAnsi="Times New Roman"/>
                <w:sz w:val="20"/>
              </w:rPr>
            </w:pPr>
            <w:r w:rsidRPr="0061782A">
              <w:rPr>
                <w:rFonts w:ascii="Times New Roman" w:hAnsi="Times New Roman"/>
                <w:sz w:val="20"/>
              </w:rPr>
              <w:t xml:space="preserve">4.9.1.1 Заправка транспортных средств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w:t>
            </w:r>
            <w:r w:rsidRPr="0061782A">
              <w:rPr>
                <w:rFonts w:ascii="Times New Roman" w:hAnsi="Times New Roman"/>
                <w:sz w:val="20"/>
              </w:rPr>
              <w:lastRenderedPageBreak/>
              <w:t>дорожного сервиса)</w:t>
            </w:r>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eastAsia="Calibri" w:hAnsi="Times New Roman"/>
                <w:sz w:val="20"/>
              </w:rPr>
            </w:pPr>
            <w:r w:rsidRPr="0061782A">
              <w:rPr>
                <w:rFonts w:ascii="Times New Roman" w:hAnsi="Times New Roman"/>
                <w:sz w:val="20"/>
              </w:rPr>
              <w:lastRenderedPageBreak/>
              <w:t>Не устанавливаются</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4.9.1.3 Автомобильные мойки </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автомобильных моек, а также размещение магазинов сопутствующей торговли)</w:t>
            </w:r>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hAnsi="Times New Roman"/>
                <w:sz w:val="20"/>
              </w:rPr>
            </w:pPr>
            <w:r w:rsidRPr="0061782A">
              <w:rPr>
                <w:rFonts w:ascii="Times New Roman" w:hAnsi="Times New Roman"/>
                <w:sz w:val="20"/>
              </w:rPr>
              <w:t>Не устанавливаются</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36" w:rsidRPr="0061782A" w:rsidRDefault="00C86477" w:rsidP="00C46672">
            <w:pPr>
              <w:jc w:val="left"/>
              <w:rPr>
                <w:rFonts w:ascii="Times New Roman" w:hAnsi="Times New Roman"/>
                <w:sz w:val="20"/>
              </w:rPr>
            </w:pPr>
            <w:r w:rsidRPr="0061782A">
              <w:rPr>
                <w:rFonts w:ascii="Times New Roman" w:hAnsi="Times New Roman"/>
                <w:sz w:val="20"/>
              </w:rPr>
              <w:t xml:space="preserve">4.9.1.4 Ремонт автомобилей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hAnsi="Times New Roman"/>
                <w:sz w:val="20"/>
              </w:rPr>
            </w:pPr>
            <w:r w:rsidRPr="0061782A">
              <w:rPr>
                <w:rFonts w:ascii="Times New Roman" w:hAnsi="Times New Roman"/>
                <w:sz w:val="20"/>
              </w:rPr>
              <w:t>Не устанавливаются</w:t>
            </w:r>
          </w:p>
        </w:tc>
      </w:tr>
      <w:tr w:rsidR="009E0163"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9E0163" w:rsidRPr="0061782A" w:rsidRDefault="009E0163" w:rsidP="00065806">
            <w:pPr>
              <w:autoSpaceDE w:val="0"/>
              <w:autoSpaceDN w:val="0"/>
              <w:adjustRightInd w:val="0"/>
              <w:rPr>
                <w:rFonts w:ascii="Times New Roman" w:eastAsiaTheme="minorHAnsi" w:hAnsi="Times New Roman"/>
                <w:bCs/>
                <w:sz w:val="20"/>
              </w:rPr>
            </w:pPr>
            <w:r w:rsidRPr="0061782A">
              <w:rPr>
                <w:rFonts w:ascii="Times New Roman" w:eastAsiaTheme="minorHAnsi" w:hAnsi="Times New Roman"/>
                <w:sz w:val="20"/>
              </w:rPr>
              <w:t>5.1.2 Обеспечение занятий спортом в помещениях</w:t>
            </w:r>
            <w:r w:rsidRPr="0061782A">
              <w:rPr>
                <w:rFonts w:ascii="Times New Roman" w:eastAsiaTheme="minorHAnsi" w:hAnsi="Times New Roman"/>
                <w:bCs/>
                <w:sz w:val="20"/>
              </w:rPr>
              <w:t xml:space="preserve"> </w:t>
            </w:r>
          </w:p>
          <w:p w:rsidR="009E0163" w:rsidRPr="0061782A" w:rsidRDefault="009E0163" w:rsidP="00065806">
            <w:pPr>
              <w:autoSpaceDE w:val="0"/>
              <w:autoSpaceDN w:val="0"/>
              <w:adjustRightInd w:val="0"/>
              <w:rPr>
                <w:rFonts w:ascii="Times New Roman" w:hAnsi="Times New Roman"/>
                <w:sz w:val="20"/>
              </w:rPr>
            </w:pPr>
            <w:r w:rsidRPr="0061782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9E0163" w:rsidRPr="0061782A" w:rsidRDefault="009E0163" w:rsidP="00065806">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9E0163"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9E0163" w:rsidRPr="0061782A" w:rsidRDefault="009E0163" w:rsidP="00065806">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9E0163" w:rsidRPr="0061782A" w:rsidRDefault="009E0163" w:rsidP="00065806">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9E0163" w:rsidRPr="0061782A" w:rsidRDefault="009E0163" w:rsidP="00065806">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36" w:rsidRPr="0061782A" w:rsidRDefault="00C86477" w:rsidP="00C46672">
            <w:pPr>
              <w:jc w:val="left"/>
              <w:rPr>
                <w:rFonts w:ascii="Times New Roman" w:hAnsi="Times New Roman"/>
                <w:sz w:val="20"/>
              </w:rPr>
            </w:pPr>
            <w:r w:rsidRPr="0061782A">
              <w:rPr>
                <w:rFonts w:ascii="Times New Roman" w:hAnsi="Times New Roman"/>
                <w:sz w:val="20"/>
              </w:rPr>
              <w:t xml:space="preserve">6.0 Производственная деятельность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в целях добычи полезных ископаемых, их переработки, изготовления вещей промышленным способом) *</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Деловое управление;</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проведение научных исследований;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924B9A"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924B9A" w:rsidRPr="0061782A" w:rsidRDefault="00924B9A" w:rsidP="00924B9A">
            <w:pPr>
              <w:rPr>
                <w:rFonts w:ascii="Times New Roman" w:hAnsi="Times New Roman"/>
                <w:sz w:val="20"/>
              </w:rPr>
            </w:pPr>
            <w:r w:rsidRPr="0061782A">
              <w:rPr>
                <w:rFonts w:ascii="Times New Roman" w:hAnsi="Times New Roman"/>
                <w:sz w:val="20"/>
              </w:rPr>
              <w:t xml:space="preserve">6.9 Склады </w:t>
            </w:r>
          </w:p>
          <w:p w:rsidR="00924B9A" w:rsidRPr="0061782A" w:rsidRDefault="00924B9A" w:rsidP="00924B9A">
            <w:pPr>
              <w:rPr>
                <w:rFonts w:ascii="Times New Roman" w:hAnsi="Times New Roman"/>
                <w:sz w:val="20"/>
              </w:rPr>
            </w:pPr>
            <w:proofErr w:type="gramStart"/>
            <w:r w:rsidRPr="0061782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924B9A" w:rsidRPr="0061782A" w:rsidRDefault="00924B9A" w:rsidP="00924B9A">
            <w:pPr>
              <w:autoSpaceDE w:val="0"/>
              <w:autoSpaceDN w:val="0"/>
              <w:adjustRightInd w:val="0"/>
              <w:rPr>
                <w:rFonts w:ascii="Times New Roman" w:eastAsia="Calibri" w:hAnsi="Times New Roman"/>
                <w:sz w:val="20"/>
              </w:rPr>
            </w:pPr>
            <w:r w:rsidRPr="0061782A">
              <w:rPr>
                <w:rFonts w:ascii="Times New Roman" w:eastAsia="Calibri" w:hAnsi="Times New Roman"/>
                <w:sz w:val="20"/>
              </w:rPr>
              <w:t>Деловое управление;</w:t>
            </w:r>
          </w:p>
          <w:p w:rsidR="00924B9A" w:rsidRPr="0061782A" w:rsidRDefault="00924B9A" w:rsidP="00924B9A">
            <w:pPr>
              <w:autoSpaceDE w:val="0"/>
              <w:autoSpaceDN w:val="0"/>
              <w:adjustRightInd w:val="0"/>
              <w:rPr>
                <w:rFonts w:ascii="Times New Roman" w:eastAsia="Calibri" w:hAnsi="Times New Roman"/>
                <w:sz w:val="20"/>
              </w:rPr>
            </w:pPr>
            <w:r w:rsidRPr="0061782A">
              <w:rPr>
                <w:rFonts w:ascii="Times New Roman" w:eastAsia="Calibri" w:hAnsi="Times New Roman"/>
                <w:sz w:val="20"/>
              </w:rPr>
              <w:t>временные автостоянки;</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хозяйственные постройки;</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924B9A" w:rsidRPr="0061782A" w:rsidRDefault="00924B9A" w:rsidP="00924B9A">
            <w:pPr>
              <w:autoSpaceDE w:val="0"/>
              <w:autoSpaceDN w:val="0"/>
              <w:adjustRightInd w:val="0"/>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924B9A"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924B9A" w:rsidRPr="0061782A" w:rsidRDefault="00924B9A" w:rsidP="00924B9A">
            <w:pPr>
              <w:autoSpaceDE w:val="0"/>
              <w:autoSpaceDN w:val="0"/>
              <w:adjustRightInd w:val="0"/>
              <w:rPr>
                <w:rFonts w:ascii="Times New Roman" w:eastAsiaTheme="minorHAnsi" w:hAnsi="Times New Roman"/>
                <w:sz w:val="20"/>
              </w:rPr>
            </w:pPr>
            <w:r w:rsidRPr="0061782A">
              <w:rPr>
                <w:rFonts w:ascii="Times New Roman" w:hAnsi="Times New Roman"/>
                <w:sz w:val="20"/>
              </w:rPr>
              <w:t>6.9.1 Складские площадки (</w:t>
            </w:r>
            <w:r w:rsidRPr="0061782A">
              <w:rPr>
                <w:rFonts w:ascii="Times New Roman" w:eastAsiaTheme="minorHAnsi" w:hAnsi="Times New Roman"/>
                <w:sz w:val="20"/>
              </w:rPr>
              <w:t>Временное хранение, распределение и перевалка грузов (за исключением хранения стратегических запасов) на открытом воздухе</w:t>
            </w:r>
            <w:r w:rsidRPr="0061782A">
              <w:rPr>
                <w:rFonts w:ascii="Times New Roman" w:hAnsi="Times New Roman"/>
                <w:sz w:val="20"/>
              </w:rPr>
              <w:t>)</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924B9A" w:rsidRPr="0061782A" w:rsidRDefault="00924B9A" w:rsidP="00924B9A">
            <w:pPr>
              <w:autoSpaceDE w:val="0"/>
              <w:autoSpaceDN w:val="0"/>
              <w:adjustRightInd w:val="0"/>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top w:val="single" w:sz="4" w:space="0" w:color="auto"/>
              <w:left w:val="single" w:sz="4" w:space="0" w:color="auto"/>
              <w:bottom w:val="single" w:sz="4" w:space="0" w:color="auto"/>
              <w:right w:val="single" w:sz="4" w:space="0" w:color="auto"/>
            </w:tcBorders>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rPr>
                <w:rFonts w:ascii="Times New Roman" w:hAnsi="Times New Roman"/>
                <w:sz w:val="20"/>
              </w:rPr>
            </w:pPr>
            <w:r w:rsidRPr="0061782A">
              <w:rPr>
                <w:rFonts w:ascii="Times New Roman" w:eastAsia="Calibri" w:hAnsi="Times New Roman"/>
                <w:sz w:val="20"/>
              </w:rPr>
              <w:t xml:space="preserve">склады инвентаря, площадки для сбора мусора </w:t>
            </w:r>
          </w:p>
          <w:p w:rsidR="00C86477" w:rsidRPr="0061782A" w:rsidRDefault="00C86477" w:rsidP="00C46672">
            <w:pPr>
              <w:rPr>
                <w:rFonts w:ascii="Times New Roman" w:hAnsi="Times New Roman"/>
                <w:sz w:val="20"/>
              </w:rPr>
            </w:pPr>
          </w:p>
        </w:tc>
      </w:tr>
      <w:tr w:rsidR="00A57C1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28"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29"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30"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lastRenderedPageBreak/>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single" w:sz="4" w:space="0" w:color="auto"/>
              <w:bottom w:val="single" w:sz="4" w:space="0" w:color="auto"/>
              <w:right w:val="single" w:sz="4" w:space="0" w:color="auto"/>
            </w:tcBorders>
          </w:tcPr>
          <w:p w:rsidR="00A57C12" w:rsidRPr="0061782A" w:rsidRDefault="00A57C12" w:rsidP="005014FD">
            <w:pPr>
              <w:jc w:val="left"/>
              <w:rPr>
                <w:rFonts w:ascii="Times New Roman" w:hAnsi="Times New Roman"/>
                <w:sz w:val="20"/>
              </w:rPr>
            </w:pPr>
            <w:r w:rsidRPr="0061782A">
              <w:rPr>
                <w:rFonts w:ascii="Times New Roman" w:hAnsi="Times New Roman"/>
                <w:sz w:val="20"/>
              </w:rPr>
              <w:lastRenderedPageBreak/>
              <w:t>Не устанавливаются</w:t>
            </w:r>
          </w:p>
        </w:tc>
      </w:tr>
    </w:tbl>
    <w:p w:rsidR="005320BF"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lastRenderedPageBreak/>
        <w:t xml:space="preserve">Условно разрешенные виды использования земельных участков и объектов капитального строительства </w:t>
      </w:r>
      <w:r w:rsidR="005320BF" w:rsidRPr="0061782A">
        <w:rPr>
          <w:rFonts w:ascii="Times New Roman" w:hAnsi="Times New Roman" w:cs="Times New Roman"/>
        </w:rPr>
        <w:t>для зоны КП</w:t>
      </w:r>
      <w:r w:rsidR="009F2A7A" w:rsidRPr="0061782A">
        <w:rPr>
          <w:rFonts w:ascii="Times New Roman" w:hAnsi="Times New Roman" w:cs="Times New Roman"/>
        </w:rPr>
        <w:t xml:space="preserve"> </w:t>
      </w:r>
      <w:r w:rsidR="005320BF" w:rsidRPr="0061782A">
        <w:rPr>
          <w:rFonts w:ascii="Times New Roman" w:hAnsi="Times New Roman" w:cs="Times New Roman"/>
        </w:rPr>
        <w:t>не устанавливаются.</w:t>
      </w:r>
    </w:p>
    <w:p w:rsidR="005320BF" w:rsidRPr="0061782A" w:rsidRDefault="004D3836" w:rsidP="00C46672">
      <w:pPr>
        <w:pStyle w:val="af5"/>
        <w:spacing w:before="0"/>
        <w:ind w:firstLine="709"/>
        <w:rPr>
          <w:rFonts w:ascii="Times New Roman" w:hAnsi="Times New Roman" w:cs="Times New Roman"/>
        </w:rPr>
      </w:pPr>
      <w:r w:rsidRPr="0061782A">
        <w:rPr>
          <w:rFonts w:ascii="Times New Roman" w:hAnsi="Times New Roman" w:cs="Times New Roman"/>
        </w:rPr>
        <w:t>3. </w:t>
      </w:r>
      <w:r w:rsidR="005320BF" w:rsidRPr="0061782A">
        <w:rPr>
          <w:rFonts w:ascii="Times New Roman" w:hAnsi="Times New Roman" w:cs="Times New Roman"/>
        </w:rPr>
        <w:t>Предельные размеры и предельные параметры для зоны КП не устанавливаются.</w:t>
      </w:r>
    </w:p>
    <w:p w:rsidR="000362C8" w:rsidRPr="0061782A" w:rsidRDefault="000362C8" w:rsidP="000362C8">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0362C8" w:rsidRPr="0061782A" w:rsidRDefault="000362C8" w:rsidP="000362C8">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0362C8" w:rsidRPr="0061782A" w:rsidRDefault="000362C8" w:rsidP="000362C8">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ind w:firstLine="709"/>
        <w:jc w:val="both"/>
        <w:rPr>
          <w:rFonts w:ascii="Times New Roman" w:eastAsia="Calibri" w:hAnsi="Times New Roman"/>
          <w:sz w:val="24"/>
          <w:szCs w:val="24"/>
        </w:rPr>
      </w:pPr>
    </w:p>
    <w:p w:rsidR="005320BF" w:rsidRPr="0061782A" w:rsidRDefault="008F727B" w:rsidP="00C46672">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2008A6" w:rsidRPr="0061782A">
        <w:rPr>
          <w:rFonts w:ascii="Times New Roman" w:hAnsi="Times New Roman"/>
          <w:b/>
          <w:sz w:val="24"/>
          <w:szCs w:val="24"/>
          <w:lang w:eastAsia="ru-RU"/>
        </w:rPr>
        <w:t>42</w:t>
      </w:r>
      <w:r w:rsidR="005320BF" w:rsidRPr="0061782A">
        <w:rPr>
          <w:rFonts w:ascii="Times New Roman" w:hAnsi="Times New Roman"/>
          <w:b/>
          <w:sz w:val="24"/>
          <w:szCs w:val="24"/>
          <w:lang w:eastAsia="ru-RU"/>
        </w:rPr>
        <w:t>.</w:t>
      </w:r>
      <w:r w:rsidR="0007785F" w:rsidRPr="0061782A">
        <w:rPr>
          <w:rFonts w:ascii="Times New Roman" w:hAnsi="Times New Roman"/>
          <w:sz w:val="24"/>
          <w:szCs w:val="24"/>
          <w:lang w:eastAsia="ru-RU"/>
        </w:rPr>
        <w:t xml:space="preserve"> </w:t>
      </w:r>
      <w:r w:rsidR="005320BF" w:rsidRPr="0061782A">
        <w:rPr>
          <w:rFonts w:ascii="Times New Roman" w:hAnsi="Times New Roman"/>
          <w:sz w:val="24"/>
          <w:szCs w:val="24"/>
          <w:lang w:eastAsia="ru-RU"/>
        </w:rPr>
        <w:t>Градостроительный регламент зоны внешнего железнодорожного транспорта (Т-1).</w:t>
      </w:r>
    </w:p>
    <w:p w:rsidR="00AA782B" w:rsidRPr="0061782A" w:rsidRDefault="00AA782B" w:rsidP="00C46672">
      <w:pPr>
        <w:ind w:firstLine="709"/>
        <w:jc w:val="both"/>
        <w:rPr>
          <w:rFonts w:ascii="Times New Roman" w:hAnsi="Times New Roman"/>
          <w:sz w:val="24"/>
          <w:szCs w:val="24"/>
          <w:lang w:eastAsia="ru-RU"/>
        </w:rPr>
      </w:pPr>
    </w:p>
    <w:p w:rsidR="004D7141" w:rsidRPr="0061782A" w:rsidRDefault="004D7141" w:rsidP="00C46672">
      <w:pPr>
        <w:ind w:firstLine="709"/>
        <w:jc w:val="both"/>
        <w:rPr>
          <w:rFonts w:ascii="Times New Roman" w:eastAsiaTheme="minorHAnsi" w:hAnsi="Times New Roman"/>
          <w:sz w:val="24"/>
          <w:szCs w:val="24"/>
        </w:rPr>
      </w:pPr>
      <w:r w:rsidRPr="0061782A">
        <w:rPr>
          <w:rFonts w:ascii="Times New Roman" w:hAnsi="Times New Roman"/>
          <w:sz w:val="24"/>
          <w:szCs w:val="24"/>
          <w:lang w:eastAsia="ru-RU"/>
        </w:rPr>
        <w:t>1. </w:t>
      </w:r>
      <w:r w:rsidRPr="0061782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развития и обслуживания железнодорожного транспорта.</w:t>
      </w:r>
    </w:p>
    <w:p w:rsidR="002C12A1" w:rsidRPr="0061782A" w:rsidRDefault="004D7141" w:rsidP="00C46672">
      <w:pPr>
        <w:pStyle w:val="af5"/>
        <w:spacing w:before="0"/>
        <w:ind w:firstLine="709"/>
        <w:rPr>
          <w:rFonts w:ascii="Times New Roman" w:hAnsi="Times New Roman" w:cs="Times New Roman"/>
        </w:rPr>
      </w:pPr>
      <w:r w:rsidRPr="0061782A">
        <w:rPr>
          <w:rFonts w:ascii="Times New Roman" w:hAnsi="Times New Roman" w:cs="Times New Roman"/>
        </w:rPr>
        <w:t>2. </w:t>
      </w:r>
      <w:r w:rsidR="005320BF" w:rsidRPr="0061782A">
        <w:rPr>
          <w:rFonts w:ascii="Times New Roman" w:hAnsi="Times New Roman" w:cs="Times New Roman"/>
        </w:rPr>
        <w:t>Перечень видов разреш</w:t>
      </w:r>
      <w:r w:rsidR="0047384A" w:rsidRPr="0061782A">
        <w:rPr>
          <w:rFonts w:ascii="Times New Roman" w:hAnsi="Times New Roman" w:cs="Times New Roman"/>
        </w:rPr>
        <w:t>е</w:t>
      </w:r>
      <w:r w:rsidR="005320BF" w:rsidRPr="0061782A">
        <w:rPr>
          <w:rFonts w:ascii="Times New Roman" w:hAnsi="Times New Roman" w:cs="Times New Roman"/>
        </w:rPr>
        <w:t xml:space="preserve">нного использования </w:t>
      </w:r>
      <w:r w:rsidR="00E2615E" w:rsidRPr="0061782A">
        <w:rPr>
          <w:rFonts w:ascii="Times New Roman" w:hAnsi="Times New Roman" w:cs="Times New Roman"/>
        </w:rPr>
        <w:t xml:space="preserve">земельных участков и </w:t>
      </w:r>
      <w:r w:rsidR="00F40D88" w:rsidRPr="0061782A">
        <w:rPr>
          <w:rFonts w:ascii="Times New Roman" w:hAnsi="Times New Roman" w:cs="Times New Roman"/>
        </w:rPr>
        <w:t xml:space="preserve">объектов </w:t>
      </w:r>
      <w:r w:rsidR="00E2615E" w:rsidRPr="0061782A">
        <w:rPr>
          <w:rFonts w:ascii="Times New Roman" w:hAnsi="Times New Roman" w:cs="Times New Roman"/>
        </w:rPr>
        <w:t>капитального строительства:</w:t>
      </w:r>
    </w:p>
    <w:tbl>
      <w:tblPr>
        <w:tblStyle w:val="a8"/>
        <w:tblW w:w="5000" w:type="pct"/>
        <w:tblLook w:val="0000"/>
      </w:tblPr>
      <w:tblGrid>
        <w:gridCol w:w="5212"/>
        <w:gridCol w:w="4358"/>
      </w:tblGrid>
      <w:tr w:rsidR="00C86477" w:rsidRPr="0061782A" w:rsidTr="004D7141">
        <w:trPr>
          <w:trHeight w:val="51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4D7141">
        <w:trPr>
          <w:trHeight w:val="20"/>
        </w:trPr>
        <w:tc>
          <w:tcPr>
            <w:tcW w:w="2723" w:type="pct"/>
          </w:tcPr>
          <w:p w:rsidR="00A935B3"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jc w:val="left"/>
              <w:rPr>
                <w:rFonts w:ascii="Times New Roman" w:eastAsia="Calibri"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4D7141">
        <w:trPr>
          <w:trHeight w:val="20"/>
        </w:trPr>
        <w:tc>
          <w:tcPr>
            <w:tcW w:w="2723" w:type="pct"/>
          </w:tcPr>
          <w:p w:rsidR="00A935B3" w:rsidRPr="0061782A" w:rsidRDefault="00C86477" w:rsidP="00C46672">
            <w:pPr>
              <w:widowControl w:val="0"/>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widowControl w:val="0"/>
              <w:autoSpaceDE w:val="0"/>
              <w:autoSpaceDN w:val="0"/>
              <w:adjustRightInd w:val="0"/>
              <w:jc w:val="left"/>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1"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132"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autoSpaceDE w:val="0"/>
              <w:autoSpaceDN w:val="0"/>
              <w:adjustRightInd w:val="0"/>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4D7141" w:rsidRPr="0061782A" w:rsidTr="004D7141">
        <w:trPr>
          <w:trHeight w:val="20"/>
        </w:trPr>
        <w:tc>
          <w:tcPr>
            <w:tcW w:w="2723" w:type="pct"/>
          </w:tcPr>
          <w:p w:rsidR="00A935B3" w:rsidRPr="0061782A" w:rsidRDefault="004D7141" w:rsidP="00C46672">
            <w:pPr>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 xml:space="preserve">7.1.1 Железнодорожные пути </w:t>
            </w:r>
          </w:p>
          <w:p w:rsidR="004D7141" w:rsidRPr="0061782A" w:rsidRDefault="004D7141" w:rsidP="00C46672">
            <w:pPr>
              <w:autoSpaceDE w:val="0"/>
              <w:autoSpaceDN w:val="0"/>
              <w:adjustRightInd w:val="0"/>
              <w:jc w:val="left"/>
              <w:rPr>
                <w:rFonts w:ascii="Times New Roman" w:eastAsiaTheme="minorHAnsi" w:hAnsi="Times New Roman"/>
                <w:bCs/>
                <w:sz w:val="20"/>
              </w:rPr>
            </w:pPr>
            <w:r w:rsidRPr="0061782A">
              <w:rPr>
                <w:rFonts w:ascii="Times New Roman" w:eastAsia="Calibri" w:hAnsi="Times New Roman"/>
                <w:sz w:val="20"/>
              </w:rPr>
              <w:t>(</w:t>
            </w:r>
            <w:r w:rsidRPr="0061782A">
              <w:rPr>
                <w:rFonts w:ascii="Times New Roman" w:eastAsiaTheme="minorHAnsi" w:hAnsi="Times New Roman"/>
                <w:bCs/>
                <w:sz w:val="20"/>
              </w:rPr>
              <w:t>Размещение железнодорожных путей</w:t>
            </w:r>
            <w:r w:rsidRPr="0061782A">
              <w:rPr>
                <w:rFonts w:ascii="Times New Roman" w:eastAsia="Calibri" w:hAnsi="Times New Roman"/>
                <w:sz w:val="20"/>
              </w:rPr>
              <w:t>)</w:t>
            </w:r>
          </w:p>
        </w:tc>
        <w:tc>
          <w:tcPr>
            <w:tcW w:w="2277" w:type="pct"/>
          </w:tcPr>
          <w:p w:rsidR="004D7141" w:rsidRPr="0061782A" w:rsidRDefault="004D7141" w:rsidP="00C46672">
            <w:pPr>
              <w:jc w:val="left"/>
              <w:rPr>
                <w:rFonts w:ascii="Times New Roman" w:eastAsia="Calibri" w:hAnsi="Times New Roman"/>
                <w:sz w:val="20"/>
              </w:rPr>
            </w:pPr>
            <w:r w:rsidRPr="0061782A">
              <w:rPr>
                <w:rFonts w:ascii="Times New Roman" w:eastAsia="Calibri" w:hAnsi="Times New Roman"/>
                <w:sz w:val="20"/>
              </w:rPr>
              <w:t>Не устанавливается</w:t>
            </w:r>
          </w:p>
        </w:tc>
      </w:tr>
      <w:tr w:rsidR="00C86477" w:rsidRPr="0061782A" w:rsidTr="004D7141">
        <w:trPr>
          <w:trHeight w:val="20"/>
        </w:trPr>
        <w:tc>
          <w:tcPr>
            <w:tcW w:w="2723" w:type="pct"/>
          </w:tcPr>
          <w:p w:rsidR="00A935B3" w:rsidRPr="0061782A" w:rsidRDefault="00C86477"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7.1.2 Обслуживание железнодорожных перевозок </w:t>
            </w:r>
          </w:p>
          <w:p w:rsidR="00C86477" w:rsidRPr="0061782A" w:rsidRDefault="00C86477" w:rsidP="00C46672">
            <w:pPr>
              <w:autoSpaceDE w:val="0"/>
              <w:autoSpaceDN w:val="0"/>
              <w:adjustRightInd w:val="0"/>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86477" w:rsidRPr="0061782A" w:rsidRDefault="00C86477" w:rsidP="00C46672">
            <w:pPr>
              <w:autoSpaceDE w:val="0"/>
              <w:autoSpaceDN w:val="0"/>
              <w:adjustRightInd w:val="0"/>
              <w:jc w:val="left"/>
              <w:rPr>
                <w:rFonts w:ascii="Times New Roman" w:hAnsi="Times New Roman"/>
                <w:sz w:val="20"/>
              </w:rPr>
            </w:pPr>
            <w:r w:rsidRPr="0061782A">
              <w:rPr>
                <w:rFonts w:ascii="Times New Roman" w:hAnsi="Times New Roman"/>
                <w:bCs/>
                <w:sz w:val="20"/>
              </w:rPr>
              <w:t xml:space="preserve">размещение погрузочно-разгрузочных площадок, </w:t>
            </w:r>
            <w:r w:rsidRPr="0061782A">
              <w:rPr>
                <w:rFonts w:ascii="Times New Roman" w:hAnsi="Times New Roman"/>
                <w:bCs/>
                <w:sz w:val="20"/>
              </w:rPr>
              <w:lastRenderedPageBreak/>
              <w:t>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Амбулаторно-поликлиническое обслуживание;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лаборатории;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привокзальные гостиницы;</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общественное питание;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4D7141">
        <w:trPr>
          <w:trHeight w:val="20"/>
        </w:trPr>
        <w:tc>
          <w:tcPr>
            <w:tcW w:w="2723" w:type="pct"/>
          </w:tcPr>
          <w:p w:rsidR="00A935B3" w:rsidRPr="0061782A" w:rsidRDefault="00C86477" w:rsidP="00C46672">
            <w:pPr>
              <w:autoSpaceDE w:val="0"/>
              <w:autoSpaceDN w:val="0"/>
              <w:adjustRightInd w:val="0"/>
              <w:jc w:val="left"/>
              <w:rPr>
                <w:rFonts w:ascii="Times New Roman" w:hAnsi="Times New Roman"/>
                <w:sz w:val="20"/>
              </w:rPr>
            </w:pPr>
            <w:r w:rsidRPr="0061782A">
              <w:rPr>
                <w:rFonts w:ascii="Times New Roman" w:hAnsi="Times New Roman"/>
                <w:sz w:val="20"/>
              </w:rPr>
              <w:lastRenderedPageBreak/>
              <w:t xml:space="preserve">7.2.2 Обслуживание перевозок пассажиров </w:t>
            </w:r>
          </w:p>
          <w:p w:rsidR="00C86477" w:rsidRPr="0061782A" w:rsidRDefault="00C86477"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33" w:history="1">
              <w:r w:rsidRPr="0061782A">
                <w:rPr>
                  <w:rFonts w:ascii="Times New Roman" w:hAnsi="Times New Roman"/>
                  <w:sz w:val="20"/>
                  <w:u w:val="single"/>
                </w:rPr>
                <w:t>кодом 7.6</w:t>
              </w:r>
            </w:hyperlink>
            <w:r w:rsidRPr="0061782A">
              <w:rPr>
                <w:rFonts w:ascii="Times New Roman" w:hAnsi="Times New Roman"/>
                <w:sz w:val="20"/>
              </w:rPr>
              <w:t>)</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4D7141">
        <w:trPr>
          <w:trHeight w:val="20"/>
        </w:trPr>
        <w:tc>
          <w:tcPr>
            <w:tcW w:w="2723" w:type="pct"/>
          </w:tcPr>
          <w:p w:rsidR="00A935B3"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A57C12" w:rsidRPr="0061782A" w:rsidTr="004D7141">
        <w:trPr>
          <w:trHeight w:val="20"/>
        </w:trPr>
        <w:tc>
          <w:tcPr>
            <w:tcW w:w="2723" w:type="pct"/>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34"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35"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36"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4D7141">
        <w:trPr>
          <w:trHeight w:val="20"/>
        </w:trPr>
        <w:tc>
          <w:tcPr>
            <w:tcW w:w="2723"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A57C12" w:rsidRPr="0061782A" w:rsidRDefault="00A57C12" w:rsidP="005014FD">
            <w:pPr>
              <w:jc w:val="left"/>
              <w:rPr>
                <w:rFonts w:ascii="Times New Roman" w:hAnsi="Times New Roman"/>
                <w:sz w:val="20"/>
              </w:rPr>
            </w:pPr>
            <w:r w:rsidRPr="0061782A">
              <w:rPr>
                <w:rFonts w:ascii="Times New Roman" w:hAnsi="Times New Roman"/>
                <w:sz w:val="20"/>
              </w:rPr>
              <w:t>Не устанавливаются</w:t>
            </w:r>
          </w:p>
        </w:tc>
      </w:tr>
    </w:tbl>
    <w:p w:rsidR="00961282" w:rsidRPr="0061782A" w:rsidRDefault="00961282"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зоны Т-1 не устанавливаются.</w:t>
      </w:r>
    </w:p>
    <w:p w:rsidR="00961282" w:rsidRPr="0061782A" w:rsidRDefault="00961282"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Т-1 не устанавливаются.</w:t>
      </w:r>
    </w:p>
    <w:p w:rsidR="00961282" w:rsidRPr="0061782A" w:rsidRDefault="00961282"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8A6AE3" w:rsidRPr="0061782A" w:rsidRDefault="008A6AE3" w:rsidP="00C46672">
      <w:pPr>
        <w:ind w:firstLine="709"/>
        <w:jc w:val="both"/>
        <w:rPr>
          <w:rFonts w:ascii="Times New Roman" w:hAnsi="Times New Roman"/>
          <w:b/>
          <w:sz w:val="24"/>
          <w:szCs w:val="24"/>
          <w:lang w:eastAsia="ru-RU"/>
        </w:rPr>
      </w:pPr>
    </w:p>
    <w:p w:rsidR="001070FE" w:rsidRPr="0061782A" w:rsidRDefault="008F727B" w:rsidP="00C46672">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017C6C" w:rsidRPr="0061782A">
        <w:rPr>
          <w:rFonts w:ascii="Times New Roman" w:hAnsi="Times New Roman"/>
          <w:b/>
          <w:sz w:val="24"/>
          <w:szCs w:val="24"/>
          <w:lang w:eastAsia="ru-RU"/>
        </w:rPr>
        <w:t>4</w:t>
      </w:r>
      <w:r w:rsidR="002008A6" w:rsidRPr="0061782A">
        <w:rPr>
          <w:rFonts w:ascii="Times New Roman" w:hAnsi="Times New Roman"/>
          <w:b/>
          <w:sz w:val="24"/>
          <w:szCs w:val="24"/>
          <w:lang w:eastAsia="ru-RU"/>
        </w:rPr>
        <w:t>3</w:t>
      </w:r>
      <w:r w:rsidR="005320BF" w:rsidRPr="0061782A">
        <w:rPr>
          <w:rFonts w:ascii="Times New Roman" w:hAnsi="Times New Roman"/>
          <w:b/>
          <w:sz w:val="24"/>
          <w:szCs w:val="24"/>
          <w:lang w:eastAsia="ru-RU"/>
        </w:rPr>
        <w:t>.</w:t>
      </w:r>
      <w:r w:rsidR="0007785F" w:rsidRPr="0061782A">
        <w:rPr>
          <w:rFonts w:ascii="Times New Roman" w:hAnsi="Times New Roman"/>
          <w:sz w:val="24"/>
          <w:szCs w:val="24"/>
          <w:lang w:eastAsia="ru-RU"/>
        </w:rPr>
        <w:t xml:space="preserve"> </w:t>
      </w:r>
      <w:r w:rsidR="005320BF" w:rsidRPr="0061782A">
        <w:rPr>
          <w:rFonts w:ascii="Times New Roman" w:hAnsi="Times New Roman"/>
          <w:sz w:val="24"/>
          <w:szCs w:val="24"/>
          <w:lang w:eastAsia="ru-RU"/>
        </w:rPr>
        <w:t xml:space="preserve">Градостроительный регламент зоны </w:t>
      </w:r>
      <w:r w:rsidR="003F7A96" w:rsidRPr="0061782A">
        <w:rPr>
          <w:rFonts w:ascii="Times New Roman" w:hAnsi="Times New Roman"/>
          <w:sz w:val="24"/>
          <w:szCs w:val="24"/>
          <w:lang w:eastAsia="ru-RU"/>
        </w:rPr>
        <w:t>транспортной инфраструктуры</w:t>
      </w:r>
      <w:r w:rsidR="005320BF" w:rsidRPr="0061782A">
        <w:rPr>
          <w:rFonts w:ascii="Times New Roman" w:hAnsi="Times New Roman"/>
          <w:sz w:val="24"/>
          <w:szCs w:val="24"/>
          <w:lang w:eastAsia="ru-RU"/>
        </w:rPr>
        <w:t xml:space="preserve"> (Т-2).</w:t>
      </w:r>
    </w:p>
    <w:p w:rsidR="001070FE" w:rsidRPr="0061782A" w:rsidRDefault="001070FE" w:rsidP="00C46672">
      <w:pPr>
        <w:ind w:firstLine="709"/>
        <w:jc w:val="both"/>
        <w:rPr>
          <w:rFonts w:ascii="Times New Roman" w:hAnsi="Times New Roman"/>
          <w:sz w:val="24"/>
          <w:szCs w:val="24"/>
          <w:lang w:eastAsia="ru-RU"/>
        </w:rPr>
      </w:pPr>
      <w:r w:rsidRPr="0061782A">
        <w:rPr>
          <w:rFonts w:ascii="Times New Roman" w:hAnsi="Times New Roman"/>
          <w:sz w:val="24"/>
          <w:szCs w:val="24"/>
          <w:lang w:eastAsia="ru-RU"/>
        </w:rPr>
        <w:lastRenderedPageBreak/>
        <w:t>1. </w:t>
      </w:r>
      <w:r w:rsidRPr="0061782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транспортной инфраструктуры.</w:t>
      </w:r>
    </w:p>
    <w:p w:rsidR="005320BF" w:rsidRPr="0061782A" w:rsidRDefault="001070FE" w:rsidP="00C46672">
      <w:pPr>
        <w:ind w:firstLine="709"/>
        <w:jc w:val="both"/>
        <w:rPr>
          <w:rFonts w:ascii="Times New Roman" w:hAnsi="Times New Roman"/>
          <w:sz w:val="24"/>
          <w:szCs w:val="24"/>
        </w:rPr>
      </w:pPr>
      <w:r w:rsidRPr="0061782A">
        <w:rPr>
          <w:rFonts w:ascii="Times New Roman" w:hAnsi="Times New Roman"/>
          <w:sz w:val="24"/>
          <w:szCs w:val="24"/>
        </w:rPr>
        <w:t>2. </w:t>
      </w:r>
      <w:r w:rsidR="005320BF" w:rsidRPr="0061782A">
        <w:rPr>
          <w:rFonts w:ascii="Times New Roman" w:hAnsi="Times New Roman"/>
          <w:sz w:val="24"/>
          <w:szCs w:val="24"/>
        </w:rPr>
        <w:t>Перечень видов разреш</w:t>
      </w:r>
      <w:r w:rsidR="0047384A" w:rsidRPr="0061782A">
        <w:rPr>
          <w:rFonts w:ascii="Times New Roman" w:hAnsi="Times New Roman"/>
          <w:sz w:val="24"/>
          <w:szCs w:val="24"/>
        </w:rPr>
        <w:t>е</w:t>
      </w:r>
      <w:r w:rsidR="005320BF" w:rsidRPr="0061782A">
        <w:rPr>
          <w:rFonts w:ascii="Times New Roman" w:hAnsi="Times New Roman"/>
          <w:sz w:val="24"/>
          <w:szCs w:val="24"/>
        </w:rPr>
        <w:t xml:space="preserve">нного использования </w:t>
      </w:r>
      <w:r w:rsidR="00E2615E" w:rsidRPr="0061782A">
        <w:rPr>
          <w:rFonts w:ascii="Times New Roman" w:hAnsi="Times New Roman"/>
          <w:sz w:val="24"/>
          <w:szCs w:val="24"/>
        </w:rPr>
        <w:t xml:space="preserve">земельных участков и </w:t>
      </w:r>
      <w:r w:rsidR="00F40D88" w:rsidRPr="0061782A">
        <w:rPr>
          <w:rFonts w:ascii="Times New Roman" w:hAnsi="Times New Roman"/>
          <w:sz w:val="24"/>
          <w:szCs w:val="24"/>
        </w:rPr>
        <w:t>объектов капитального строительства:</w:t>
      </w:r>
    </w:p>
    <w:tbl>
      <w:tblPr>
        <w:tblStyle w:val="a8"/>
        <w:tblW w:w="5000" w:type="pct"/>
        <w:tblLook w:val="0000"/>
      </w:tblPr>
      <w:tblGrid>
        <w:gridCol w:w="5212"/>
        <w:gridCol w:w="4358"/>
      </w:tblGrid>
      <w:tr w:rsidR="00C86477" w:rsidRPr="0061782A" w:rsidTr="004D7141">
        <w:trPr>
          <w:trHeight w:val="51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72174C">
        <w:trPr>
          <w:trHeight w:val="20"/>
        </w:trPr>
        <w:tc>
          <w:tcPr>
            <w:tcW w:w="2723" w:type="pct"/>
            <w:tcBorders>
              <w:bottom w:val="single" w:sz="4" w:space="0" w:color="auto"/>
            </w:tcBorders>
          </w:tcPr>
          <w:p w:rsidR="00A935B3"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jc w:val="left"/>
              <w:rPr>
                <w:rFonts w:ascii="Times New Roman" w:eastAsia="Calibri"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 Благоустройство территории</w:t>
            </w:r>
          </w:p>
          <w:p w:rsidR="00C86477" w:rsidRPr="0061782A" w:rsidRDefault="00C86477" w:rsidP="00C46672">
            <w:pPr>
              <w:jc w:val="left"/>
              <w:rPr>
                <w:rFonts w:ascii="Times New Roman" w:eastAsia="Calibri" w:hAnsi="Times New Roman"/>
                <w:sz w:val="20"/>
              </w:rPr>
            </w:pPr>
          </w:p>
          <w:p w:rsidR="00C86477" w:rsidRPr="0061782A" w:rsidRDefault="00C86477" w:rsidP="00C46672">
            <w:pPr>
              <w:jc w:val="left"/>
              <w:rPr>
                <w:rFonts w:ascii="Times New Roman" w:eastAsia="Calibri" w:hAnsi="Times New Roman"/>
                <w:sz w:val="20"/>
              </w:rPr>
            </w:pPr>
          </w:p>
          <w:p w:rsidR="00C86477" w:rsidRPr="0061782A" w:rsidRDefault="00C86477" w:rsidP="00C46672">
            <w:pPr>
              <w:tabs>
                <w:tab w:val="left" w:pos="1189"/>
              </w:tabs>
              <w:jc w:val="left"/>
              <w:rPr>
                <w:rFonts w:ascii="Times New Roman" w:eastAsia="Calibri" w:hAnsi="Times New Roman"/>
                <w:sz w:val="20"/>
              </w:rPr>
            </w:pPr>
            <w:r w:rsidRPr="0061782A">
              <w:rPr>
                <w:rFonts w:ascii="Times New Roman" w:eastAsia="Calibri" w:hAnsi="Times New Roman"/>
                <w:sz w:val="20"/>
              </w:rPr>
              <w:tab/>
            </w:r>
          </w:p>
        </w:tc>
      </w:tr>
      <w:tr w:rsidR="00C86477" w:rsidRPr="0061782A" w:rsidTr="0072174C">
        <w:trPr>
          <w:trHeight w:val="20"/>
        </w:trPr>
        <w:tc>
          <w:tcPr>
            <w:tcW w:w="2723" w:type="pct"/>
          </w:tcPr>
          <w:p w:rsidR="00A935B3" w:rsidRPr="0061782A" w:rsidRDefault="001070FE"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4.1 Деловое управление </w:t>
            </w:r>
          </w:p>
          <w:p w:rsidR="00C86477" w:rsidRPr="0061782A" w:rsidRDefault="001070FE" w:rsidP="00C46672">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tcPr>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1070FE" w:rsidRPr="0061782A" w:rsidTr="0072174C">
        <w:trPr>
          <w:trHeight w:val="20"/>
        </w:trPr>
        <w:tc>
          <w:tcPr>
            <w:tcW w:w="2723" w:type="pct"/>
          </w:tcPr>
          <w:p w:rsidR="00A935B3" w:rsidRPr="0061782A" w:rsidRDefault="001070FE"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4.4 Магазины </w:t>
            </w:r>
          </w:p>
          <w:p w:rsidR="001070FE" w:rsidRPr="0061782A" w:rsidRDefault="001070FE" w:rsidP="00C46672">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72174C">
        <w:trPr>
          <w:trHeight w:val="20"/>
        </w:trPr>
        <w:tc>
          <w:tcPr>
            <w:tcW w:w="2723" w:type="pct"/>
            <w:tcBorders>
              <w:bottom w:val="single" w:sz="4" w:space="0" w:color="auto"/>
            </w:tcBorders>
          </w:tcPr>
          <w:p w:rsidR="00A935B3" w:rsidRPr="0061782A" w:rsidRDefault="00C86477" w:rsidP="00C46672">
            <w:pPr>
              <w:widowControl w:val="0"/>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widowControl w:val="0"/>
              <w:autoSpaceDE w:val="0"/>
              <w:autoSpaceDN w:val="0"/>
              <w:adjustRightInd w:val="0"/>
              <w:jc w:val="left"/>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7"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138"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autoSpaceDE w:val="0"/>
              <w:autoSpaceDN w:val="0"/>
              <w:adjustRightInd w:val="0"/>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1070FE" w:rsidRPr="0061782A" w:rsidTr="0072174C">
        <w:trPr>
          <w:trHeight w:val="20"/>
        </w:trPr>
        <w:tc>
          <w:tcPr>
            <w:tcW w:w="2723" w:type="pct"/>
            <w:tcBorders>
              <w:bottom w:val="single" w:sz="4" w:space="0" w:color="auto"/>
            </w:tcBorders>
          </w:tcPr>
          <w:p w:rsidR="001070FE" w:rsidRPr="0061782A" w:rsidRDefault="001070FE"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4.9.1.1 Заправка транспортных средств</w:t>
            </w:r>
          </w:p>
          <w:p w:rsidR="001070FE" w:rsidRPr="0061782A" w:rsidRDefault="001070FE"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 xml:space="preserve">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1070FE" w:rsidRPr="0061782A" w:rsidTr="0072174C">
        <w:trPr>
          <w:trHeight w:val="20"/>
        </w:trPr>
        <w:tc>
          <w:tcPr>
            <w:tcW w:w="2723" w:type="pct"/>
            <w:tcBorders>
              <w:bottom w:val="single" w:sz="4" w:space="0" w:color="auto"/>
            </w:tcBorders>
          </w:tcPr>
          <w:p w:rsidR="00A935B3" w:rsidRPr="0061782A" w:rsidRDefault="001070FE" w:rsidP="00C46672">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t xml:space="preserve">4.9.1.2 </w:t>
            </w:r>
            <w:r w:rsidRPr="0061782A">
              <w:rPr>
                <w:rFonts w:ascii="Times New Roman" w:eastAsiaTheme="minorHAnsi" w:hAnsi="Times New Roman"/>
                <w:sz w:val="20"/>
              </w:rPr>
              <w:t xml:space="preserve">Обеспечение дорожного отдыха </w:t>
            </w:r>
          </w:p>
          <w:p w:rsidR="001070FE" w:rsidRPr="0061782A" w:rsidRDefault="001070FE" w:rsidP="00C46672">
            <w:pPr>
              <w:autoSpaceDE w:val="0"/>
              <w:autoSpaceDN w:val="0"/>
              <w:adjustRightInd w:val="0"/>
              <w:jc w:val="left"/>
              <w:rPr>
                <w:rFonts w:ascii="Times New Roman" w:eastAsia="Calibri" w:hAnsi="Times New Roman"/>
                <w:sz w:val="20"/>
              </w:rPr>
            </w:pPr>
            <w:r w:rsidRPr="0061782A">
              <w:rPr>
                <w:rFonts w:ascii="Times New Roman" w:eastAsiaTheme="minorHAnsi" w:hAnsi="Times New Roman"/>
                <w:sz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1070FE" w:rsidRPr="0061782A" w:rsidTr="0072174C">
        <w:trPr>
          <w:trHeight w:val="20"/>
        </w:trPr>
        <w:tc>
          <w:tcPr>
            <w:tcW w:w="2723" w:type="pct"/>
            <w:tcBorders>
              <w:bottom w:val="single" w:sz="4" w:space="0" w:color="auto"/>
            </w:tcBorders>
          </w:tcPr>
          <w:p w:rsidR="00A935B3" w:rsidRPr="0061782A" w:rsidRDefault="001070FE" w:rsidP="00C46672">
            <w:pPr>
              <w:autoSpaceDE w:val="0"/>
              <w:autoSpaceDN w:val="0"/>
              <w:adjustRightInd w:val="0"/>
              <w:jc w:val="left"/>
              <w:rPr>
                <w:rFonts w:ascii="Times New Roman" w:eastAsiaTheme="minorHAnsi" w:hAnsi="Times New Roman"/>
                <w:bCs/>
                <w:sz w:val="20"/>
              </w:rPr>
            </w:pPr>
            <w:r w:rsidRPr="0061782A">
              <w:rPr>
                <w:rFonts w:ascii="Times New Roman" w:eastAsia="Calibri" w:hAnsi="Times New Roman"/>
                <w:sz w:val="20"/>
              </w:rPr>
              <w:t xml:space="preserve">4.9.1.3 </w:t>
            </w:r>
            <w:r w:rsidRPr="0061782A">
              <w:rPr>
                <w:rFonts w:ascii="Times New Roman" w:eastAsiaTheme="minorHAnsi" w:hAnsi="Times New Roman"/>
                <w:bCs/>
                <w:sz w:val="20"/>
              </w:rPr>
              <w:t xml:space="preserve">Автомобильные мойки </w:t>
            </w:r>
          </w:p>
          <w:p w:rsidR="001070FE" w:rsidRPr="0061782A" w:rsidRDefault="001070FE"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автомобильных моек, а также размещение магазинов сопутствующей торговли)</w:t>
            </w:r>
          </w:p>
        </w:tc>
        <w:tc>
          <w:tcPr>
            <w:tcW w:w="2277" w:type="pct"/>
          </w:tcPr>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1070FE" w:rsidRPr="0061782A" w:rsidTr="0072174C">
        <w:trPr>
          <w:trHeight w:val="20"/>
        </w:trPr>
        <w:tc>
          <w:tcPr>
            <w:tcW w:w="2723" w:type="pct"/>
            <w:tcBorders>
              <w:bottom w:val="single" w:sz="4" w:space="0" w:color="auto"/>
            </w:tcBorders>
          </w:tcPr>
          <w:p w:rsidR="00A935B3" w:rsidRPr="0061782A" w:rsidRDefault="001070FE" w:rsidP="00C46672">
            <w:pPr>
              <w:autoSpaceDE w:val="0"/>
              <w:autoSpaceDN w:val="0"/>
              <w:adjustRightInd w:val="0"/>
              <w:jc w:val="left"/>
              <w:rPr>
                <w:rFonts w:ascii="Times New Roman" w:eastAsiaTheme="minorHAnsi" w:hAnsi="Times New Roman"/>
                <w:bCs/>
                <w:sz w:val="20"/>
              </w:rPr>
            </w:pPr>
            <w:r w:rsidRPr="0061782A">
              <w:rPr>
                <w:rFonts w:ascii="Times New Roman" w:eastAsia="Calibri" w:hAnsi="Times New Roman"/>
                <w:sz w:val="20"/>
              </w:rPr>
              <w:t xml:space="preserve">4.9.1.4 </w:t>
            </w:r>
            <w:r w:rsidRPr="0061782A">
              <w:rPr>
                <w:rFonts w:ascii="Times New Roman" w:eastAsiaTheme="minorHAnsi" w:hAnsi="Times New Roman"/>
                <w:bCs/>
                <w:sz w:val="20"/>
              </w:rPr>
              <w:t xml:space="preserve">Ремонт автомобилей </w:t>
            </w:r>
          </w:p>
          <w:p w:rsidR="001070FE" w:rsidRPr="0061782A" w:rsidRDefault="001070FE"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Pr>
          <w:p w:rsidR="001070FE" w:rsidRPr="0061782A" w:rsidRDefault="001070FE"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65F0C" w:rsidRPr="0061782A" w:rsidTr="0072174C">
        <w:trPr>
          <w:trHeight w:val="20"/>
        </w:trPr>
        <w:tc>
          <w:tcPr>
            <w:tcW w:w="2723" w:type="pct"/>
            <w:tcBorders>
              <w:bottom w:val="single" w:sz="4" w:space="0" w:color="auto"/>
            </w:tcBorders>
          </w:tcPr>
          <w:p w:rsidR="00A935B3" w:rsidRPr="0061782A" w:rsidRDefault="00565F0C" w:rsidP="00C46672">
            <w:pPr>
              <w:widowControl w:val="0"/>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 xml:space="preserve">6.8 Связь </w:t>
            </w:r>
          </w:p>
          <w:p w:rsidR="00565F0C" w:rsidRPr="0061782A" w:rsidRDefault="00565F0C" w:rsidP="00C46672">
            <w:pPr>
              <w:widowControl w:val="0"/>
              <w:autoSpaceDE w:val="0"/>
              <w:autoSpaceDN w:val="0"/>
              <w:adjustRightInd w:val="0"/>
              <w:jc w:val="left"/>
              <w:rPr>
                <w:rFonts w:ascii="Times New Roman" w:eastAsia="Calibri" w:hAnsi="Times New Roman"/>
                <w:sz w:val="20"/>
              </w:rPr>
            </w:pPr>
            <w:r w:rsidRPr="0061782A">
              <w:rPr>
                <w:rFonts w:ascii="Times New Roman" w:hAnsi="Times New Roman"/>
                <w:sz w:val="20"/>
                <w:lang w:eastAsia="ru-RU"/>
              </w:rPr>
              <w:t xml:space="preserve">(Размещение объектов связи, радиовещания, телевидения, </w:t>
            </w:r>
            <w:r w:rsidRPr="0061782A">
              <w:rPr>
                <w:rFonts w:ascii="Times New Roman" w:hAnsi="Times New Roman"/>
                <w:sz w:val="20"/>
                <w:lang w:eastAsia="ru-RU"/>
              </w:rPr>
              <w:lastRenderedPageBreak/>
              <w:t xml:space="preserve">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39" w:history="1">
              <w:r w:rsidRPr="0061782A">
                <w:rPr>
                  <w:rFonts w:ascii="Times New Roman" w:hAnsi="Times New Roman"/>
                  <w:sz w:val="20"/>
                  <w:u w:val="single"/>
                  <w:lang w:eastAsia="ru-RU"/>
                </w:rPr>
                <w:t>кодами 3.1.1</w:t>
              </w:r>
            </w:hyperlink>
            <w:r w:rsidRPr="0061782A">
              <w:rPr>
                <w:rFonts w:ascii="Times New Roman" w:hAnsi="Times New Roman"/>
                <w:sz w:val="20"/>
                <w:lang w:eastAsia="ru-RU"/>
              </w:rPr>
              <w:t xml:space="preserve">, </w:t>
            </w:r>
            <w:hyperlink r:id="rId140" w:history="1">
              <w:r w:rsidRPr="0061782A">
                <w:rPr>
                  <w:rFonts w:ascii="Times New Roman" w:hAnsi="Times New Roman"/>
                  <w:sz w:val="20"/>
                  <w:u w:val="single"/>
                  <w:lang w:eastAsia="ru-RU"/>
                </w:rPr>
                <w:t>3.2.3</w:t>
              </w:r>
            </w:hyperlink>
            <w:r w:rsidRPr="0061782A">
              <w:rPr>
                <w:rFonts w:ascii="Times New Roman" w:hAnsi="Times New Roman"/>
                <w:sz w:val="20"/>
                <w:lang w:eastAsia="ru-RU"/>
              </w:rPr>
              <w:t>)</w:t>
            </w:r>
          </w:p>
        </w:tc>
        <w:tc>
          <w:tcPr>
            <w:tcW w:w="2277" w:type="pct"/>
            <w:tcBorders>
              <w:bottom w:val="single" w:sz="4" w:space="0" w:color="auto"/>
            </w:tcBorders>
          </w:tcPr>
          <w:p w:rsidR="00565F0C" w:rsidRPr="0061782A" w:rsidRDefault="00565F0C" w:rsidP="00C46672">
            <w:pPr>
              <w:autoSpaceDE w:val="0"/>
              <w:autoSpaceDN w:val="0"/>
              <w:adjustRightInd w:val="0"/>
              <w:jc w:val="left"/>
              <w:rPr>
                <w:rFonts w:ascii="Times New Roman" w:hAnsi="Times New Roman"/>
                <w:sz w:val="20"/>
              </w:rPr>
            </w:pPr>
            <w:r w:rsidRPr="0061782A">
              <w:rPr>
                <w:rFonts w:ascii="Times New Roman" w:hAnsi="Times New Roman"/>
                <w:sz w:val="20"/>
              </w:rPr>
              <w:lastRenderedPageBreak/>
              <w:t>Не устанавливаются</w:t>
            </w:r>
          </w:p>
        </w:tc>
      </w:tr>
      <w:tr w:rsidR="0072174C" w:rsidRPr="0061782A" w:rsidTr="0072174C">
        <w:trPr>
          <w:trHeight w:val="20"/>
        </w:trPr>
        <w:tc>
          <w:tcPr>
            <w:tcW w:w="2723" w:type="pct"/>
          </w:tcPr>
          <w:p w:rsidR="00A935B3"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lastRenderedPageBreak/>
              <w:t xml:space="preserve">7.2.1 Размещение автомобильных дорог </w:t>
            </w:r>
          </w:p>
          <w:p w:rsidR="0072174C"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41"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42"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43"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p w:rsidR="0072174C" w:rsidRPr="0061782A" w:rsidRDefault="0072174C" w:rsidP="00C46672">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277" w:type="pct"/>
          </w:tcPr>
          <w:p w:rsidR="0072174C" w:rsidRPr="0061782A" w:rsidRDefault="0072174C"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65F0C" w:rsidRPr="0061782A" w:rsidTr="0072174C">
        <w:trPr>
          <w:trHeight w:val="20"/>
        </w:trPr>
        <w:tc>
          <w:tcPr>
            <w:tcW w:w="2723" w:type="pct"/>
          </w:tcPr>
          <w:p w:rsidR="00A935B3" w:rsidRPr="0061782A" w:rsidRDefault="00565F0C"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7.2.2 Обслуживание перевозок пассажиров </w:t>
            </w:r>
          </w:p>
          <w:p w:rsidR="00565F0C" w:rsidRPr="0061782A" w:rsidRDefault="00565F0C"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44" w:history="1">
              <w:r w:rsidRPr="0061782A">
                <w:rPr>
                  <w:rFonts w:ascii="Times New Roman" w:hAnsi="Times New Roman"/>
                  <w:sz w:val="20"/>
                  <w:u w:val="single"/>
                </w:rPr>
                <w:t>кодом 7.6</w:t>
              </w:r>
            </w:hyperlink>
            <w:r w:rsidRPr="0061782A">
              <w:rPr>
                <w:rFonts w:ascii="Times New Roman" w:hAnsi="Times New Roman"/>
                <w:sz w:val="20"/>
              </w:rPr>
              <w:t>)</w:t>
            </w:r>
          </w:p>
        </w:tc>
        <w:tc>
          <w:tcPr>
            <w:tcW w:w="2277" w:type="pct"/>
          </w:tcPr>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склады;</w:t>
            </w:r>
          </w:p>
          <w:p w:rsidR="00565F0C" w:rsidRPr="0061782A" w:rsidRDefault="00565F0C"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72174C" w:rsidRPr="0061782A" w:rsidTr="0072174C">
        <w:trPr>
          <w:trHeight w:val="20"/>
        </w:trPr>
        <w:tc>
          <w:tcPr>
            <w:tcW w:w="2723" w:type="pct"/>
          </w:tcPr>
          <w:p w:rsidR="00A935B3"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7.2.3 Стоянки транспорта общего пользования </w:t>
            </w:r>
          </w:p>
          <w:p w:rsidR="0072174C" w:rsidRPr="0061782A" w:rsidRDefault="0072174C" w:rsidP="00C46672">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стоянок транспортных средств, осуществляющих перевозки людей по установленному маршруту)</w:t>
            </w:r>
          </w:p>
        </w:tc>
        <w:tc>
          <w:tcPr>
            <w:tcW w:w="2277" w:type="pct"/>
          </w:tcPr>
          <w:p w:rsidR="0072174C" w:rsidRPr="0061782A" w:rsidRDefault="0072174C"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72174C" w:rsidRPr="0061782A" w:rsidTr="0072174C">
        <w:trPr>
          <w:trHeight w:val="20"/>
        </w:trPr>
        <w:tc>
          <w:tcPr>
            <w:tcW w:w="2723" w:type="pct"/>
          </w:tcPr>
          <w:p w:rsidR="00A935B3"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7.6 Внеуличный транспорт </w:t>
            </w:r>
          </w:p>
          <w:p w:rsidR="0072174C"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61782A">
              <w:rPr>
                <w:rFonts w:ascii="Times New Roman" w:eastAsiaTheme="minorHAnsi" w:hAnsi="Times New Roman"/>
                <w:sz w:val="20"/>
              </w:rPr>
              <w:t>электродепо</w:t>
            </w:r>
            <w:proofErr w:type="spellEnd"/>
            <w:r w:rsidRPr="0061782A">
              <w:rPr>
                <w:rFonts w:ascii="Times New Roman" w:eastAsiaTheme="minorHAnsi" w:hAnsi="Times New Roman"/>
                <w:sz w:val="20"/>
              </w:rPr>
              <w:t>, вентиляционных шахт;</w:t>
            </w:r>
          </w:p>
          <w:p w:rsidR="0072174C"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7" w:type="pct"/>
          </w:tcPr>
          <w:p w:rsidR="0072174C" w:rsidRPr="0061782A" w:rsidRDefault="0072174C"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72174C" w:rsidRPr="0061782A" w:rsidRDefault="0072174C"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65F0C" w:rsidRPr="0061782A" w:rsidTr="0072174C">
        <w:trPr>
          <w:trHeight w:val="20"/>
        </w:trPr>
        <w:tc>
          <w:tcPr>
            <w:tcW w:w="2723" w:type="pct"/>
          </w:tcPr>
          <w:p w:rsidR="00A935B3" w:rsidRPr="0061782A" w:rsidRDefault="00565F0C"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565F0C" w:rsidRPr="0061782A" w:rsidRDefault="00565F0C"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565F0C" w:rsidRPr="0061782A" w:rsidRDefault="00565F0C"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565F0C" w:rsidRPr="0061782A" w:rsidRDefault="00565F0C"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72174C" w:rsidRPr="0061782A" w:rsidTr="0072174C">
        <w:trPr>
          <w:trHeight w:val="20"/>
        </w:trPr>
        <w:tc>
          <w:tcPr>
            <w:tcW w:w="2723" w:type="pct"/>
          </w:tcPr>
          <w:p w:rsidR="00A935B3" w:rsidRPr="0061782A" w:rsidRDefault="0072174C" w:rsidP="00C46672">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72174C" w:rsidRPr="0061782A" w:rsidRDefault="0072174C" w:rsidP="00C46672">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72174C" w:rsidRPr="0061782A" w:rsidRDefault="0072174C" w:rsidP="00C46672">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45"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46"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47" w:history="1">
              <w:r w:rsidRPr="0061782A">
                <w:rPr>
                  <w:rFonts w:ascii="Times New Roman" w:eastAsiaTheme="minorHAnsi" w:hAnsi="Times New Roman"/>
                  <w:sz w:val="20"/>
                </w:rPr>
                <w:t>7.2.3</w:t>
              </w:r>
            </w:hyperlink>
            <w:r w:rsidRPr="0061782A">
              <w:rPr>
                <w:rFonts w:ascii="Times New Roman" w:eastAsiaTheme="minorHAnsi" w:hAnsi="Times New Roman"/>
                <w:sz w:val="20"/>
              </w:rPr>
              <w:t xml:space="preserve">, а </w:t>
            </w:r>
            <w:r w:rsidRPr="0061782A">
              <w:rPr>
                <w:rFonts w:ascii="Times New Roman" w:eastAsiaTheme="minorHAnsi" w:hAnsi="Times New Roman"/>
                <w:sz w:val="20"/>
              </w:rPr>
              <w:lastRenderedPageBreak/>
              <w:t>также некапитальных сооружений, предназначенных для охраны транспортных средств)</w:t>
            </w:r>
          </w:p>
        </w:tc>
        <w:tc>
          <w:tcPr>
            <w:tcW w:w="2277" w:type="pct"/>
          </w:tcPr>
          <w:p w:rsidR="0072174C" w:rsidRPr="0061782A" w:rsidRDefault="0072174C" w:rsidP="00C46672">
            <w:pPr>
              <w:jc w:val="left"/>
              <w:rPr>
                <w:rFonts w:ascii="Times New Roman" w:eastAsia="Calibri" w:hAnsi="Times New Roman"/>
                <w:sz w:val="20"/>
              </w:rPr>
            </w:pPr>
            <w:r w:rsidRPr="0061782A">
              <w:rPr>
                <w:rFonts w:ascii="Times New Roman" w:eastAsia="Calibri" w:hAnsi="Times New Roman"/>
                <w:sz w:val="20"/>
              </w:rPr>
              <w:lastRenderedPageBreak/>
              <w:t>Благоустройство территории</w:t>
            </w:r>
          </w:p>
        </w:tc>
      </w:tr>
      <w:tr w:rsidR="00565F0C" w:rsidRPr="0061782A" w:rsidTr="0072174C">
        <w:trPr>
          <w:trHeight w:val="20"/>
        </w:trPr>
        <w:tc>
          <w:tcPr>
            <w:tcW w:w="2723" w:type="pct"/>
            <w:tcBorders>
              <w:top w:val="single" w:sz="4" w:space="0" w:color="auto"/>
              <w:bottom w:val="single" w:sz="4" w:space="0" w:color="auto"/>
            </w:tcBorders>
          </w:tcPr>
          <w:p w:rsidR="00A935B3" w:rsidRPr="0061782A" w:rsidRDefault="00565F0C" w:rsidP="00C46672">
            <w:pPr>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lastRenderedPageBreak/>
              <w:t xml:space="preserve">12.0.2 Благоустройство территории </w:t>
            </w:r>
          </w:p>
          <w:p w:rsidR="00565F0C" w:rsidRPr="0061782A" w:rsidRDefault="00565F0C" w:rsidP="00C46672">
            <w:pPr>
              <w:autoSpaceDE w:val="0"/>
              <w:autoSpaceDN w:val="0"/>
              <w:adjustRightInd w:val="0"/>
              <w:jc w:val="left"/>
              <w:rPr>
                <w:rFonts w:ascii="Times New Roman"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tcBorders>
          </w:tcPr>
          <w:p w:rsidR="00565F0C" w:rsidRPr="0061782A" w:rsidRDefault="00565F0C" w:rsidP="00C46672">
            <w:pPr>
              <w:jc w:val="left"/>
              <w:rPr>
                <w:rFonts w:ascii="Times New Roman" w:hAnsi="Times New Roman"/>
                <w:sz w:val="20"/>
              </w:rPr>
            </w:pPr>
            <w:r w:rsidRPr="0061782A">
              <w:rPr>
                <w:rFonts w:ascii="Times New Roman" w:hAnsi="Times New Roman"/>
                <w:sz w:val="20"/>
              </w:rPr>
              <w:t>Не устанавливаются</w:t>
            </w:r>
          </w:p>
        </w:tc>
      </w:tr>
    </w:tbl>
    <w:p w:rsidR="00314A22" w:rsidRPr="0061782A" w:rsidRDefault="00314A22"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Т-2 не устанавливаются.</w:t>
      </w:r>
    </w:p>
    <w:p w:rsidR="00314A22" w:rsidRPr="0061782A" w:rsidRDefault="00314A22" w:rsidP="00C46672">
      <w:pPr>
        <w:pStyle w:val="af5"/>
        <w:spacing w:before="0"/>
        <w:ind w:firstLine="709"/>
        <w:rPr>
          <w:rFonts w:ascii="Times New Roman" w:hAnsi="Times New Roman" w:cs="Times New Roman"/>
        </w:rPr>
      </w:pPr>
      <w:r w:rsidRPr="0061782A">
        <w:rPr>
          <w:rFonts w:ascii="Times New Roman" w:hAnsi="Times New Roman" w:cs="Times New Roman"/>
        </w:rPr>
        <w:t>3. Предельные размеры и предельные параметры для зоны Т-2 не устанавливаются,</w:t>
      </w:r>
      <w:r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314A22" w:rsidRPr="0061782A" w:rsidRDefault="00314A22"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5320BF" w:rsidRPr="0061782A" w:rsidRDefault="005320BF" w:rsidP="00C46672">
      <w:pPr>
        <w:ind w:firstLine="709"/>
        <w:jc w:val="both"/>
        <w:rPr>
          <w:rFonts w:ascii="Times New Roman" w:hAnsi="Times New Roman"/>
          <w:sz w:val="24"/>
          <w:szCs w:val="24"/>
        </w:rPr>
      </w:pPr>
    </w:p>
    <w:p w:rsidR="006055A1" w:rsidRPr="0061782A" w:rsidRDefault="006055A1" w:rsidP="006055A1">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4</w:t>
      </w:r>
      <w:r w:rsidR="00566A43" w:rsidRPr="0061782A">
        <w:rPr>
          <w:rFonts w:ascii="Times New Roman" w:hAnsi="Times New Roman"/>
          <w:b/>
          <w:sz w:val="24"/>
          <w:szCs w:val="24"/>
          <w:lang w:eastAsia="ru-RU"/>
        </w:rPr>
        <w:t>4</w:t>
      </w:r>
      <w:r w:rsidRPr="0061782A">
        <w:rPr>
          <w:rFonts w:ascii="Times New Roman" w:hAnsi="Times New Roman"/>
          <w:b/>
          <w:sz w:val="24"/>
          <w:szCs w:val="24"/>
          <w:lang w:eastAsia="ru-RU"/>
        </w:rPr>
        <w:t>.</w:t>
      </w:r>
      <w:r w:rsidRPr="0061782A">
        <w:rPr>
          <w:rFonts w:ascii="Times New Roman" w:hAnsi="Times New Roman"/>
          <w:sz w:val="24"/>
          <w:szCs w:val="24"/>
          <w:lang w:eastAsia="ru-RU"/>
        </w:rPr>
        <w:t xml:space="preserve"> Градостроительный регламент зоны </w:t>
      </w:r>
      <w:r w:rsidR="008D18EA" w:rsidRPr="0061782A">
        <w:rPr>
          <w:rFonts w:ascii="Times New Roman" w:hAnsi="Times New Roman"/>
          <w:sz w:val="24"/>
          <w:szCs w:val="24"/>
          <w:lang w:eastAsia="ru-RU"/>
        </w:rPr>
        <w:t xml:space="preserve">развития дорожного сервиса </w:t>
      </w:r>
      <w:r w:rsidRPr="0061782A">
        <w:rPr>
          <w:rFonts w:ascii="Times New Roman" w:hAnsi="Times New Roman"/>
          <w:sz w:val="24"/>
          <w:szCs w:val="24"/>
          <w:lang w:eastAsia="ru-RU"/>
        </w:rPr>
        <w:t>(Т-3).</w:t>
      </w:r>
    </w:p>
    <w:p w:rsidR="00566A43" w:rsidRPr="0061782A" w:rsidRDefault="00566A43" w:rsidP="006055A1">
      <w:pPr>
        <w:ind w:firstLine="709"/>
        <w:jc w:val="both"/>
        <w:rPr>
          <w:rFonts w:ascii="Times New Roman" w:hAnsi="Times New Roman"/>
          <w:sz w:val="24"/>
          <w:szCs w:val="24"/>
          <w:lang w:eastAsia="ru-RU"/>
        </w:rPr>
      </w:pPr>
    </w:p>
    <w:p w:rsidR="006055A1" w:rsidRPr="0061782A" w:rsidRDefault="006055A1" w:rsidP="006055A1">
      <w:pPr>
        <w:ind w:firstLine="709"/>
        <w:jc w:val="both"/>
        <w:rPr>
          <w:rFonts w:ascii="Times New Roman" w:hAnsi="Times New Roman"/>
          <w:sz w:val="24"/>
          <w:szCs w:val="24"/>
          <w:lang w:eastAsia="ru-RU"/>
        </w:rPr>
      </w:pPr>
      <w:r w:rsidRPr="0061782A">
        <w:rPr>
          <w:rFonts w:ascii="Times New Roman" w:hAnsi="Times New Roman"/>
          <w:sz w:val="24"/>
          <w:szCs w:val="24"/>
          <w:lang w:eastAsia="ru-RU"/>
        </w:rPr>
        <w:t>1. </w:t>
      </w:r>
      <w:r w:rsidRPr="0061782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расположенных вдоль основных магистральных улиц и дорог</w:t>
      </w:r>
      <w:r w:rsidR="008D18EA" w:rsidRPr="0061782A">
        <w:rPr>
          <w:rFonts w:ascii="Times New Roman" w:eastAsiaTheme="minorHAnsi" w:hAnsi="Times New Roman"/>
          <w:sz w:val="24"/>
          <w:szCs w:val="24"/>
        </w:rPr>
        <w:t xml:space="preserve"> и предназначенных для размещения зданий, строений, сооружений, </w:t>
      </w:r>
      <w:r w:rsidR="008D18EA" w:rsidRPr="0061782A">
        <w:rPr>
          <w:rFonts w:ascii="Times New Roman" w:hAnsi="Times New Roman"/>
          <w:sz w:val="24"/>
          <w:szCs w:val="24"/>
          <w:shd w:val="clear" w:color="auto" w:fill="FFFFFF"/>
        </w:rPr>
        <w:t>иных объектов, предназначенных для обслуживания участников дорожного движения по пути следования.</w:t>
      </w:r>
    </w:p>
    <w:p w:rsidR="006055A1" w:rsidRPr="0061782A" w:rsidRDefault="006055A1" w:rsidP="006055A1">
      <w:pPr>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6055A1" w:rsidRPr="0061782A" w:rsidTr="006055A1">
        <w:trPr>
          <w:trHeight w:val="510"/>
        </w:trPr>
        <w:tc>
          <w:tcPr>
            <w:tcW w:w="2723" w:type="pct"/>
            <w:vAlign w:val="center"/>
          </w:tcPr>
          <w:p w:rsidR="006055A1" w:rsidRPr="0061782A" w:rsidRDefault="006055A1" w:rsidP="006055A1">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6055A1" w:rsidRPr="0061782A" w:rsidRDefault="006055A1" w:rsidP="006055A1">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6055A1" w:rsidRPr="0061782A" w:rsidTr="006055A1">
        <w:trPr>
          <w:trHeight w:val="20"/>
        </w:trPr>
        <w:tc>
          <w:tcPr>
            <w:tcW w:w="2723" w:type="pct"/>
            <w:tcBorders>
              <w:bottom w:val="single" w:sz="4" w:space="0" w:color="auto"/>
            </w:tcBorders>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6055A1" w:rsidRPr="0061782A" w:rsidRDefault="006055A1" w:rsidP="006055A1">
            <w:pPr>
              <w:jc w:val="left"/>
              <w:rPr>
                <w:rFonts w:ascii="Times New Roman" w:eastAsia="Calibri"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 xml:space="preserve"> Благоустройство территории</w:t>
            </w:r>
          </w:p>
          <w:p w:rsidR="006055A1" w:rsidRPr="0061782A" w:rsidRDefault="006055A1" w:rsidP="006055A1">
            <w:pPr>
              <w:jc w:val="left"/>
              <w:rPr>
                <w:rFonts w:ascii="Times New Roman" w:eastAsia="Calibri" w:hAnsi="Times New Roman"/>
                <w:sz w:val="20"/>
              </w:rPr>
            </w:pPr>
          </w:p>
          <w:p w:rsidR="006055A1" w:rsidRPr="0061782A" w:rsidRDefault="006055A1" w:rsidP="006055A1">
            <w:pPr>
              <w:jc w:val="left"/>
              <w:rPr>
                <w:rFonts w:ascii="Times New Roman" w:eastAsia="Calibri" w:hAnsi="Times New Roman"/>
                <w:sz w:val="20"/>
              </w:rPr>
            </w:pPr>
          </w:p>
          <w:p w:rsidR="006055A1" w:rsidRPr="0061782A" w:rsidRDefault="006055A1" w:rsidP="006055A1">
            <w:pPr>
              <w:tabs>
                <w:tab w:val="left" w:pos="1189"/>
              </w:tabs>
              <w:jc w:val="left"/>
              <w:rPr>
                <w:rFonts w:ascii="Times New Roman" w:eastAsia="Calibri" w:hAnsi="Times New Roman"/>
                <w:sz w:val="20"/>
              </w:rPr>
            </w:pPr>
            <w:r w:rsidRPr="0061782A">
              <w:rPr>
                <w:rFonts w:ascii="Times New Roman" w:eastAsia="Calibri" w:hAnsi="Times New Roman"/>
                <w:sz w:val="20"/>
              </w:rPr>
              <w:tab/>
            </w:r>
          </w:p>
        </w:tc>
      </w:tr>
      <w:tr w:rsidR="00CD23F9" w:rsidRPr="0061782A" w:rsidTr="006055A1">
        <w:trPr>
          <w:trHeight w:val="20"/>
        </w:trPr>
        <w:tc>
          <w:tcPr>
            <w:tcW w:w="2723" w:type="pct"/>
            <w:tcBorders>
              <w:bottom w:val="single" w:sz="4" w:space="0" w:color="auto"/>
            </w:tcBorders>
          </w:tcPr>
          <w:p w:rsidR="00CD23F9" w:rsidRPr="0061782A" w:rsidRDefault="00CD23F9" w:rsidP="00C05930">
            <w:pPr>
              <w:jc w:val="left"/>
              <w:rPr>
                <w:rFonts w:ascii="Times New Roman" w:eastAsia="Calibri" w:hAnsi="Times New Roman"/>
                <w:sz w:val="20"/>
              </w:rPr>
            </w:pPr>
            <w:r w:rsidRPr="0061782A">
              <w:rPr>
                <w:rFonts w:ascii="Times New Roman" w:eastAsia="Calibri" w:hAnsi="Times New Roman"/>
                <w:sz w:val="20"/>
              </w:rPr>
              <w:t>3.3 Бытовое обслуживание</w:t>
            </w:r>
          </w:p>
          <w:p w:rsidR="00CD23F9" w:rsidRPr="0061782A" w:rsidRDefault="00CD23F9" w:rsidP="00C05930">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D23F9" w:rsidRPr="0061782A" w:rsidRDefault="00CD23F9" w:rsidP="00C05930">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D23F9" w:rsidRPr="0061782A" w:rsidRDefault="00CD23F9" w:rsidP="00C05930">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49452C" w:rsidRPr="0061782A" w:rsidTr="006055A1">
        <w:trPr>
          <w:trHeight w:val="20"/>
        </w:trPr>
        <w:tc>
          <w:tcPr>
            <w:tcW w:w="2723" w:type="pct"/>
            <w:tcBorders>
              <w:bottom w:val="single" w:sz="4" w:space="0" w:color="auto"/>
            </w:tcBorders>
          </w:tcPr>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49452C" w:rsidRPr="0061782A" w:rsidRDefault="0049452C" w:rsidP="004D38E8">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tcPr>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lastRenderedPageBreak/>
              <w:t>спортивные площадки без установки трибун для зрителей;</w:t>
            </w:r>
          </w:p>
          <w:p w:rsidR="0049452C" w:rsidRPr="0061782A" w:rsidRDefault="0049452C"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4D38E8" w:rsidRPr="0061782A" w:rsidTr="006055A1">
        <w:trPr>
          <w:trHeight w:val="20"/>
        </w:trPr>
        <w:tc>
          <w:tcPr>
            <w:tcW w:w="2723" w:type="pct"/>
            <w:tcBorders>
              <w:bottom w:val="single" w:sz="4" w:space="0" w:color="auto"/>
            </w:tcBorders>
          </w:tcPr>
          <w:p w:rsidR="004D38E8" w:rsidRPr="0061782A" w:rsidRDefault="004D38E8" w:rsidP="004D38E8">
            <w:pPr>
              <w:jc w:val="left"/>
              <w:rPr>
                <w:rFonts w:ascii="Times New Roman" w:hAnsi="Times New Roman"/>
                <w:sz w:val="20"/>
              </w:rPr>
            </w:pPr>
            <w:r w:rsidRPr="0061782A">
              <w:rPr>
                <w:rFonts w:ascii="Times New Roman" w:hAnsi="Times New Roman"/>
                <w:sz w:val="20"/>
              </w:rPr>
              <w:lastRenderedPageBreak/>
              <w:t xml:space="preserve">3.7 Религиозное использование </w:t>
            </w:r>
          </w:p>
          <w:p w:rsidR="004D38E8" w:rsidRPr="0061782A" w:rsidRDefault="004D38E8" w:rsidP="004D38E8">
            <w:pPr>
              <w:jc w:val="left"/>
              <w:rPr>
                <w:rFonts w:ascii="Times New Roman"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48"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149"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tcPr>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4D38E8" w:rsidRPr="0061782A" w:rsidRDefault="004D38E8" w:rsidP="004D38E8">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2008A6" w:rsidRPr="0061782A" w:rsidTr="006055A1">
        <w:trPr>
          <w:trHeight w:val="20"/>
        </w:trPr>
        <w:tc>
          <w:tcPr>
            <w:tcW w:w="2723" w:type="pct"/>
            <w:tcBorders>
              <w:bottom w:val="single" w:sz="4" w:space="0" w:color="auto"/>
            </w:tcBorders>
          </w:tcPr>
          <w:p w:rsidR="002008A6" w:rsidRPr="0061782A" w:rsidRDefault="002008A6" w:rsidP="002008A6">
            <w:pPr>
              <w:autoSpaceDE w:val="0"/>
              <w:autoSpaceDN w:val="0"/>
              <w:adjustRightInd w:val="0"/>
              <w:jc w:val="left"/>
              <w:rPr>
                <w:rFonts w:ascii="Times New Roman" w:hAnsi="Times New Roman"/>
                <w:sz w:val="20"/>
              </w:rPr>
            </w:pPr>
            <w:r w:rsidRPr="0061782A">
              <w:rPr>
                <w:rFonts w:ascii="Times New Roman" w:hAnsi="Times New Roman"/>
                <w:sz w:val="20"/>
              </w:rPr>
              <w:t xml:space="preserve">4.1 Деловое управление </w:t>
            </w:r>
          </w:p>
          <w:p w:rsidR="002008A6" w:rsidRPr="0061782A" w:rsidRDefault="002008A6" w:rsidP="002008A6">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tcPr>
          <w:p w:rsidR="002008A6" w:rsidRPr="0061782A" w:rsidRDefault="002008A6" w:rsidP="002008A6">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p w:rsidR="002008A6" w:rsidRPr="0061782A" w:rsidRDefault="002008A6" w:rsidP="002008A6">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008A6" w:rsidRPr="0061782A" w:rsidRDefault="002008A6" w:rsidP="002008A6">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Pr>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hAnsi="Times New Roman"/>
                <w:sz w:val="20"/>
              </w:rPr>
              <w:t xml:space="preserve">4.4 Магазины </w:t>
            </w:r>
          </w:p>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924B9A" w:rsidRPr="0061782A" w:rsidTr="006055A1">
        <w:trPr>
          <w:trHeight w:val="20"/>
        </w:trPr>
        <w:tc>
          <w:tcPr>
            <w:tcW w:w="2723" w:type="pct"/>
          </w:tcPr>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4.6 Общественное питание</w:t>
            </w:r>
          </w:p>
          <w:p w:rsidR="00924B9A" w:rsidRPr="0061782A" w:rsidRDefault="00924B9A" w:rsidP="00924B9A">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924B9A" w:rsidRPr="0061782A" w:rsidTr="006055A1">
        <w:trPr>
          <w:trHeight w:val="20"/>
        </w:trPr>
        <w:tc>
          <w:tcPr>
            <w:tcW w:w="2723" w:type="pct"/>
          </w:tcPr>
          <w:p w:rsidR="00924B9A" w:rsidRPr="0061782A" w:rsidRDefault="00924B9A" w:rsidP="00924B9A">
            <w:pPr>
              <w:jc w:val="left"/>
              <w:rPr>
                <w:rFonts w:ascii="Times New Roman" w:hAnsi="Times New Roman"/>
                <w:sz w:val="20"/>
              </w:rPr>
            </w:pPr>
            <w:r w:rsidRPr="0061782A">
              <w:rPr>
                <w:rFonts w:ascii="Times New Roman" w:hAnsi="Times New Roman"/>
                <w:sz w:val="20"/>
              </w:rPr>
              <w:t>4.8.1 Развлекательные мероприятия</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Borders>
              <w:bottom w:val="single" w:sz="4" w:space="0" w:color="auto"/>
            </w:tcBorders>
          </w:tcPr>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t xml:space="preserve">4.9.1.2 </w:t>
            </w:r>
            <w:r w:rsidRPr="0061782A">
              <w:rPr>
                <w:rFonts w:ascii="Times New Roman" w:eastAsiaTheme="minorHAnsi" w:hAnsi="Times New Roman"/>
                <w:sz w:val="20"/>
              </w:rPr>
              <w:t xml:space="preserve">Обеспечение дорожного отдыха </w:t>
            </w:r>
          </w:p>
          <w:p w:rsidR="006055A1" w:rsidRPr="0061782A" w:rsidRDefault="006055A1" w:rsidP="006055A1">
            <w:pPr>
              <w:autoSpaceDE w:val="0"/>
              <w:autoSpaceDN w:val="0"/>
              <w:adjustRightInd w:val="0"/>
              <w:jc w:val="left"/>
              <w:rPr>
                <w:rFonts w:ascii="Times New Roman" w:eastAsia="Calibri" w:hAnsi="Times New Roman"/>
                <w:sz w:val="20"/>
              </w:rPr>
            </w:pPr>
            <w:r w:rsidRPr="0061782A">
              <w:rPr>
                <w:rFonts w:ascii="Times New Roman" w:eastAsiaTheme="minorHAnsi" w:hAnsi="Times New Roman"/>
                <w:sz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Borders>
              <w:bottom w:val="single" w:sz="4" w:space="0" w:color="auto"/>
            </w:tcBorders>
          </w:tcPr>
          <w:p w:rsidR="006055A1" w:rsidRPr="0061782A" w:rsidRDefault="006055A1" w:rsidP="006055A1">
            <w:pPr>
              <w:autoSpaceDE w:val="0"/>
              <w:autoSpaceDN w:val="0"/>
              <w:adjustRightInd w:val="0"/>
              <w:jc w:val="left"/>
              <w:rPr>
                <w:rFonts w:ascii="Times New Roman" w:eastAsiaTheme="minorHAnsi" w:hAnsi="Times New Roman"/>
                <w:bCs/>
                <w:sz w:val="20"/>
              </w:rPr>
            </w:pPr>
            <w:r w:rsidRPr="0061782A">
              <w:rPr>
                <w:rFonts w:ascii="Times New Roman" w:eastAsia="Calibri" w:hAnsi="Times New Roman"/>
                <w:sz w:val="20"/>
              </w:rPr>
              <w:t xml:space="preserve">4.9.1.3 </w:t>
            </w:r>
            <w:r w:rsidRPr="0061782A">
              <w:rPr>
                <w:rFonts w:ascii="Times New Roman" w:eastAsiaTheme="minorHAnsi" w:hAnsi="Times New Roman"/>
                <w:bCs/>
                <w:sz w:val="20"/>
              </w:rPr>
              <w:t xml:space="preserve">Автомобильные мойки </w:t>
            </w:r>
          </w:p>
          <w:p w:rsidR="006055A1" w:rsidRPr="0061782A" w:rsidRDefault="006055A1" w:rsidP="006055A1">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автомобильных моек, а также размещение магазинов сопутствующей торговли)</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Borders>
              <w:bottom w:val="single" w:sz="4" w:space="0" w:color="auto"/>
            </w:tcBorders>
          </w:tcPr>
          <w:p w:rsidR="006055A1" w:rsidRPr="0061782A" w:rsidRDefault="006055A1" w:rsidP="006055A1">
            <w:pPr>
              <w:autoSpaceDE w:val="0"/>
              <w:autoSpaceDN w:val="0"/>
              <w:adjustRightInd w:val="0"/>
              <w:jc w:val="left"/>
              <w:rPr>
                <w:rFonts w:ascii="Times New Roman" w:eastAsiaTheme="minorHAnsi" w:hAnsi="Times New Roman"/>
                <w:bCs/>
                <w:sz w:val="20"/>
              </w:rPr>
            </w:pPr>
            <w:r w:rsidRPr="0061782A">
              <w:rPr>
                <w:rFonts w:ascii="Times New Roman" w:eastAsia="Calibri" w:hAnsi="Times New Roman"/>
                <w:sz w:val="20"/>
              </w:rPr>
              <w:t xml:space="preserve">4.9.1.4 </w:t>
            </w:r>
            <w:r w:rsidRPr="0061782A">
              <w:rPr>
                <w:rFonts w:ascii="Times New Roman" w:eastAsiaTheme="minorHAnsi" w:hAnsi="Times New Roman"/>
                <w:bCs/>
                <w:sz w:val="20"/>
              </w:rPr>
              <w:t xml:space="preserve">Ремонт автомобилей </w:t>
            </w:r>
          </w:p>
          <w:p w:rsidR="006055A1" w:rsidRPr="0061782A" w:rsidRDefault="006055A1" w:rsidP="006055A1">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924B9A" w:rsidRPr="0061782A" w:rsidTr="006055A1">
        <w:trPr>
          <w:trHeight w:val="20"/>
        </w:trPr>
        <w:tc>
          <w:tcPr>
            <w:tcW w:w="2723" w:type="pct"/>
            <w:tcBorders>
              <w:bottom w:val="single" w:sz="4" w:space="0" w:color="auto"/>
            </w:tcBorders>
          </w:tcPr>
          <w:p w:rsidR="00924B9A" w:rsidRPr="0061782A" w:rsidRDefault="00924B9A" w:rsidP="00924B9A">
            <w:pPr>
              <w:autoSpaceDE w:val="0"/>
              <w:autoSpaceDN w:val="0"/>
              <w:adjustRightInd w:val="0"/>
              <w:jc w:val="left"/>
              <w:rPr>
                <w:rFonts w:ascii="Times New Roman" w:eastAsiaTheme="minorHAnsi" w:hAnsi="Times New Roman"/>
                <w:bCs/>
                <w:sz w:val="20"/>
              </w:rPr>
            </w:pPr>
            <w:r w:rsidRPr="0061782A">
              <w:rPr>
                <w:rFonts w:ascii="Times New Roman" w:hAnsi="Times New Roman"/>
                <w:sz w:val="20"/>
              </w:rPr>
              <w:t xml:space="preserve">5.2.1 </w:t>
            </w:r>
            <w:r w:rsidRPr="0061782A">
              <w:rPr>
                <w:rFonts w:ascii="Times New Roman" w:eastAsiaTheme="minorHAnsi" w:hAnsi="Times New Roman"/>
                <w:bCs/>
                <w:sz w:val="20"/>
              </w:rPr>
              <w:t xml:space="preserve">Туристическое обслуживание </w:t>
            </w:r>
          </w:p>
          <w:p w:rsidR="00924B9A" w:rsidRPr="0061782A" w:rsidRDefault="00924B9A" w:rsidP="00924B9A">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924B9A" w:rsidRPr="0061782A" w:rsidRDefault="00924B9A" w:rsidP="00924B9A">
            <w:pPr>
              <w:autoSpaceDE w:val="0"/>
              <w:autoSpaceDN w:val="0"/>
              <w:adjustRightInd w:val="0"/>
              <w:jc w:val="left"/>
              <w:rPr>
                <w:rFonts w:ascii="Times New Roman" w:hAnsi="Times New Roman"/>
                <w:sz w:val="20"/>
              </w:rPr>
            </w:pPr>
            <w:r w:rsidRPr="0061782A">
              <w:rPr>
                <w:rFonts w:ascii="Times New Roman" w:eastAsiaTheme="minorHAnsi" w:hAnsi="Times New Roman"/>
                <w:bCs/>
                <w:sz w:val="20"/>
              </w:rPr>
              <w:t>размещение детских лагерей)</w:t>
            </w:r>
          </w:p>
        </w:tc>
        <w:tc>
          <w:tcPr>
            <w:tcW w:w="2277" w:type="pct"/>
          </w:tcPr>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924B9A" w:rsidRPr="0061782A" w:rsidRDefault="00924B9A" w:rsidP="00924B9A">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Borders>
              <w:bottom w:val="single" w:sz="4" w:space="0" w:color="auto"/>
            </w:tcBorders>
          </w:tcPr>
          <w:p w:rsidR="006055A1" w:rsidRPr="0061782A" w:rsidRDefault="006055A1" w:rsidP="006055A1">
            <w:pPr>
              <w:widowControl w:val="0"/>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 xml:space="preserve">6.8 Связь </w:t>
            </w:r>
          </w:p>
          <w:p w:rsidR="006055A1" w:rsidRPr="0061782A" w:rsidRDefault="006055A1" w:rsidP="006055A1">
            <w:pPr>
              <w:widowControl w:val="0"/>
              <w:autoSpaceDE w:val="0"/>
              <w:autoSpaceDN w:val="0"/>
              <w:adjustRightInd w:val="0"/>
              <w:jc w:val="left"/>
              <w:rPr>
                <w:rFonts w:ascii="Times New Roman" w:eastAsia="Calibri" w:hAnsi="Times New Roman"/>
                <w:sz w:val="20"/>
              </w:rPr>
            </w:pPr>
            <w:r w:rsidRPr="0061782A">
              <w:rPr>
                <w:rFonts w:ascii="Times New Roman" w:hAnsi="Times New Roman"/>
                <w:sz w:val="20"/>
                <w:lang w:eastAsia="ru-RU"/>
              </w:rPr>
              <w:lastRenderedPageBreak/>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0" w:history="1">
              <w:r w:rsidRPr="0061782A">
                <w:rPr>
                  <w:rFonts w:ascii="Times New Roman" w:hAnsi="Times New Roman"/>
                  <w:sz w:val="20"/>
                  <w:u w:val="single"/>
                  <w:lang w:eastAsia="ru-RU"/>
                </w:rPr>
                <w:t>кодами 3.1.1</w:t>
              </w:r>
            </w:hyperlink>
            <w:r w:rsidRPr="0061782A">
              <w:rPr>
                <w:rFonts w:ascii="Times New Roman" w:hAnsi="Times New Roman"/>
                <w:sz w:val="20"/>
                <w:lang w:eastAsia="ru-RU"/>
              </w:rPr>
              <w:t xml:space="preserve">, </w:t>
            </w:r>
            <w:hyperlink r:id="rId151" w:history="1">
              <w:r w:rsidRPr="0061782A">
                <w:rPr>
                  <w:rFonts w:ascii="Times New Roman" w:hAnsi="Times New Roman"/>
                  <w:sz w:val="20"/>
                  <w:u w:val="single"/>
                  <w:lang w:eastAsia="ru-RU"/>
                </w:rPr>
                <w:t>3.2.3</w:t>
              </w:r>
            </w:hyperlink>
            <w:r w:rsidRPr="0061782A">
              <w:rPr>
                <w:rFonts w:ascii="Times New Roman" w:hAnsi="Times New Roman"/>
                <w:sz w:val="20"/>
                <w:lang w:eastAsia="ru-RU"/>
              </w:rPr>
              <w:t>)</w:t>
            </w:r>
          </w:p>
        </w:tc>
        <w:tc>
          <w:tcPr>
            <w:tcW w:w="2277" w:type="pct"/>
            <w:tcBorders>
              <w:bottom w:val="single" w:sz="4" w:space="0" w:color="auto"/>
            </w:tcBorders>
          </w:tcPr>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hAnsi="Times New Roman"/>
                <w:sz w:val="20"/>
              </w:rPr>
              <w:lastRenderedPageBreak/>
              <w:t>Не устанавливаются</w:t>
            </w:r>
          </w:p>
        </w:tc>
      </w:tr>
      <w:tr w:rsidR="006055A1" w:rsidRPr="0061782A" w:rsidTr="006055A1">
        <w:trPr>
          <w:trHeight w:val="20"/>
        </w:trPr>
        <w:tc>
          <w:tcPr>
            <w:tcW w:w="2723" w:type="pct"/>
          </w:tcPr>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lastRenderedPageBreak/>
              <w:t xml:space="preserve">7.2.1 Размещение автомобильных дорог </w:t>
            </w:r>
          </w:p>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52"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53"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54"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Pr>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hAnsi="Times New Roman"/>
                <w:sz w:val="20"/>
              </w:rPr>
              <w:t xml:space="preserve">7.2.2 Обслуживание перевозок пассажиров </w:t>
            </w:r>
          </w:p>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55" w:history="1">
              <w:r w:rsidRPr="0061782A">
                <w:rPr>
                  <w:rFonts w:ascii="Times New Roman" w:hAnsi="Times New Roman"/>
                  <w:sz w:val="20"/>
                  <w:u w:val="single"/>
                </w:rPr>
                <w:t>кодом 7.6</w:t>
              </w:r>
            </w:hyperlink>
            <w:r w:rsidRPr="0061782A">
              <w:rPr>
                <w:rFonts w:ascii="Times New Roman" w:hAnsi="Times New Roman"/>
                <w:sz w:val="20"/>
              </w:rPr>
              <w:t>)</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склады;</w:t>
            </w:r>
          </w:p>
          <w:p w:rsidR="006055A1" w:rsidRPr="0061782A" w:rsidRDefault="006055A1" w:rsidP="006055A1">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Pr>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7.2.3 Стоянки транспорта общего пользования </w:t>
            </w:r>
          </w:p>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стоянок транспортных средств, осуществляющих перевозки людей по установленному маршруту)</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Pr>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7.6 Внеуличный транспорт </w:t>
            </w:r>
          </w:p>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61782A">
              <w:rPr>
                <w:rFonts w:ascii="Times New Roman" w:eastAsiaTheme="minorHAnsi" w:hAnsi="Times New Roman"/>
                <w:sz w:val="20"/>
              </w:rPr>
              <w:t>электродепо</w:t>
            </w:r>
            <w:proofErr w:type="spellEnd"/>
            <w:r w:rsidRPr="0061782A">
              <w:rPr>
                <w:rFonts w:ascii="Times New Roman" w:eastAsiaTheme="minorHAnsi" w:hAnsi="Times New Roman"/>
                <w:sz w:val="20"/>
              </w:rPr>
              <w:t>, вентиляционных шахт;</w:t>
            </w:r>
          </w:p>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6055A1" w:rsidRPr="0061782A" w:rsidTr="006055A1">
        <w:trPr>
          <w:trHeight w:val="20"/>
        </w:trPr>
        <w:tc>
          <w:tcPr>
            <w:tcW w:w="2723" w:type="pct"/>
          </w:tcPr>
          <w:p w:rsidR="006055A1" w:rsidRPr="0061782A" w:rsidRDefault="006055A1" w:rsidP="006055A1">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6055A1" w:rsidRPr="0061782A" w:rsidRDefault="006055A1" w:rsidP="006055A1">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6055A1" w:rsidRPr="0061782A" w:rsidRDefault="006055A1" w:rsidP="006055A1">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6055A1" w:rsidRPr="0061782A" w:rsidTr="006055A1">
        <w:trPr>
          <w:trHeight w:val="20"/>
        </w:trPr>
        <w:tc>
          <w:tcPr>
            <w:tcW w:w="2723" w:type="pct"/>
          </w:tcPr>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6055A1" w:rsidRPr="0061782A" w:rsidRDefault="006055A1" w:rsidP="006055A1">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w:t>
            </w:r>
            <w:r w:rsidRPr="0061782A">
              <w:rPr>
                <w:rFonts w:ascii="Times New Roman" w:eastAsiaTheme="minorHAnsi" w:hAnsi="Times New Roman"/>
                <w:sz w:val="20"/>
              </w:rPr>
              <w:lastRenderedPageBreak/>
              <w:t xml:space="preserve">разрешенного использования с </w:t>
            </w:r>
            <w:hyperlink r:id="rId156"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57"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58"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6055A1" w:rsidRPr="0061782A" w:rsidRDefault="006055A1" w:rsidP="006055A1">
            <w:pPr>
              <w:jc w:val="left"/>
              <w:rPr>
                <w:rFonts w:ascii="Times New Roman" w:eastAsia="Calibri" w:hAnsi="Times New Roman"/>
                <w:sz w:val="20"/>
              </w:rPr>
            </w:pPr>
            <w:r w:rsidRPr="0061782A">
              <w:rPr>
                <w:rFonts w:ascii="Times New Roman" w:eastAsia="Calibri" w:hAnsi="Times New Roman"/>
                <w:sz w:val="20"/>
              </w:rPr>
              <w:lastRenderedPageBreak/>
              <w:t>Благоустройство территории</w:t>
            </w:r>
          </w:p>
        </w:tc>
      </w:tr>
      <w:tr w:rsidR="006055A1" w:rsidRPr="0061782A" w:rsidTr="00924B9A">
        <w:trPr>
          <w:trHeight w:val="20"/>
        </w:trPr>
        <w:tc>
          <w:tcPr>
            <w:tcW w:w="2723" w:type="pct"/>
            <w:tcBorders>
              <w:top w:val="single" w:sz="4" w:space="0" w:color="auto"/>
              <w:bottom w:val="single" w:sz="4" w:space="0" w:color="auto"/>
            </w:tcBorders>
          </w:tcPr>
          <w:p w:rsidR="006055A1" w:rsidRPr="0061782A" w:rsidRDefault="006055A1" w:rsidP="006055A1">
            <w:pPr>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lastRenderedPageBreak/>
              <w:t xml:space="preserve">12.0.2 Благоустройство территории </w:t>
            </w:r>
          </w:p>
          <w:p w:rsidR="006055A1" w:rsidRPr="0061782A" w:rsidRDefault="006055A1" w:rsidP="006055A1">
            <w:pPr>
              <w:autoSpaceDE w:val="0"/>
              <w:autoSpaceDN w:val="0"/>
              <w:adjustRightInd w:val="0"/>
              <w:jc w:val="left"/>
              <w:rPr>
                <w:rFonts w:ascii="Times New Roman"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bottom w:val="single" w:sz="4" w:space="0" w:color="auto"/>
            </w:tcBorders>
          </w:tcPr>
          <w:p w:rsidR="006055A1" w:rsidRPr="0061782A" w:rsidRDefault="006055A1" w:rsidP="006055A1">
            <w:pPr>
              <w:jc w:val="left"/>
              <w:rPr>
                <w:rFonts w:ascii="Times New Roman" w:hAnsi="Times New Roman"/>
                <w:sz w:val="20"/>
              </w:rPr>
            </w:pPr>
            <w:r w:rsidRPr="0061782A">
              <w:rPr>
                <w:rFonts w:ascii="Times New Roman" w:hAnsi="Times New Roman"/>
                <w:sz w:val="20"/>
              </w:rPr>
              <w:t>Не устанавливаются</w:t>
            </w:r>
          </w:p>
        </w:tc>
      </w:tr>
      <w:tr w:rsidR="00924B9A" w:rsidRPr="0061782A" w:rsidTr="00924B9A">
        <w:trPr>
          <w:trHeight w:val="364"/>
        </w:trPr>
        <w:tc>
          <w:tcPr>
            <w:tcW w:w="2723" w:type="pct"/>
            <w:tcBorders>
              <w:top w:val="single" w:sz="4" w:space="0" w:color="auto"/>
              <w:bottom w:val="single" w:sz="4" w:space="0" w:color="auto"/>
            </w:tcBorders>
            <w:vAlign w:val="center"/>
          </w:tcPr>
          <w:p w:rsidR="00924B9A" w:rsidRPr="0061782A" w:rsidRDefault="00924B9A" w:rsidP="00924B9A">
            <w:pPr>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2277" w:type="pct"/>
            <w:tcBorders>
              <w:top w:val="single" w:sz="4" w:space="0" w:color="auto"/>
              <w:bottom w:val="single" w:sz="4" w:space="0" w:color="auto"/>
            </w:tcBorders>
            <w:vAlign w:val="center"/>
          </w:tcPr>
          <w:p w:rsidR="00924B9A" w:rsidRPr="0061782A" w:rsidRDefault="00924B9A" w:rsidP="00924B9A">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924B9A" w:rsidRPr="0061782A" w:rsidTr="00924B9A">
        <w:trPr>
          <w:trHeight w:val="20"/>
        </w:trPr>
        <w:tc>
          <w:tcPr>
            <w:tcW w:w="2723" w:type="pct"/>
            <w:tcBorders>
              <w:top w:val="single" w:sz="4" w:space="0" w:color="auto"/>
              <w:bottom w:val="single" w:sz="4" w:space="0" w:color="auto"/>
            </w:tcBorders>
          </w:tcPr>
          <w:p w:rsidR="00924B9A" w:rsidRPr="0061782A" w:rsidRDefault="00924B9A" w:rsidP="00924B9A">
            <w:pPr>
              <w:rPr>
                <w:rFonts w:ascii="Times New Roman" w:hAnsi="Times New Roman"/>
                <w:sz w:val="20"/>
              </w:rPr>
            </w:pPr>
            <w:r w:rsidRPr="0061782A">
              <w:rPr>
                <w:rFonts w:ascii="Times New Roman" w:hAnsi="Times New Roman"/>
                <w:sz w:val="20"/>
              </w:rPr>
              <w:t xml:space="preserve">6.9 Склады </w:t>
            </w:r>
          </w:p>
          <w:p w:rsidR="00924B9A" w:rsidRPr="0061782A" w:rsidRDefault="00924B9A" w:rsidP="00924B9A">
            <w:pPr>
              <w:rPr>
                <w:rFonts w:ascii="Times New Roman" w:hAnsi="Times New Roman"/>
                <w:sz w:val="20"/>
              </w:rPr>
            </w:pPr>
            <w:proofErr w:type="gramStart"/>
            <w:r w:rsidRPr="0061782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277" w:type="pct"/>
            <w:tcBorders>
              <w:top w:val="single" w:sz="4" w:space="0" w:color="auto"/>
              <w:bottom w:val="single" w:sz="4" w:space="0" w:color="auto"/>
            </w:tcBorders>
          </w:tcPr>
          <w:p w:rsidR="00924B9A" w:rsidRPr="0061782A" w:rsidRDefault="00924B9A" w:rsidP="00924B9A">
            <w:pPr>
              <w:autoSpaceDE w:val="0"/>
              <w:autoSpaceDN w:val="0"/>
              <w:adjustRightInd w:val="0"/>
              <w:rPr>
                <w:rFonts w:ascii="Times New Roman" w:eastAsia="Calibri" w:hAnsi="Times New Roman"/>
                <w:sz w:val="20"/>
              </w:rPr>
            </w:pPr>
            <w:r w:rsidRPr="0061782A">
              <w:rPr>
                <w:rFonts w:ascii="Times New Roman" w:eastAsia="Calibri" w:hAnsi="Times New Roman"/>
                <w:sz w:val="20"/>
              </w:rPr>
              <w:t>Деловое управление;</w:t>
            </w:r>
          </w:p>
          <w:p w:rsidR="00924B9A" w:rsidRPr="0061782A" w:rsidRDefault="00924B9A" w:rsidP="00924B9A">
            <w:pPr>
              <w:autoSpaceDE w:val="0"/>
              <w:autoSpaceDN w:val="0"/>
              <w:adjustRightInd w:val="0"/>
              <w:rPr>
                <w:rFonts w:ascii="Times New Roman" w:eastAsia="Calibri" w:hAnsi="Times New Roman"/>
                <w:sz w:val="20"/>
              </w:rPr>
            </w:pPr>
            <w:r w:rsidRPr="0061782A">
              <w:rPr>
                <w:rFonts w:ascii="Times New Roman" w:eastAsia="Calibri" w:hAnsi="Times New Roman"/>
                <w:sz w:val="20"/>
              </w:rPr>
              <w:t>временные автостоянки;</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хозяйственные постройки;</w:t>
            </w:r>
          </w:p>
          <w:p w:rsidR="00924B9A" w:rsidRPr="0061782A" w:rsidRDefault="00924B9A" w:rsidP="00924B9A">
            <w:pPr>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924B9A" w:rsidRPr="0061782A" w:rsidRDefault="00924B9A" w:rsidP="00924B9A">
            <w:pPr>
              <w:autoSpaceDE w:val="0"/>
              <w:autoSpaceDN w:val="0"/>
              <w:adjustRightInd w:val="0"/>
              <w:rPr>
                <w:rFonts w:ascii="Times New Roman" w:hAnsi="Times New Roman"/>
                <w:sz w:val="20"/>
                <w:lang w:eastAsia="ru-RU"/>
              </w:rPr>
            </w:pPr>
            <w:r w:rsidRPr="0061782A">
              <w:rPr>
                <w:rFonts w:ascii="Times New Roman" w:eastAsia="Calibri" w:hAnsi="Times New Roman"/>
                <w:sz w:val="20"/>
              </w:rPr>
              <w:t>благоустройство территории</w:t>
            </w:r>
          </w:p>
        </w:tc>
      </w:tr>
      <w:tr w:rsidR="00924B9A" w:rsidRPr="0061782A" w:rsidTr="006055A1">
        <w:trPr>
          <w:trHeight w:val="20"/>
        </w:trPr>
        <w:tc>
          <w:tcPr>
            <w:tcW w:w="2723" w:type="pct"/>
            <w:tcBorders>
              <w:top w:val="single" w:sz="4" w:space="0" w:color="auto"/>
              <w:bottom w:val="single" w:sz="4" w:space="0" w:color="auto"/>
            </w:tcBorders>
          </w:tcPr>
          <w:p w:rsidR="00924B9A" w:rsidRPr="0061782A" w:rsidRDefault="00924B9A" w:rsidP="00924B9A">
            <w:pPr>
              <w:autoSpaceDE w:val="0"/>
              <w:autoSpaceDN w:val="0"/>
              <w:adjustRightInd w:val="0"/>
              <w:rPr>
                <w:rFonts w:ascii="Times New Roman" w:eastAsiaTheme="minorHAnsi" w:hAnsi="Times New Roman"/>
                <w:sz w:val="20"/>
              </w:rPr>
            </w:pPr>
            <w:r w:rsidRPr="0061782A">
              <w:rPr>
                <w:rFonts w:ascii="Times New Roman" w:hAnsi="Times New Roman"/>
                <w:sz w:val="20"/>
              </w:rPr>
              <w:t>6.9.1 Складские площадки (</w:t>
            </w:r>
            <w:r w:rsidRPr="0061782A">
              <w:rPr>
                <w:rFonts w:ascii="Times New Roman" w:eastAsiaTheme="minorHAnsi" w:hAnsi="Times New Roman"/>
                <w:sz w:val="20"/>
              </w:rPr>
              <w:t>Временное хранение, распределение и перевалка грузов (за исключением хранения стратегических запасов) на открытом воздухе</w:t>
            </w:r>
            <w:r w:rsidRPr="0061782A">
              <w:rPr>
                <w:rFonts w:ascii="Times New Roman" w:hAnsi="Times New Roman"/>
                <w:sz w:val="20"/>
              </w:rPr>
              <w:t>)</w:t>
            </w:r>
          </w:p>
        </w:tc>
        <w:tc>
          <w:tcPr>
            <w:tcW w:w="2277" w:type="pct"/>
            <w:tcBorders>
              <w:top w:val="single" w:sz="4" w:space="0" w:color="auto"/>
            </w:tcBorders>
          </w:tcPr>
          <w:p w:rsidR="00924B9A" w:rsidRPr="0061782A" w:rsidRDefault="00924B9A" w:rsidP="00924B9A">
            <w:pPr>
              <w:autoSpaceDE w:val="0"/>
              <w:autoSpaceDN w:val="0"/>
              <w:adjustRightInd w:val="0"/>
              <w:rPr>
                <w:rFonts w:ascii="Times New Roman" w:eastAsia="Calibri" w:hAnsi="Times New Roman"/>
                <w:sz w:val="20"/>
              </w:rPr>
            </w:pPr>
            <w:r w:rsidRPr="0061782A">
              <w:rPr>
                <w:rFonts w:ascii="Times New Roman" w:hAnsi="Times New Roman"/>
                <w:sz w:val="20"/>
              </w:rPr>
              <w:t>Не устанавливаются</w:t>
            </w:r>
          </w:p>
        </w:tc>
      </w:tr>
    </w:tbl>
    <w:p w:rsidR="006055A1" w:rsidRPr="0061782A" w:rsidRDefault="006055A1" w:rsidP="006055A1">
      <w:pPr>
        <w:pStyle w:val="af5"/>
        <w:spacing w:before="0"/>
        <w:ind w:firstLine="709"/>
        <w:rPr>
          <w:rFonts w:ascii="Times New Roman" w:hAnsi="Times New Roman" w:cs="Times New Roman"/>
        </w:rPr>
      </w:pPr>
      <w:r w:rsidRPr="0061782A">
        <w:rPr>
          <w:rFonts w:ascii="Times New Roman" w:hAnsi="Times New Roman" w:cs="Times New Roman"/>
        </w:rPr>
        <w:t>3. Предельные размеры и предельные параметры для зоны Т-</w:t>
      </w:r>
      <w:r w:rsidR="00DB6DF8" w:rsidRPr="0061782A">
        <w:rPr>
          <w:rFonts w:ascii="Times New Roman" w:hAnsi="Times New Roman" w:cs="Times New Roman"/>
        </w:rPr>
        <w:t>3</w:t>
      </w:r>
      <w:r w:rsidRPr="0061782A">
        <w:rPr>
          <w:rFonts w:ascii="Times New Roman" w:hAnsi="Times New Roman" w:cs="Times New Roman"/>
        </w:rPr>
        <w:t xml:space="preserve"> не устанавливаются,</w:t>
      </w:r>
      <w:r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6055A1" w:rsidRPr="0061782A" w:rsidRDefault="006055A1" w:rsidP="006055A1">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6055A1" w:rsidRPr="0061782A" w:rsidRDefault="006055A1" w:rsidP="006055A1">
      <w:pPr>
        <w:ind w:firstLine="709"/>
        <w:jc w:val="both"/>
        <w:rPr>
          <w:rFonts w:ascii="Times New Roman" w:hAnsi="Times New Roman"/>
          <w:sz w:val="24"/>
          <w:szCs w:val="24"/>
        </w:rPr>
      </w:pPr>
    </w:p>
    <w:p w:rsidR="005320BF" w:rsidRPr="0061782A" w:rsidRDefault="008F727B" w:rsidP="00C46672">
      <w:pPr>
        <w:pStyle w:val="312"/>
        <w:tabs>
          <w:tab w:val="clear" w:pos="0"/>
          <w:tab w:val="clear" w:pos="2340"/>
          <w:tab w:val="num" w:pos="1418"/>
          <w:tab w:val="left" w:pos="2268"/>
        </w:tabs>
        <w:spacing w:before="0" w:after="0"/>
        <w:jc w:val="both"/>
        <w:rPr>
          <w:b w:val="0"/>
          <w:szCs w:val="24"/>
        </w:rPr>
      </w:pPr>
      <w:r w:rsidRPr="0061782A">
        <w:rPr>
          <w:szCs w:val="24"/>
        </w:rPr>
        <w:t xml:space="preserve">Статья </w:t>
      </w:r>
      <w:r w:rsidR="00565F0C" w:rsidRPr="0061782A">
        <w:rPr>
          <w:szCs w:val="24"/>
        </w:rPr>
        <w:t>4</w:t>
      </w:r>
      <w:r w:rsidR="002008A6" w:rsidRPr="0061782A">
        <w:rPr>
          <w:szCs w:val="24"/>
        </w:rPr>
        <w:t>5</w:t>
      </w:r>
      <w:r w:rsidR="005320BF" w:rsidRPr="0061782A">
        <w:rPr>
          <w:szCs w:val="24"/>
        </w:rPr>
        <w:t>.</w:t>
      </w:r>
      <w:r w:rsidR="005320BF" w:rsidRPr="0061782A">
        <w:rPr>
          <w:b w:val="0"/>
          <w:szCs w:val="24"/>
        </w:rPr>
        <w:t xml:space="preserve"> Градостроительный регламент</w:t>
      </w:r>
      <w:r w:rsidR="003F7A96" w:rsidRPr="0061782A">
        <w:rPr>
          <w:b w:val="0"/>
          <w:szCs w:val="24"/>
        </w:rPr>
        <w:t xml:space="preserve"> зоны инженерной инфраструктуры </w:t>
      </w:r>
      <w:r w:rsidR="005320BF" w:rsidRPr="0061782A">
        <w:rPr>
          <w:b w:val="0"/>
          <w:szCs w:val="24"/>
        </w:rPr>
        <w:t>(ИГ).</w:t>
      </w:r>
    </w:p>
    <w:p w:rsidR="00316664" w:rsidRPr="0061782A" w:rsidRDefault="00316664" w:rsidP="00C46672">
      <w:pPr>
        <w:pStyle w:val="312"/>
        <w:tabs>
          <w:tab w:val="clear" w:pos="0"/>
          <w:tab w:val="clear" w:pos="2340"/>
          <w:tab w:val="num" w:pos="1418"/>
          <w:tab w:val="left" w:pos="2268"/>
        </w:tabs>
        <w:spacing w:before="0" w:after="0"/>
        <w:jc w:val="both"/>
        <w:rPr>
          <w:b w:val="0"/>
          <w:szCs w:val="24"/>
        </w:rPr>
      </w:pPr>
    </w:p>
    <w:p w:rsidR="00173108" w:rsidRPr="0061782A" w:rsidRDefault="00173108" w:rsidP="00C46672">
      <w:pPr>
        <w:ind w:firstLine="709"/>
        <w:jc w:val="both"/>
        <w:rPr>
          <w:rFonts w:ascii="Times New Roman" w:hAnsi="Times New Roman"/>
          <w:sz w:val="24"/>
          <w:szCs w:val="24"/>
          <w:lang w:eastAsia="ru-RU"/>
        </w:rPr>
      </w:pPr>
      <w:r w:rsidRPr="0061782A">
        <w:rPr>
          <w:rFonts w:ascii="Times New Roman" w:hAnsi="Times New Roman"/>
          <w:sz w:val="24"/>
          <w:szCs w:val="24"/>
          <w:lang w:eastAsia="ru-RU"/>
        </w:rPr>
        <w:t>1. </w:t>
      </w:r>
      <w:r w:rsidRPr="0061782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w:t>
      </w:r>
      <w:r w:rsidRPr="0061782A">
        <w:rPr>
          <w:rFonts w:ascii="Times New Roman" w:hAnsi="Times New Roman"/>
          <w:sz w:val="24"/>
          <w:szCs w:val="24"/>
        </w:rPr>
        <w:t>инженерной инфраструктуры.</w:t>
      </w:r>
    </w:p>
    <w:p w:rsidR="00173108" w:rsidRPr="0061782A" w:rsidRDefault="00173108" w:rsidP="00C46672">
      <w:pPr>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61782A" w:rsidTr="00173108">
        <w:trPr>
          <w:trHeight w:val="51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173108">
        <w:trPr>
          <w:trHeight w:val="20"/>
        </w:trPr>
        <w:tc>
          <w:tcPr>
            <w:tcW w:w="2723" w:type="pct"/>
          </w:tcPr>
          <w:p w:rsidR="00173108"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jc w:val="left"/>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173108" w:rsidRPr="0061782A" w:rsidTr="00173108">
        <w:trPr>
          <w:trHeight w:val="20"/>
        </w:trPr>
        <w:tc>
          <w:tcPr>
            <w:tcW w:w="2723" w:type="pct"/>
          </w:tcPr>
          <w:p w:rsidR="00173108" w:rsidRPr="0061782A" w:rsidRDefault="00173108" w:rsidP="00C46672">
            <w:pPr>
              <w:autoSpaceDE w:val="0"/>
              <w:autoSpaceDN w:val="0"/>
              <w:adjustRightInd w:val="0"/>
              <w:jc w:val="left"/>
              <w:rPr>
                <w:rFonts w:ascii="Times New Roman" w:eastAsiaTheme="minorHAnsi" w:hAnsi="Times New Roman"/>
                <w:bCs/>
                <w:sz w:val="20"/>
              </w:rPr>
            </w:pPr>
            <w:r w:rsidRPr="0061782A">
              <w:rPr>
                <w:rFonts w:ascii="Times New Roman" w:eastAsia="Calibri" w:hAnsi="Times New Roman"/>
                <w:sz w:val="20"/>
              </w:rPr>
              <w:t>3.1.2</w:t>
            </w:r>
            <w:r w:rsidRPr="0061782A">
              <w:rPr>
                <w:rFonts w:ascii="Times New Roman" w:eastAsiaTheme="minorHAnsi" w:hAnsi="Times New Roman"/>
                <w:bCs/>
                <w:sz w:val="20"/>
              </w:rPr>
              <w:t xml:space="preserve"> Административные здания организаций, обеспечивающих предоставление коммунальных услуг </w:t>
            </w:r>
          </w:p>
          <w:p w:rsidR="00173108" w:rsidRPr="0061782A" w:rsidRDefault="00173108"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 xml:space="preserve">(Размещение зданий, предназначенных для приема </w:t>
            </w:r>
            <w:r w:rsidRPr="0061782A">
              <w:rPr>
                <w:rFonts w:ascii="Times New Roman" w:eastAsiaTheme="minorHAnsi" w:hAnsi="Times New Roman"/>
                <w:bCs/>
                <w:sz w:val="20"/>
              </w:rPr>
              <w:lastRenderedPageBreak/>
              <w:t>физических и юридических лиц в связи с предоставлением им коммунальных услуг)</w:t>
            </w:r>
          </w:p>
          <w:p w:rsidR="00173108" w:rsidRPr="0061782A" w:rsidRDefault="00173108" w:rsidP="00C46672">
            <w:pPr>
              <w:jc w:val="left"/>
              <w:rPr>
                <w:rFonts w:ascii="Times New Roman" w:eastAsia="Calibri" w:hAnsi="Times New Roman"/>
                <w:sz w:val="20"/>
              </w:rPr>
            </w:pPr>
          </w:p>
        </w:tc>
        <w:tc>
          <w:tcPr>
            <w:tcW w:w="2277" w:type="pct"/>
          </w:tcPr>
          <w:p w:rsidR="00173108" w:rsidRPr="0061782A" w:rsidRDefault="00173108"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Здания и сооружения для размещения служб охраны и наблюдения; </w:t>
            </w:r>
          </w:p>
          <w:p w:rsidR="00173108" w:rsidRPr="0061782A" w:rsidRDefault="00173108"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173108" w:rsidRPr="0061782A" w:rsidRDefault="00173108" w:rsidP="00C46672">
            <w:pPr>
              <w:jc w:val="left"/>
              <w:rPr>
                <w:rFonts w:ascii="Times New Roman" w:eastAsia="Calibri" w:hAnsi="Times New Roman"/>
                <w:sz w:val="20"/>
              </w:rPr>
            </w:pPr>
            <w:r w:rsidRPr="0061782A">
              <w:rPr>
                <w:rFonts w:ascii="Times New Roman" w:eastAsia="Calibri" w:hAnsi="Times New Roman"/>
                <w:sz w:val="20"/>
              </w:rPr>
              <w:lastRenderedPageBreak/>
              <w:t>благоустройство территории</w:t>
            </w:r>
          </w:p>
        </w:tc>
      </w:tr>
      <w:tr w:rsidR="00173108" w:rsidRPr="0061782A" w:rsidTr="00173108">
        <w:trPr>
          <w:trHeight w:val="20"/>
        </w:trPr>
        <w:tc>
          <w:tcPr>
            <w:tcW w:w="2723" w:type="pct"/>
          </w:tcPr>
          <w:p w:rsidR="00173108" w:rsidRPr="0061782A" w:rsidRDefault="00173108" w:rsidP="00C46672">
            <w:pPr>
              <w:jc w:val="left"/>
              <w:rPr>
                <w:rFonts w:ascii="Times New Roman" w:hAnsi="Times New Roman"/>
                <w:sz w:val="20"/>
                <w:lang w:eastAsia="ru-RU"/>
              </w:rPr>
            </w:pPr>
            <w:r w:rsidRPr="0061782A">
              <w:rPr>
                <w:rFonts w:ascii="Times New Roman" w:hAnsi="Times New Roman"/>
                <w:sz w:val="20"/>
                <w:lang w:eastAsia="ru-RU"/>
              </w:rPr>
              <w:lastRenderedPageBreak/>
              <w:t xml:space="preserve">6.8 Связь </w:t>
            </w:r>
          </w:p>
          <w:p w:rsidR="00173108" w:rsidRPr="0061782A" w:rsidRDefault="00173108" w:rsidP="00C46672">
            <w:pPr>
              <w:jc w:val="left"/>
              <w:rPr>
                <w:rFonts w:ascii="Times New Roman" w:hAnsi="Times New Roman"/>
                <w:sz w:val="20"/>
                <w:lang w:eastAsia="ru-RU"/>
              </w:rPr>
            </w:pPr>
            <w:r w:rsidRPr="0061782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9" w:history="1">
              <w:r w:rsidRPr="0061782A">
                <w:rPr>
                  <w:rFonts w:ascii="Times New Roman" w:hAnsi="Times New Roman"/>
                  <w:sz w:val="20"/>
                  <w:u w:val="single"/>
                  <w:lang w:eastAsia="ru-RU"/>
                </w:rPr>
                <w:t>кодами 3.1.1</w:t>
              </w:r>
            </w:hyperlink>
            <w:r w:rsidRPr="0061782A">
              <w:rPr>
                <w:rFonts w:ascii="Times New Roman" w:hAnsi="Times New Roman"/>
                <w:sz w:val="20"/>
                <w:lang w:eastAsia="ru-RU"/>
              </w:rPr>
              <w:t xml:space="preserve">, </w:t>
            </w:r>
            <w:hyperlink r:id="rId160" w:history="1">
              <w:r w:rsidRPr="0061782A">
                <w:rPr>
                  <w:rFonts w:ascii="Times New Roman" w:hAnsi="Times New Roman"/>
                  <w:sz w:val="20"/>
                  <w:u w:val="single"/>
                  <w:lang w:eastAsia="ru-RU"/>
                </w:rPr>
                <w:t>3.2.3</w:t>
              </w:r>
            </w:hyperlink>
            <w:r w:rsidRPr="0061782A">
              <w:rPr>
                <w:rFonts w:ascii="Times New Roman" w:hAnsi="Times New Roman"/>
                <w:sz w:val="20"/>
                <w:lang w:eastAsia="ru-RU"/>
              </w:rPr>
              <w:t>)</w:t>
            </w:r>
          </w:p>
        </w:tc>
        <w:tc>
          <w:tcPr>
            <w:tcW w:w="2277" w:type="pct"/>
          </w:tcPr>
          <w:p w:rsidR="00173108" w:rsidRPr="0061782A" w:rsidRDefault="00173108"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173108" w:rsidRPr="0061782A" w:rsidTr="00173108">
        <w:trPr>
          <w:trHeight w:val="20"/>
        </w:trPr>
        <w:tc>
          <w:tcPr>
            <w:tcW w:w="2723" w:type="pct"/>
          </w:tcPr>
          <w:p w:rsidR="00173108" w:rsidRPr="0061782A" w:rsidRDefault="00173108" w:rsidP="00C46672">
            <w:pPr>
              <w:autoSpaceDE w:val="0"/>
              <w:autoSpaceDN w:val="0"/>
              <w:adjustRightInd w:val="0"/>
              <w:jc w:val="left"/>
              <w:rPr>
                <w:rFonts w:ascii="Times New Roman" w:eastAsiaTheme="minorHAnsi" w:hAnsi="Times New Roman"/>
                <w:sz w:val="20"/>
              </w:rPr>
            </w:pPr>
            <w:r w:rsidRPr="0061782A">
              <w:rPr>
                <w:rFonts w:ascii="Times New Roman" w:hAnsi="Times New Roman"/>
                <w:sz w:val="20"/>
                <w:lang w:eastAsia="ru-RU"/>
              </w:rPr>
              <w:t xml:space="preserve">7.5 </w:t>
            </w:r>
            <w:r w:rsidRPr="0061782A">
              <w:rPr>
                <w:rFonts w:ascii="Times New Roman" w:eastAsiaTheme="minorHAnsi" w:hAnsi="Times New Roman"/>
                <w:sz w:val="20"/>
              </w:rPr>
              <w:t xml:space="preserve">Трубопроводный транспорт </w:t>
            </w:r>
          </w:p>
          <w:p w:rsidR="00173108" w:rsidRPr="0061782A" w:rsidRDefault="00173108"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7" w:type="pct"/>
          </w:tcPr>
          <w:p w:rsidR="00173108" w:rsidRPr="0061782A" w:rsidRDefault="00173108"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173108">
        <w:trPr>
          <w:trHeight w:val="20"/>
        </w:trPr>
        <w:tc>
          <w:tcPr>
            <w:tcW w:w="2723" w:type="pct"/>
          </w:tcPr>
          <w:p w:rsidR="00173108"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A57C12" w:rsidRPr="0061782A" w:rsidTr="00173108">
        <w:trPr>
          <w:trHeight w:val="20"/>
        </w:trPr>
        <w:tc>
          <w:tcPr>
            <w:tcW w:w="2723" w:type="pct"/>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61"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62"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63"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173108">
        <w:trPr>
          <w:trHeight w:val="20"/>
        </w:trPr>
        <w:tc>
          <w:tcPr>
            <w:tcW w:w="2723"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A57C12" w:rsidRPr="0061782A" w:rsidRDefault="00A57C12" w:rsidP="005014FD">
            <w:pPr>
              <w:jc w:val="left"/>
              <w:rPr>
                <w:rFonts w:ascii="Times New Roman" w:hAnsi="Times New Roman"/>
                <w:sz w:val="20"/>
              </w:rPr>
            </w:pPr>
            <w:r w:rsidRPr="0061782A">
              <w:rPr>
                <w:rFonts w:ascii="Times New Roman" w:hAnsi="Times New Roman"/>
                <w:sz w:val="20"/>
              </w:rPr>
              <w:t>Не устанавливаются</w:t>
            </w:r>
          </w:p>
        </w:tc>
      </w:tr>
    </w:tbl>
    <w:p w:rsidR="005320BF" w:rsidRPr="0061782A" w:rsidRDefault="005320BF"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w:t>
      </w:r>
      <w:r w:rsidR="0047384A" w:rsidRPr="0061782A">
        <w:rPr>
          <w:rFonts w:ascii="Times New Roman" w:hAnsi="Times New Roman" w:cs="Times New Roman"/>
        </w:rPr>
        <w:t>е</w:t>
      </w:r>
      <w:r w:rsidRPr="0061782A">
        <w:rPr>
          <w:rFonts w:ascii="Times New Roman" w:hAnsi="Times New Roman" w:cs="Times New Roman"/>
        </w:rPr>
        <w:t xml:space="preserve">нные виды использования </w:t>
      </w:r>
      <w:r w:rsidR="00173108" w:rsidRPr="0061782A">
        <w:rPr>
          <w:rFonts w:ascii="Times New Roman" w:hAnsi="Times New Roman" w:cs="Times New Roman"/>
        </w:rPr>
        <w:t>земельных участков и</w:t>
      </w:r>
      <w:r w:rsidR="00E118E7" w:rsidRPr="0061782A">
        <w:rPr>
          <w:rFonts w:ascii="Times New Roman" w:hAnsi="Times New Roman" w:cs="Times New Roman"/>
        </w:rPr>
        <w:t xml:space="preserve"> объектов </w:t>
      </w:r>
      <w:r w:rsidRPr="0061782A">
        <w:rPr>
          <w:rFonts w:ascii="Times New Roman" w:hAnsi="Times New Roman" w:cs="Times New Roman"/>
        </w:rPr>
        <w:t>капитального строительства для зоны ИГ не устанавливаются.</w:t>
      </w:r>
    </w:p>
    <w:p w:rsidR="005320BF" w:rsidRPr="0061782A" w:rsidRDefault="00AF6E05" w:rsidP="00C46672">
      <w:pPr>
        <w:pStyle w:val="af5"/>
        <w:spacing w:before="0"/>
        <w:ind w:firstLine="709"/>
        <w:rPr>
          <w:rFonts w:ascii="Times New Roman" w:hAnsi="Times New Roman" w:cs="Times New Roman"/>
        </w:rPr>
      </w:pPr>
      <w:r w:rsidRPr="0061782A">
        <w:rPr>
          <w:rFonts w:ascii="Times New Roman" w:hAnsi="Times New Roman" w:cs="Times New Roman"/>
        </w:rPr>
        <w:t>3</w:t>
      </w:r>
      <w:r w:rsidR="005320BF" w:rsidRPr="0061782A">
        <w:rPr>
          <w:rFonts w:ascii="Times New Roman" w:hAnsi="Times New Roman" w:cs="Times New Roman"/>
        </w:rPr>
        <w:t>. Предельные размеры и предельные параметры для зоны ИГ не устанавливаются.</w:t>
      </w:r>
    </w:p>
    <w:p w:rsidR="00AF6E05" w:rsidRPr="0061782A" w:rsidRDefault="00AF6E05" w:rsidP="00AF6E05">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AF6E05" w:rsidRPr="0061782A" w:rsidRDefault="00AF6E05" w:rsidP="00AF6E05">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AF6E05" w:rsidRPr="0061782A" w:rsidRDefault="00AF6E05" w:rsidP="00AF6E05">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ind w:firstLine="709"/>
        <w:jc w:val="both"/>
        <w:rPr>
          <w:rFonts w:ascii="Times New Roman" w:hAnsi="Times New Roman"/>
          <w:sz w:val="24"/>
          <w:szCs w:val="24"/>
          <w:lang w:eastAsia="ru-RU"/>
        </w:rPr>
      </w:pPr>
    </w:p>
    <w:p w:rsidR="005320BF" w:rsidRPr="0061782A" w:rsidRDefault="008F727B" w:rsidP="00C46672">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565F0C" w:rsidRPr="0061782A">
        <w:rPr>
          <w:rFonts w:ascii="Times New Roman" w:hAnsi="Times New Roman"/>
          <w:b/>
          <w:sz w:val="24"/>
          <w:szCs w:val="24"/>
          <w:lang w:eastAsia="ru-RU"/>
        </w:rPr>
        <w:t>4</w:t>
      </w:r>
      <w:r w:rsidR="002008A6" w:rsidRPr="0061782A">
        <w:rPr>
          <w:rFonts w:ascii="Times New Roman" w:hAnsi="Times New Roman"/>
          <w:b/>
          <w:sz w:val="24"/>
          <w:szCs w:val="24"/>
          <w:lang w:eastAsia="ru-RU"/>
        </w:rPr>
        <w:t>6</w:t>
      </w:r>
      <w:r w:rsidR="005320BF" w:rsidRPr="0061782A">
        <w:rPr>
          <w:rFonts w:ascii="Times New Roman" w:hAnsi="Times New Roman"/>
          <w:b/>
          <w:sz w:val="24"/>
          <w:szCs w:val="24"/>
          <w:lang w:eastAsia="ru-RU"/>
        </w:rPr>
        <w:t>.</w:t>
      </w:r>
      <w:r w:rsidR="00173108" w:rsidRPr="0061782A">
        <w:rPr>
          <w:rFonts w:ascii="Times New Roman" w:hAnsi="Times New Roman"/>
          <w:b/>
          <w:sz w:val="24"/>
          <w:szCs w:val="24"/>
          <w:lang w:eastAsia="ru-RU"/>
        </w:rPr>
        <w:t xml:space="preserve"> </w:t>
      </w:r>
      <w:r w:rsidR="005320BF" w:rsidRPr="0061782A">
        <w:rPr>
          <w:rFonts w:ascii="Times New Roman" w:hAnsi="Times New Roman"/>
          <w:sz w:val="24"/>
          <w:szCs w:val="24"/>
          <w:lang w:eastAsia="ru-RU"/>
        </w:rPr>
        <w:t xml:space="preserve">Градостроительный регламент зоны </w:t>
      </w:r>
      <w:r w:rsidR="003F7A96" w:rsidRPr="0061782A">
        <w:rPr>
          <w:rFonts w:ascii="Times New Roman" w:hAnsi="Times New Roman"/>
          <w:sz w:val="24"/>
          <w:szCs w:val="24"/>
          <w:lang w:eastAsia="ru-RU"/>
        </w:rPr>
        <w:t>объектов сельскохозяйственного назначения</w:t>
      </w:r>
      <w:r w:rsidR="005320BF" w:rsidRPr="0061782A">
        <w:rPr>
          <w:rFonts w:ascii="Times New Roman" w:hAnsi="Times New Roman"/>
          <w:sz w:val="24"/>
          <w:szCs w:val="24"/>
          <w:lang w:eastAsia="ru-RU"/>
        </w:rPr>
        <w:t xml:space="preserve"> (СХ-1).</w:t>
      </w:r>
    </w:p>
    <w:p w:rsidR="00AA782B" w:rsidRPr="0061782A" w:rsidRDefault="00AA782B" w:rsidP="00C46672">
      <w:pPr>
        <w:ind w:firstLine="709"/>
        <w:jc w:val="both"/>
        <w:rPr>
          <w:rFonts w:ascii="Times New Roman" w:hAnsi="Times New Roman"/>
          <w:sz w:val="24"/>
          <w:szCs w:val="24"/>
          <w:lang w:eastAsia="ru-RU"/>
        </w:rPr>
      </w:pPr>
    </w:p>
    <w:p w:rsidR="001E1F09" w:rsidRPr="0061782A" w:rsidRDefault="001E1F09" w:rsidP="00C46672">
      <w:pPr>
        <w:ind w:firstLine="709"/>
        <w:jc w:val="both"/>
        <w:rPr>
          <w:rFonts w:ascii="Times New Roman" w:hAnsi="Times New Roman"/>
          <w:sz w:val="24"/>
          <w:szCs w:val="24"/>
          <w:lang w:eastAsia="ru-RU"/>
        </w:rPr>
      </w:pPr>
      <w:r w:rsidRPr="0061782A">
        <w:rPr>
          <w:rFonts w:ascii="Times New Roman" w:hAnsi="Times New Roman"/>
          <w:sz w:val="24"/>
          <w:szCs w:val="24"/>
          <w:lang w:eastAsia="ru-RU"/>
        </w:rPr>
        <w:t>1. </w:t>
      </w:r>
      <w:r w:rsidRPr="0061782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w:t>
      </w:r>
      <w:r w:rsidRPr="0061782A">
        <w:rPr>
          <w:rFonts w:ascii="Times New Roman" w:hAnsi="Times New Roman"/>
          <w:sz w:val="24"/>
          <w:szCs w:val="24"/>
          <w:lang w:eastAsia="ru-RU"/>
        </w:rPr>
        <w:t>сельскохозяйственного назначения.</w:t>
      </w:r>
    </w:p>
    <w:p w:rsidR="001E1F09" w:rsidRPr="0061782A" w:rsidRDefault="001E1F09" w:rsidP="00C46672">
      <w:pPr>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61782A" w:rsidTr="001E1F09">
        <w:trPr>
          <w:trHeight w:val="51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1E1F09" w:rsidRPr="0061782A" w:rsidTr="001E1F09">
        <w:trPr>
          <w:trHeight w:val="20"/>
        </w:trPr>
        <w:tc>
          <w:tcPr>
            <w:tcW w:w="2723" w:type="pct"/>
          </w:tcPr>
          <w:p w:rsidR="001E1F09" w:rsidRPr="0061782A" w:rsidRDefault="001E1F09" w:rsidP="00C46672">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t xml:space="preserve">1.0 </w:t>
            </w:r>
            <w:r w:rsidRPr="0061782A">
              <w:rPr>
                <w:rFonts w:ascii="Times New Roman" w:eastAsiaTheme="minorHAnsi" w:hAnsi="Times New Roman"/>
                <w:sz w:val="20"/>
              </w:rPr>
              <w:t xml:space="preserve">Сельскохозяйственное использование </w:t>
            </w:r>
          </w:p>
          <w:p w:rsidR="001E1F09" w:rsidRPr="0061782A" w:rsidRDefault="001E1F09" w:rsidP="00C46672">
            <w:pPr>
              <w:autoSpaceDE w:val="0"/>
              <w:autoSpaceDN w:val="0"/>
              <w:adjustRightInd w:val="0"/>
              <w:jc w:val="left"/>
              <w:rPr>
                <w:rFonts w:ascii="Times New Roman" w:eastAsiaTheme="minorHAnsi" w:hAnsi="Times New Roman"/>
                <w:sz w:val="20"/>
              </w:rPr>
            </w:pPr>
            <w:proofErr w:type="gramStart"/>
            <w:r w:rsidRPr="0061782A">
              <w:rPr>
                <w:rFonts w:ascii="Times New Roman" w:eastAsiaTheme="minorHAnsi" w:hAnsi="Times New Roman"/>
                <w:sz w:val="20"/>
              </w:rPr>
              <w:t>(Ведение сельского хозяйства.</w:t>
            </w:r>
            <w:proofErr w:type="gramEnd"/>
          </w:p>
          <w:p w:rsidR="001E1F09" w:rsidRPr="0061782A" w:rsidRDefault="001E1F09" w:rsidP="00C46672">
            <w:pPr>
              <w:autoSpaceDE w:val="0"/>
              <w:autoSpaceDN w:val="0"/>
              <w:adjustRightInd w:val="0"/>
              <w:jc w:val="left"/>
              <w:rPr>
                <w:rFonts w:ascii="Times New Roman" w:hAnsi="Times New Roman"/>
                <w:sz w:val="20"/>
              </w:rPr>
            </w:pPr>
            <w:proofErr w:type="gramStart"/>
            <w:r w:rsidRPr="0061782A">
              <w:rPr>
                <w:rFonts w:ascii="Times New Roman" w:eastAsiaTheme="minorHAns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64" w:history="1">
              <w:r w:rsidRPr="0061782A">
                <w:rPr>
                  <w:rFonts w:ascii="Times New Roman" w:eastAsiaTheme="minorHAnsi" w:hAnsi="Times New Roman"/>
                  <w:sz w:val="20"/>
                </w:rPr>
                <w:t>кодами 1.1</w:t>
              </w:r>
            </w:hyperlink>
            <w:r w:rsidRPr="0061782A">
              <w:rPr>
                <w:rFonts w:ascii="Times New Roman" w:eastAsiaTheme="minorHAnsi" w:hAnsi="Times New Roman"/>
                <w:sz w:val="20"/>
              </w:rPr>
              <w:t xml:space="preserve"> - </w:t>
            </w:r>
            <w:hyperlink r:id="rId165" w:history="1">
              <w:r w:rsidRPr="0061782A">
                <w:rPr>
                  <w:rFonts w:ascii="Times New Roman" w:eastAsiaTheme="minorHAnsi" w:hAnsi="Times New Roman"/>
                  <w:sz w:val="20"/>
                </w:rPr>
                <w:t>1.20</w:t>
              </w:r>
            </w:hyperlink>
            <w:r w:rsidRPr="0061782A">
              <w:rPr>
                <w:rFonts w:ascii="Times New Roman" w:eastAsiaTheme="minorHAnsi" w:hAnsi="Times New Roman"/>
                <w:sz w:val="20"/>
              </w:rPr>
              <w:t>, в том числе размещение зданий и сооружений, используемых для хранения и переработки сельскохозяйственной продукции)</w:t>
            </w:r>
            <w:proofErr w:type="gramEnd"/>
          </w:p>
        </w:tc>
        <w:tc>
          <w:tcPr>
            <w:tcW w:w="2277" w:type="pct"/>
          </w:tcPr>
          <w:p w:rsidR="001E1F09" w:rsidRPr="0061782A" w:rsidRDefault="001E1F09" w:rsidP="00C46672">
            <w:pPr>
              <w:jc w:val="left"/>
              <w:rPr>
                <w:rFonts w:ascii="Times New Roman" w:eastAsia="Calibri" w:hAnsi="Times New Roman"/>
                <w:sz w:val="20"/>
              </w:rPr>
            </w:pPr>
            <w:r w:rsidRPr="0061782A">
              <w:rPr>
                <w:rFonts w:ascii="Times New Roman" w:eastAsia="Calibri" w:hAnsi="Times New Roman"/>
                <w:sz w:val="20"/>
              </w:rPr>
              <w:t>Не устанавливаются</w:t>
            </w:r>
          </w:p>
        </w:tc>
      </w:tr>
      <w:tr w:rsidR="00C86477" w:rsidRPr="0061782A" w:rsidTr="001E1F09">
        <w:trPr>
          <w:trHeight w:val="20"/>
        </w:trPr>
        <w:tc>
          <w:tcPr>
            <w:tcW w:w="2723" w:type="pct"/>
          </w:tcPr>
          <w:p w:rsidR="001E1F09" w:rsidRPr="0061782A" w:rsidRDefault="00C86477" w:rsidP="00C46672">
            <w:pPr>
              <w:jc w:val="left"/>
              <w:rPr>
                <w:rFonts w:ascii="Times New Roman" w:hAnsi="Times New Roman"/>
                <w:sz w:val="20"/>
              </w:rPr>
            </w:pPr>
            <w:r w:rsidRPr="0061782A">
              <w:rPr>
                <w:rFonts w:ascii="Times New Roman" w:hAnsi="Times New Roman"/>
                <w:sz w:val="20"/>
              </w:rPr>
              <w:t xml:space="preserve">3.9.3 Проведение научных испытаний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77" w:type="pct"/>
          </w:tcPr>
          <w:p w:rsidR="00C86477" w:rsidRPr="0061782A" w:rsidRDefault="001E1F09" w:rsidP="00C46672">
            <w:pPr>
              <w:jc w:val="left"/>
              <w:rPr>
                <w:rFonts w:ascii="Times New Roman" w:eastAsia="Calibri" w:hAnsi="Times New Roman"/>
                <w:sz w:val="20"/>
              </w:rPr>
            </w:pPr>
            <w:r w:rsidRPr="0061782A">
              <w:rPr>
                <w:rFonts w:ascii="Times New Roman" w:eastAsia="Calibri" w:hAnsi="Times New Roman"/>
                <w:sz w:val="20"/>
              </w:rPr>
              <w:t>В</w:t>
            </w:r>
            <w:r w:rsidR="00C86477" w:rsidRPr="0061782A">
              <w:rPr>
                <w:rFonts w:ascii="Times New Roman" w:eastAsia="Calibri" w:hAnsi="Times New Roman"/>
                <w:sz w:val="20"/>
              </w:rPr>
              <w:t>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1E1F09">
        <w:trPr>
          <w:trHeight w:val="20"/>
        </w:trPr>
        <w:tc>
          <w:tcPr>
            <w:tcW w:w="2723" w:type="pct"/>
          </w:tcPr>
          <w:p w:rsidR="001E1F09"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jc w:val="left"/>
              <w:rPr>
                <w:rFonts w:ascii="Times New Roman" w:hAnsi="Times New Roman"/>
                <w:sz w:val="20"/>
              </w:rPr>
            </w:pPr>
            <w:proofErr w:type="gramStart"/>
            <w:r w:rsidRPr="0061782A">
              <w:rPr>
                <w:rFonts w:ascii="Times New Roman" w:hAnsi="Times New Roman"/>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roofErr w:type="gramEnd"/>
          </w:p>
        </w:tc>
        <w:tc>
          <w:tcPr>
            <w:tcW w:w="2277" w:type="pct"/>
          </w:tcPr>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1E1F09">
        <w:trPr>
          <w:trHeight w:val="20"/>
        </w:trPr>
        <w:tc>
          <w:tcPr>
            <w:tcW w:w="2723" w:type="pct"/>
          </w:tcPr>
          <w:p w:rsidR="001E1F09"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61782A" w:rsidRDefault="001E1F09" w:rsidP="00C46672">
            <w:pPr>
              <w:jc w:val="left"/>
              <w:rPr>
                <w:rFonts w:ascii="Times New Roman" w:eastAsia="Calibri" w:hAnsi="Times New Roman"/>
                <w:sz w:val="20"/>
              </w:rPr>
            </w:pPr>
            <w:r w:rsidRPr="0061782A">
              <w:rPr>
                <w:rFonts w:ascii="Times New Roman" w:eastAsia="Calibri" w:hAnsi="Times New Roman"/>
                <w:sz w:val="20"/>
              </w:rPr>
              <w:t>В</w:t>
            </w:r>
            <w:r w:rsidR="00C86477" w:rsidRPr="0061782A">
              <w:rPr>
                <w:rFonts w:ascii="Times New Roman" w:eastAsia="Calibri" w:hAnsi="Times New Roman"/>
                <w:sz w:val="20"/>
              </w:rPr>
              <w:t>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A57C12" w:rsidRPr="0061782A" w:rsidTr="001E1F09">
        <w:trPr>
          <w:trHeight w:val="20"/>
        </w:trPr>
        <w:tc>
          <w:tcPr>
            <w:tcW w:w="2723" w:type="pct"/>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66"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67"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68"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1E1F09">
        <w:trPr>
          <w:trHeight w:val="20"/>
        </w:trPr>
        <w:tc>
          <w:tcPr>
            <w:tcW w:w="2723"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lastRenderedPageBreak/>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A57C12" w:rsidRPr="0061782A" w:rsidRDefault="00A57C12" w:rsidP="005014FD">
            <w:pPr>
              <w:jc w:val="left"/>
              <w:rPr>
                <w:rFonts w:ascii="Times New Roman" w:hAnsi="Times New Roman"/>
                <w:sz w:val="20"/>
              </w:rPr>
            </w:pPr>
            <w:r w:rsidRPr="0061782A">
              <w:rPr>
                <w:rFonts w:ascii="Times New Roman" w:hAnsi="Times New Roman"/>
                <w:sz w:val="20"/>
              </w:rPr>
              <w:t>Не устанавливаются</w:t>
            </w:r>
          </w:p>
        </w:tc>
      </w:tr>
    </w:tbl>
    <w:p w:rsidR="005320BF"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5320BF" w:rsidRPr="0061782A">
        <w:rPr>
          <w:rFonts w:ascii="Times New Roman" w:hAnsi="Times New Roman" w:cs="Times New Roman"/>
        </w:rPr>
        <w:t>для зоны СХ-1 не устанавливаются.</w:t>
      </w:r>
    </w:p>
    <w:p w:rsidR="005320BF" w:rsidRPr="0061782A" w:rsidRDefault="001E1F09" w:rsidP="00C46672">
      <w:pPr>
        <w:pStyle w:val="af5"/>
        <w:spacing w:before="0"/>
        <w:ind w:firstLine="709"/>
        <w:rPr>
          <w:rFonts w:ascii="Times New Roman" w:hAnsi="Times New Roman" w:cs="Times New Roman"/>
        </w:rPr>
      </w:pPr>
      <w:r w:rsidRPr="0061782A">
        <w:rPr>
          <w:rFonts w:ascii="Times New Roman" w:hAnsi="Times New Roman" w:cs="Times New Roman"/>
        </w:rPr>
        <w:t>3. </w:t>
      </w:r>
      <w:r w:rsidR="005320BF" w:rsidRPr="0061782A">
        <w:rPr>
          <w:rFonts w:ascii="Times New Roman" w:hAnsi="Times New Roman" w:cs="Times New Roman"/>
        </w:rPr>
        <w:t>Предельные размеры и предельные параметры для зоны СХ-1 не устанавливаются.</w:t>
      </w:r>
    </w:p>
    <w:p w:rsidR="005320BF" w:rsidRPr="0061782A" w:rsidRDefault="001E1F09"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5320BF" w:rsidRPr="0061782A">
        <w:rPr>
          <w:rFonts w:ascii="Times New Roman" w:hAnsi="Times New Roman" w:cs="Times New Roman"/>
        </w:rPr>
        <w:t xml:space="preserve">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3259F4" w:rsidRPr="0061782A" w:rsidRDefault="003259F4" w:rsidP="00C46672">
      <w:pPr>
        <w:ind w:firstLine="709"/>
        <w:jc w:val="both"/>
        <w:rPr>
          <w:rFonts w:ascii="Times New Roman" w:hAnsi="Times New Roman"/>
          <w:sz w:val="24"/>
          <w:szCs w:val="24"/>
          <w:lang w:eastAsia="ru-RU"/>
        </w:rPr>
      </w:pPr>
    </w:p>
    <w:p w:rsidR="005320BF" w:rsidRPr="0061782A" w:rsidRDefault="008A6AE3" w:rsidP="00C46672">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Статья 4</w:t>
      </w:r>
      <w:r w:rsidR="002008A6" w:rsidRPr="0061782A">
        <w:rPr>
          <w:rFonts w:ascii="Times New Roman" w:hAnsi="Times New Roman"/>
          <w:b/>
          <w:sz w:val="24"/>
          <w:szCs w:val="24"/>
          <w:lang w:eastAsia="ru-RU"/>
        </w:rPr>
        <w:t>7</w:t>
      </w:r>
      <w:r w:rsidR="005320BF" w:rsidRPr="0061782A">
        <w:rPr>
          <w:rFonts w:ascii="Times New Roman" w:hAnsi="Times New Roman"/>
          <w:b/>
          <w:sz w:val="24"/>
          <w:szCs w:val="24"/>
          <w:lang w:eastAsia="ru-RU"/>
        </w:rPr>
        <w:t>.</w:t>
      </w:r>
      <w:r w:rsidR="005819ED" w:rsidRPr="0061782A">
        <w:rPr>
          <w:rFonts w:ascii="Times New Roman" w:hAnsi="Times New Roman"/>
          <w:sz w:val="24"/>
          <w:szCs w:val="24"/>
          <w:lang w:eastAsia="ru-RU"/>
        </w:rPr>
        <w:t xml:space="preserve"> </w:t>
      </w:r>
      <w:r w:rsidR="005320BF" w:rsidRPr="0061782A">
        <w:rPr>
          <w:rFonts w:ascii="Times New Roman" w:hAnsi="Times New Roman"/>
          <w:sz w:val="24"/>
          <w:szCs w:val="24"/>
          <w:lang w:eastAsia="ru-RU"/>
        </w:rPr>
        <w:t xml:space="preserve">Градостроительный регламент зоны </w:t>
      </w:r>
      <w:r w:rsidR="003F7A96" w:rsidRPr="0061782A">
        <w:rPr>
          <w:rFonts w:ascii="Times New Roman" w:hAnsi="Times New Roman"/>
          <w:sz w:val="24"/>
          <w:szCs w:val="24"/>
          <w:lang w:eastAsia="ru-RU"/>
        </w:rPr>
        <w:t xml:space="preserve">ведения </w:t>
      </w:r>
      <w:r w:rsidR="003F7A96" w:rsidRPr="0061782A">
        <w:rPr>
          <w:rFonts w:ascii="Times New Roman" w:eastAsiaTheme="minorHAnsi" w:hAnsi="Times New Roman"/>
          <w:sz w:val="24"/>
          <w:szCs w:val="24"/>
        </w:rPr>
        <w:t>садоводства и огородничества</w:t>
      </w:r>
      <w:r w:rsidR="003F7A96" w:rsidRPr="0061782A">
        <w:rPr>
          <w:rFonts w:ascii="Times New Roman" w:hAnsi="Times New Roman"/>
          <w:sz w:val="24"/>
          <w:szCs w:val="24"/>
          <w:lang w:eastAsia="ru-RU"/>
        </w:rPr>
        <w:t xml:space="preserve"> </w:t>
      </w:r>
      <w:r w:rsidR="005320BF" w:rsidRPr="0061782A">
        <w:rPr>
          <w:rFonts w:ascii="Times New Roman" w:hAnsi="Times New Roman"/>
          <w:sz w:val="24"/>
          <w:szCs w:val="24"/>
          <w:lang w:eastAsia="ru-RU"/>
        </w:rPr>
        <w:t>(СХ-2).</w:t>
      </w:r>
    </w:p>
    <w:p w:rsidR="00AA782B" w:rsidRPr="0061782A" w:rsidRDefault="00AA782B" w:rsidP="00C46672">
      <w:pPr>
        <w:ind w:firstLine="709"/>
        <w:jc w:val="both"/>
        <w:rPr>
          <w:rFonts w:ascii="Times New Roman" w:hAnsi="Times New Roman"/>
          <w:sz w:val="24"/>
          <w:szCs w:val="24"/>
          <w:lang w:eastAsia="ru-RU"/>
        </w:rPr>
      </w:pPr>
    </w:p>
    <w:p w:rsidR="00D81E78" w:rsidRPr="0061782A" w:rsidRDefault="00D81E78" w:rsidP="00C46672">
      <w:pPr>
        <w:ind w:firstLine="709"/>
        <w:jc w:val="both"/>
        <w:rPr>
          <w:rFonts w:ascii="Times New Roman" w:hAnsi="Times New Roman"/>
          <w:sz w:val="24"/>
          <w:szCs w:val="24"/>
          <w:lang w:eastAsia="ru-RU"/>
        </w:rPr>
      </w:pPr>
      <w:r w:rsidRPr="0061782A">
        <w:rPr>
          <w:rFonts w:ascii="Times New Roman" w:hAnsi="Times New Roman"/>
          <w:sz w:val="24"/>
          <w:szCs w:val="24"/>
          <w:lang w:eastAsia="ru-RU"/>
        </w:rPr>
        <w:t>1. </w:t>
      </w:r>
      <w:r w:rsidRPr="0061782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предназначенных для </w:t>
      </w:r>
      <w:r w:rsidRPr="0061782A">
        <w:rPr>
          <w:rFonts w:ascii="Times New Roman" w:hAnsi="Times New Roman"/>
          <w:sz w:val="24"/>
          <w:szCs w:val="24"/>
          <w:lang w:eastAsia="ru-RU"/>
        </w:rPr>
        <w:t xml:space="preserve">ведения </w:t>
      </w:r>
      <w:r w:rsidRPr="0061782A">
        <w:rPr>
          <w:rFonts w:ascii="Times New Roman" w:eastAsiaTheme="minorHAnsi" w:hAnsi="Times New Roman"/>
          <w:sz w:val="24"/>
          <w:szCs w:val="24"/>
        </w:rPr>
        <w:t>садоводства и огородничества.</w:t>
      </w:r>
    </w:p>
    <w:p w:rsidR="00D81E78" w:rsidRPr="0061782A" w:rsidRDefault="00D81E78" w:rsidP="00C46672">
      <w:pPr>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C86477" w:rsidRPr="0061782A" w:rsidTr="00D81E78">
        <w:trPr>
          <w:trHeight w:val="51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641F6D">
        <w:trPr>
          <w:trHeight w:val="20"/>
        </w:trPr>
        <w:tc>
          <w:tcPr>
            <w:tcW w:w="2723" w:type="pct"/>
          </w:tcPr>
          <w:p w:rsidR="00A935B3"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jc w:val="left"/>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Pr>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641F6D">
        <w:trPr>
          <w:trHeight w:val="20"/>
        </w:trPr>
        <w:tc>
          <w:tcPr>
            <w:tcW w:w="2723" w:type="pct"/>
          </w:tcPr>
          <w:p w:rsidR="00A935B3"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C86477" w:rsidRPr="0061782A" w:rsidTr="00641F6D">
        <w:trPr>
          <w:trHeight w:val="20"/>
        </w:trPr>
        <w:tc>
          <w:tcPr>
            <w:tcW w:w="2723" w:type="pct"/>
          </w:tcPr>
          <w:p w:rsidR="00A935B3"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641F6D">
        <w:trPr>
          <w:trHeight w:val="20"/>
        </w:trPr>
        <w:tc>
          <w:tcPr>
            <w:tcW w:w="2723" w:type="pct"/>
          </w:tcPr>
          <w:p w:rsidR="00A935B3" w:rsidRPr="0061782A" w:rsidRDefault="00C86477"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jc w:val="left"/>
              <w:rPr>
                <w:rFonts w:ascii="Times New Roman" w:eastAsia="Calibri" w:hAnsi="Times New Roman"/>
                <w:sz w:val="20"/>
              </w:rPr>
            </w:pPr>
            <w:r w:rsidRPr="0061782A">
              <w:rPr>
                <w:rFonts w:ascii="Times New Roman" w:hAnsi="Times New Roman"/>
                <w:bCs/>
                <w:sz w:val="20"/>
              </w:rPr>
              <w:t xml:space="preserve">размещение объектов гражданской обороны, за </w:t>
            </w:r>
            <w:r w:rsidRPr="0061782A">
              <w:rPr>
                <w:rFonts w:ascii="Times New Roman" w:hAnsi="Times New Roman"/>
                <w:bCs/>
                <w:sz w:val="20"/>
              </w:rPr>
              <w:lastRenderedPageBreak/>
              <w:t>исключением объектов гражданской обороны, являющихся частями производственных зданий)</w:t>
            </w:r>
          </w:p>
        </w:tc>
        <w:tc>
          <w:tcPr>
            <w:tcW w:w="2277" w:type="pct"/>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lastRenderedPageBreak/>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склады инвентаря, площадки для сбора мусора</w:t>
            </w:r>
          </w:p>
        </w:tc>
      </w:tr>
      <w:tr w:rsidR="00C86477" w:rsidRPr="0061782A" w:rsidTr="00641F6D">
        <w:trPr>
          <w:trHeight w:val="20"/>
        </w:trPr>
        <w:tc>
          <w:tcPr>
            <w:tcW w:w="2723" w:type="pct"/>
          </w:tcPr>
          <w:p w:rsidR="00A935B3"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13.1 Ведение огородничества </w:t>
            </w:r>
          </w:p>
          <w:p w:rsidR="00C86477" w:rsidRPr="0061782A" w:rsidRDefault="00C86477" w:rsidP="00C46672">
            <w:pPr>
              <w:jc w:val="left"/>
              <w:rPr>
                <w:rFonts w:ascii="Times New Roman" w:hAnsi="Times New Roman"/>
                <w:sz w:val="20"/>
              </w:rPr>
            </w:pPr>
            <w:r w:rsidRPr="0061782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7" w:type="pct"/>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641F6D">
        <w:trPr>
          <w:trHeight w:val="20"/>
        </w:trPr>
        <w:tc>
          <w:tcPr>
            <w:tcW w:w="2723" w:type="pct"/>
          </w:tcPr>
          <w:p w:rsidR="00A935B3" w:rsidRPr="0061782A" w:rsidRDefault="00C86477" w:rsidP="00C46672">
            <w:pPr>
              <w:jc w:val="left"/>
              <w:rPr>
                <w:rFonts w:ascii="Times New Roman" w:hAnsi="Times New Roman"/>
                <w:sz w:val="20"/>
              </w:rPr>
            </w:pPr>
            <w:r w:rsidRPr="0061782A">
              <w:rPr>
                <w:rFonts w:ascii="Times New Roman" w:hAnsi="Times New Roman"/>
                <w:sz w:val="20"/>
              </w:rPr>
              <w:t xml:space="preserve">13.2 Ведение садоводства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69" w:history="1">
              <w:r w:rsidRPr="0061782A">
                <w:rPr>
                  <w:rFonts w:ascii="Times New Roman" w:hAnsi="Times New Roman"/>
                  <w:sz w:val="20"/>
                  <w:u w:val="single"/>
                </w:rPr>
                <w:t>кодом 2.1</w:t>
              </w:r>
            </w:hyperlink>
            <w:r w:rsidRPr="0061782A">
              <w:rPr>
                <w:rFonts w:ascii="Times New Roman" w:hAnsi="Times New Roman"/>
                <w:sz w:val="20"/>
              </w:rPr>
              <w:t>, хозяйственных построек и гаражей)</w:t>
            </w:r>
          </w:p>
        </w:tc>
        <w:tc>
          <w:tcPr>
            <w:tcW w:w="2277" w:type="pct"/>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A57C12" w:rsidRPr="0061782A" w:rsidTr="00641F6D">
        <w:trPr>
          <w:trHeight w:val="20"/>
        </w:trPr>
        <w:tc>
          <w:tcPr>
            <w:tcW w:w="2723" w:type="pct"/>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70"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71"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72"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641F6D">
        <w:trPr>
          <w:trHeight w:val="20"/>
        </w:trPr>
        <w:tc>
          <w:tcPr>
            <w:tcW w:w="2723"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A57C12" w:rsidRPr="0061782A" w:rsidRDefault="00A57C12" w:rsidP="005014FD">
            <w:pPr>
              <w:jc w:val="left"/>
              <w:rPr>
                <w:rFonts w:ascii="Times New Roman" w:hAnsi="Times New Roman"/>
                <w:sz w:val="20"/>
              </w:rPr>
            </w:pPr>
            <w:r w:rsidRPr="0061782A">
              <w:rPr>
                <w:rFonts w:ascii="Times New Roman" w:hAnsi="Times New Roman"/>
                <w:sz w:val="20"/>
              </w:rPr>
              <w:t>Не устанавливаются</w:t>
            </w:r>
          </w:p>
        </w:tc>
      </w:tr>
    </w:tbl>
    <w:p w:rsidR="005320BF" w:rsidRPr="0061782A" w:rsidRDefault="005320BF"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w:t>
      </w:r>
      <w:r w:rsidR="0047384A" w:rsidRPr="0061782A">
        <w:rPr>
          <w:rFonts w:ascii="Times New Roman" w:hAnsi="Times New Roman" w:cs="Times New Roman"/>
        </w:rPr>
        <w:t>е</w:t>
      </w:r>
      <w:r w:rsidRPr="0061782A">
        <w:rPr>
          <w:rFonts w:ascii="Times New Roman" w:hAnsi="Times New Roman" w:cs="Times New Roman"/>
        </w:rPr>
        <w:t>нные виды использования земельных участков и объектов капитального строительства для зоны СХ-2 не устанавливаются.</w:t>
      </w:r>
    </w:p>
    <w:p w:rsidR="00641F6D" w:rsidRPr="0061782A" w:rsidRDefault="00641F6D" w:rsidP="00C46672">
      <w:pPr>
        <w:pStyle w:val="af5"/>
        <w:spacing w:before="0"/>
        <w:ind w:firstLine="709"/>
        <w:rPr>
          <w:rFonts w:ascii="Times New Roman" w:hAnsi="Times New Roman" w:cs="Times New Roman"/>
        </w:rPr>
      </w:pPr>
      <w:r w:rsidRPr="0061782A">
        <w:rPr>
          <w:rFonts w:ascii="Times New Roman" w:hAnsi="Times New Roman" w:cs="Times New Roman"/>
        </w:rPr>
        <w:t>3. Для зоны СХ-2 установлены следующие предельные размеры и предельные параметры:</w:t>
      </w:r>
    </w:p>
    <w:tbl>
      <w:tblPr>
        <w:tblStyle w:val="a8"/>
        <w:tblW w:w="5000" w:type="pct"/>
        <w:tblLook w:val="0000"/>
      </w:tblPr>
      <w:tblGrid>
        <w:gridCol w:w="3009"/>
        <w:gridCol w:w="6561"/>
      </w:tblGrid>
      <w:tr w:rsidR="00641F6D" w:rsidRPr="0061782A" w:rsidTr="00641F6D">
        <w:trPr>
          <w:trHeight w:val="17"/>
        </w:trPr>
        <w:tc>
          <w:tcPr>
            <w:tcW w:w="5000" w:type="pct"/>
            <w:gridSpan w:val="2"/>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641F6D" w:rsidRPr="0061782A" w:rsidTr="00641F6D">
        <w:trPr>
          <w:trHeight w:val="78"/>
        </w:trPr>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13.1 ("</w:t>
            </w:r>
            <w:r w:rsidRPr="0061782A">
              <w:rPr>
                <w:rFonts w:ascii="Times New Roman" w:hAnsi="Times New Roman"/>
                <w:sz w:val="20"/>
              </w:rPr>
              <w:t xml:space="preserve">Ведение огородничества </w:t>
            </w:r>
            <w:r w:rsidRPr="0061782A">
              <w:rPr>
                <w:rFonts w:ascii="Times New Roman" w:eastAsia="Calibri" w:hAnsi="Times New Roman"/>
                <w:sz w:val="20"/>
              </w:rPr>
              <w:t>") и 13.2 ("</w:t>
            </w:r>
            <w:r w:rsidRPr="0061782A">
              <w:rPr>
                <w:rFonts w:ascii="Times New Roman" w:hAnsi="Times New Roman"/>
                <w:sz w:val="20"/>
              </w:rPr>
              <w:t xml:space="preserve">Ведение садоводства </w:t>
            </w:r>
            <w:r w:rsidR="002E57D8" w:rsidRPr="0061782A">
              <w:rPr>
                <w:rFonts w:ascii="Times New Roman" w:eastAsia="Calibri" w:hAnsi="Times New Roman"/>
                <w:sz w:val="20"/>
              </w:rPr>
              <w:t>") - 600 кв</w:t>
            </w:r>
            <w:proofErr w:type="gramStart"/>
            <w:r w:rsidR="002E57D8" w:rsidRPr="0061782A">
              <w:rPr>
                <w:rFonts w:ascii="Times New Roman" w:eastAsia="Calibri" w:hAnsi="Times New Roman"/>
                <w:sz w:val="20"/>
              </w:rPr>
              <w:t>.</w:t>
            </w:r>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641F6D" w:rsidRPr="0061782A" w:rsidTr="00641F6D">
        <w:trPr>
          <w:trHeight w:val="23"/>
        </w:trPr>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13.1 ("</w:t>
            </w:r>
            <w:r w:rsidRPr="0061782A">
              <w:rPr>
                <w:rFonts w:ascii="Times New Roman" w:hAnsi="Times New Roman"/>
                <w:sz w:val="20"/>
              </w:rPr>
              <w:t xml:space="preserve">Ведение огородничества </w:t>
            </w:r>
            <w:r w:rsidRPr="0061782A">
              <w:rPr>
                <w:rFonts w:ascii="Times New Roman" w:eastAsia="Calibri" w:hAnsi="Times New Roman"/>
                <w:sz w:val="20"/>
              </w:rPr>
              <w:t>") и 13.2 ("</w:t>
            </w:r>
            <w:r w:rsidRPr="0061782A">
              <w:rPr>
                <w:rFonts w:ascii="Times New Roman" w:hAnsi="Times New Roman"/>
                <w:sz w:val="20"/>
              </w:rPr>
              <w:t xml:space="preserve">Ведение садоводства </w:t>
            </w:r>
            <w:r w:rsidR="002E57D8" w:rsidRPr="0061782A">
              <w:rPr>
                <w:rFonts w:ascii="Times New Roman" w:eastAsia="Calibri" w:hAnsi="Times New Roman"/>
                <w:sz w:val="20"/>
              </w:rPr>
              <w:t>") - 400 кв</w:t>
            </w:r>
            <w:proofErr w:type="gramStart"/>
            <w:r w:rsidR="002E57D8" w:rsidRPr="0061782A">
              <w:rPr>
                <w:rFonts w:ascii="Times New Roman" w:eastAsia="Calibri" w:hAnsi="Times New Roman"/>
                <w:sz w:val="20"/>
              </w:rPr>
              <w:t>.</w:t>
            </w:r>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641F6D" w:rsidRPr="0061782A" w:rsidRDefault="00641F6D" w:rsidP="00C46672">
            <w:pPr>
              <w:jc w:val="left"/>
              <w:rPr>
                <w:rFonts w:ascii="Times New Roman" w:eastAsia="Calibri" w:hAnsi="Times New Roman"/>
                <w:sz w:val="20"/>
                <w:vertAlign w:val="superscript"/>
              </w:rPr>
            </w:pPr>
            <w:r w:rsidRPr="0061782A">
              <w:rPr>
                <w:rFonts w:ascii="Times New Roman" w:eastAsia="Calibri" w:hAnsi="Times New Roman"/>
                <w:sz w:val="20"/>
              </w:rPr>
              <w:t>для остальных видов разрешенного использования - не нормируется</w:t>
            </w:r>
          </w:p>
        </w:tc>
      </w:tr>
      <w:tr w:rsidR="00641F6D" w:rsidRPr="0061782A" w:rsidTr="00641F6D">
        <w:trPr>
          <w:trHeight w:val="23"/>
        </w:trPr>
        <w:tc>
          <w:tcPr>
            <w:tcW w:w="5000" w:type="pct"/>
            <w:gridSpan w:val="2"/>
            <w:vAlign w:val="center"/>
          </w:tcPr>
          <w:p w:rsidR="00641F6D" w:rsidRPr="0061782A" w:rsidRDefault="00641F6D"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w:t>
            </w:r>
          </w:p>
        </w:tc>
      </w:tr>
      <w:tr w:rsidR="00641F6D" w:rsidRPr="0061782A" w:rsidTr="00641F6D">
        <w:trPr>
          <w:trHeight w:val="23"/>
        </w:trPr>
        <w:tc>
          <w:tcPr>
            <w:tcW w:w="1572" w:type="pct"/>
            <w:vAlign w:val="center"/>
          </w:tcPr>
          <w:p w:rsidR="00641F6D" w:rsidRPr="0061782A" w:rsidRDefault="00641F6D"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3428" w:type="pct"/>
            <w:vAlign w:val="center"/>
          </w:tcPr>
          <w:p w:rsidR="00641F6D" w:rsidRPr="0061782A" w:rsidRDefault="00B81A8F" w:rsidP="00C46672">
            <w:pPr>
              <w:rPr>
                <w:rFonts w:ascii="Times New Roman" w:eastAsia="Calibri" w:hAnsi="Times New Roman"/>
                <w:sz w:val="20"/>
              </w:rPr>
            </w:pPr>
            <w:r w:rsidRPr="0061782A">
              <w:rPr>
                <w:rFonts w:ascii="Times New Roman" w:eastAsia="Calibri" w:hAnsi="Times New Roman"/>
                <w:sz w:val="20"/>
              </w:rPr>
              <w:t>н</w:t>
            </w:r>
            <w:r w:rsidR="00641F6D" w:rsidRPr="0061782A">
              <w:rPr>
                <w:rFonts w:ascii="Times New Roman" w:eastAsia="Calibri" w:hAnsi="Times New Roman"/>
                <w:sz w:val="20"/>
              </w:rPr>
              <w:t>е нормируется</w:t>
            </w:r>
          </w:p>
        </w:tc>
      </w:tr>
      <w:tr w:rsidR="00641F6D" w:rsidRPr="0061782A" w:rsidTr="00641F6D">
        <w:trPr>
          <w:trHeight w:val="23"/>
        </w:trPr>
        <w:tc>
          <w:tcPr>
            <w:tcW w:w="1572" w:type="pct"/>
            <w:vAlign w:val="center"/>
          </w:tcPr>
          <w:p w:rsidR="00641F6D" w:rsidRPr="0061782A" w:rsidRDefault="00641F6D"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3428" w:type="pct"/>
            <w:vAlign w:val="center"/>
          </w:tcPr>
          <w:p w:rsidR="00641F6D" w:rsidRPr="0061782A" w:rsidRDefault="00641F6D" w:rsidP="00C46672">
            <w:pPr>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61782A">
              <w:rPr>
                <w:rFonts w:ascii="Times New Roman" w:hAnsi="Times New Roman"/>
                <w:sz w:val="20"/>
              </w:rPr>
              <w:t>*</w:t>
            </w:r>
          </w:p>
        </w:tc>
      </w:tr>
      <w:tr w:rsidR="00641F6D" w:rsidRPr="0061782A" w:rsidTr="00641F6D">
        <w:trPr>
          <w:trHeight w:val="23"/>
        </w:trPr>
        <w:tc>
          <w:tcPr>
            <w:tcW w:w="5000" w:type="pct"/>
            <w:gridSpan w:val="2"/>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641F6D" w:rsidRPr="0061782A" w:rsidTr="00641F6D">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3 (для всех видов разрешенного использования объектов капитального строительства)</w:t>
            </w:r>
          </w:p>
        </w:tc>
      </w:tr>
      <w:tr w:rsidR="00641F6D" w:rsidRPr="0061782A" w:rsidTr="00641F6D">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641F6D" w:rsidRPr="0061782A" w:rsidTr="00641F6D">
        <w:tc>
          <w:tcPr>
            <w:tcW w:w="5000" w:type="pct"/>
            <w:gridSpan w:val="2"/>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641F6D" w:rsidRPr="0061782A" w:rsidTr="00641F6D">
        <w:tc>
          <w:tcPr>
            <w:tcW w:w="1572" w:type="pct"/>
            <w:vAlign w:val="center"/>
          </w:tcPr>
          <w:p w:rsidR="00641F6D" w:rsidRPr="0061782A" w:rsidRDefault="00641F6D" w:rsidP="00B81A8F">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 xml:space="preserve">10 м (для всех видов разрешенного использования объектов капитального </w:t>
            </w:r>
            <w:r w:rsidRPr="0061782A">
              <w:rPr>
                <w:rFonts w:ascii="Times New Roman" w:eastAsia="Calibri" w:hAnsi="Times New Roman"/>
                <w:sz w:val="20"/>
              </w:rPr>
              <w:lastRenderedPageBreak/>
              <w:t>строительства)</w:t>
            </w:r>
          </w:p>
        </w:tc>
      </w:tr>
      <w:tr w:rsidR="00641F6D" w:rsidRPr="0061782A" w:rsidTr="00641F6D">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lastRenderedPageBreak/>
              <w:t>минимальная</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641F6D" w:rsidRPr="0061782A" w:rsidTr="00641F6D">
        <w:tc>
          <w:tcPr>
            <w:tcW w:w="5000" w:type="pct"/>
            <w:gridSpan w:val="2"/>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w:t>
            </w:r>
          </w:p>
        </w:tc>
      </w:tr>
      <w:tr w:rsidR="00641F6D" w:rsidRPr="0061782A" w:rsidTr="00641F6D">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40%</w:t>
            </w:r>
          </w:p>
        </w:tc>
      </w:tr>
      <w:tr w:rsidR="00641F6D" w:rsidRPr="0061782A" w:rsidTr="00641F6D">
        <w:tc>
          <w:tcPr>
            <w:tcW w:w="1572"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641F6D" w:rsidRPr="0061782A" w:rsidTr="00641F6D">
        <w:tc>
          <w:tcPr>
            <w:tcW w:w="5000" w:type="pct"/>
            <w:gridSpan w:val="2"/>
            <w:vAlign w:val="center"/>
          </w:tcPr>
          <w:p w:rsidR="00641F6D" w:rsidRPr="0061782A" w:rsidRDefault="00641F6D"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641F6D" w:rsidRPr="0061782A" w:rsidTr="00641F6D">
        <w:tc>
          <w:tcPr>
            <w:tcW w:w="1572" w:type="pct"/>
          </w:tcPr>
          <w:p w:rsidR="00641F6D" w:rsidRPr="0061782A" w:rsidRDefault="00641F6D" w:rsidP="00C46672">
            <w:pPr>
              <w:rPr>
                <w:rFonts w:ascii="Times New Roman" w:hAnsi="Times New Roman"/>
                <w:b/>
                <w:sz w:val="20"/>
              </w:rPr>
            </w:pPr>
            <w:r w:rsidRPr="0061782A">
              <w:rPr>
                <w:rFonts w:ascii="Times New Roman" w:hAnsi="Times New Roman"/>
                <w:sz w:val="20"/>
              </w:rPr>
              <w:t xml:space="preserve">устройство ограждений между садовыми участками </w:t>
            </w:r>
          </w:p>
        </w:tc>
        <w:tc>
          <w:tcPr>
            <w:tcW w:w="3428" w:type="pct"/>
          </w:tcPr>
          <w:p w:rsidR="00641F6D" w:rsidRPr="0061782A" w:rsidRDefault="00641F6D" w:rsidP="00C46672">
            <w:pPr>
              <w:rPr>
                <w:rFonts w:ascii="Times New Roman" w:hAnsi="Times New Roman"/>
                <w:sz w:val="20"/>
              </w:rPr>
            </w:pPr>
            <w:r w:rsidRPr="0061782A">
              <w:rPr>
                <w:rFonts w:ascii="Times New Roman" w:hAnsi="Times New Roman"/>
                <w:sz w:val="20"/>
              </w:rPr>
              <w:t xml:space="preserve">допускается высотой не более </w:t>
            </w:r>
            <w:smartTag w:uri="urn:schemas-microsoft-com:office:smarttags" w:element="metricconverter">
              <w:smartTagPr>
                <w:attr w:name="ProductID" w:val="2 м"/>
              </w:smartTagPr>
              <w:r w:rsidRPr="0061782A">
                <w:rPr>
                  <w:rFonts w:ascii="Times New Roman" w:hAnsi="Times New Roman"/>
                  <w:sz w:val="20"/>
                </w:rPr>
                <w:t>2 м</w:t>
              </w:r>
            </w:smartTag>
            <w:r w:rsidRPr="0061782A">
              <w:rPr>
                <w:rFonts w:ascii="Times New Roman" w:hAnsi="Times New Roman"/>
                <w:sz w:val="20"/>
              </w:rPr>
              <w:t xml:space="preserve"> при условии соблюдения условий </w:t>
            </w:r>
            <w:proofErr w:type="spellStart"/>
            <w:r w:rsidRPr="0061782A">
              <w:rPr>
                <w:rFonts w:ascii="Times New Roman" w:hAnsi="Times New Roman"/>
                <w:sz w:val="20"/>
              </w:rPr>
              <w:t>проветриваемости</w:t>
            </w:r>
            <w:proofErr w:type="spellEnd"/>
            <w:r w:rsidRPr="0061782A">
              <w:rPr>
                <w:rFonts w:ascii="Times New Roman" w:hAnsi="Times New Roman"/>
                <w:sz w:val="20"/>
              </w:rPr>
              <w:t xml:space="preserve"> </w:t>
            </w:r>
          </w:p>
        </w:tc>
      </w:tr>
      <w:tr w:rsidR="00641F6D" w:rsidRPr="0061782A" w:rsidTr="00641F6D">
        <w:tc>
          <w:tcPr>
            <w:tcW w:w="1572" w:type="pct"/>
          </w:tcPr>
          <w:p w:rsidR="00641F6D" w:rsidRPr="0061782A" w:rsidRDefault="00641F6D" w:rsidP="00C46672">
            <w:pPr>
              <w:rPr>
                <w:rFonts w:ascii="Times New Roman" w:hAnsi="Times New Roman"/>
                <w:sz w:val="20"/>
              </w:rPr>
            </w:pPr>
            <w:r w:rsidRPr="0061782A">
              <w:rPr>
                <w:rFonts w:ascii="Times New Roman" w:hAnsi="Times New Roman"/>
                <w:sz w:val="20"/>
              </w:rPr>
              <w:t>устройство ограждений между садовыми участками и проездами</w:t>
            </w:r>
          </w:p>
        </w:tc>
        <w:tc>
          <w:tcPr>
            <w:tcW w:w="3428" w:type="pct"/>
          </w:tcPr>
          <w:p w:rsidR="00641F6D" w:rsidRPr="0061782A" w:rsidRDefault="00641F6D" w:rsidP="00C46672">
            <w:pPr>
              <w:rPr>
                <w:rFonts w:ascii="Times New Roman" w:hAnsi="Times New Roman"/>
                <w:sz w:val="20"/>
              </w:rPr>
            </w:pPr>
            <w:r w:rsidRPr="0061782A">
              <w:rPr>
                <w:rFonts w:ascii="Times New Roman" w:hAnsi="Times New Roman"/>
                <w:sz w:val="20"/>
              </w:rPr>
              <w:t xml:space="preserve">допускается высотой на более </w:t>
            </w:r>
            <w:smartTag w:uri="urn:schemas-microsoft-com:office:smarttags" w:element="metricconverter">
              <w:smartTagPr>
                <w:attr w:name="ProductID" w:val="2 м"/>
              </w:smartTagPr>
              <w:r w:rsidRPr="0061782A">
                <w:rPr>
                  <w:rFonts w:ascii="Times New Roman" w:hAnsi="Times New Roman"/>
                  <w:sz w:val="20"/>
                </w:rPr>
                <w:t>2 м</w:t>
              </w:r>
            </w:smartTag>
            <w:r w:rsidRPr="0061782A">
              <w:rPr>
                <w:rFonts w:ascii="Times New Roman" w:hAnsi="Times New Roman"/>
                <w:sz w:val="20"/>
              </w:rPr>
              <w:t xml:space="preserve"> при соблюдении условий прозрачности ограждения на высоте выше </w:t>
            </w:r>
            <w:smartTag w:uri="urn:schemas-microsoft-com:office:smarttags" w:element="metricconverter">
              <w:smartTagPr>
                <w:attr w:name="ProductID" w:val="1,0 м"/>
              </w:smartTagPr>
              <w:r w:rsidRPr="0061782A">
                <w:rPr>
                  <w:rFonts w:ascii="Times New Roman" w:hAnsi="Times New Roman"/>
                  <w:sz w:val="20"/>
                </w:rPr>
                <w:t>1,0 м</w:t>
              </w:r>
            </w:smartTag>
            <w:r w:rsidRPr="0061782A">
              <w:rPr>
                <w:rFonts w:ascii="Times New Roman" w:hAnsi="Times New Roman"/>
                <w:sz w:val="20"/>
              </w:rPr>
              <w:t xml:space="preserve"> от поверхности земли</w:t>
            </w:r>
          </w:p>
        </w:tc>
      </w:tr>
      <w:tr w:rsidR="0019270F" w:rsidRPr="0061782A" w:rsidTr="00641F6D">
        <w:tc>
          <w:tcPr>
            <w:tcW w:w="1572" w:type="pct"/>
          </w:tcPr>
          <w:p w:rsidR="0019270F" w:rsidRPr="0061782A" w:rsidRDefault="00B81A8F" w:rsidP="00B81A8F">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максимальная общая площадь помещений</w:t>
            </w:r>
          </w:p>
        </w:tc>
        <w:tc>
          <w:tcPr>
            <w:tcW w:w="3428" w:type="pct"/>
          </w:tcPr>
          <w:p w:rsidR="0019270F" w:rsidRPr="0061782A" w:rsidRDefault="0019270F" w:rsidP="00B81A8F">
            <w:pPr>
              <w:jc w:val="left"/>
              <w:rPr>
                <w:rFonts w:ascii="Times New Roman" w:eastAsia="Calibri" w:hAnsi="Times New Roman"/>
                <w:sz w:val="20"/>
              </w:rPr>
            </w:pPr>
            <w:r w:rsidRPr="0061782A">
              <w:rPr>
                <w:rFonts w:ascii="Times New Roman" w:eastAsiaTheme="minorHAnsi" w:hAnsi="Times New Roman"/>
                <w:sz w:val="20"/>
              </w:rPr>
              <w:t xml:space="preserve">для вида разрешенного использования с кодом </w:t>
            </w:r>
            <w:r w:rsidRPr="0061782A">
              <w:rPr>
                <w:rFonts w:ascii="Times New Roman" w:eastAsia="Calibri" w:hAnsi="Times New Roman"/>
                <w:sz w:val="20"/>
              </w:rPr>
              <w:t xml:space="preserve">4.4 ("Магазины") - </w:t>
            </w:r>
            <w:r w:rsidR="00B81A8F" w:rsidRPr="0061782A">
              <w:rPr>
                <w:rFonts w:ascii="Times New Roman" w:eastAsiaTheme="minorHAnsi" w:hAnsi="Times New Roman"/>
                <w:sz w:val="20"/>
              </w:rPr>
              <w:t>2</w:t>
            </w:r>
            <w:r w:rsidRPr="0061782A">
              <w:rPr>
                <w:rFonts w:ascii="Times New Roman" w:eastAsiaTheme="minorHAnsi" w:hAnsi="Times New Roman"/>
                <w:sz w:val="20"/>
              </w:rPr>
              <w:t>00 кв</w:t>
            </w:r>
            <w:proofErr w:type="gramStart"/>
            <w:r w:rsidRPr="0061782A">
              <w:rPr>
                <w:rFonts w:ascii="Times New Roman" w:eastAsiaTheme="minorHAnsi" w:hAnsi="Times New Roman"/>
                <w:sz w:val="20"/>
              </w:rPr>
              <w:t>.м</w:t>
            </w:r>
            <w:proofErr w:type="gramEnd"/>
          </w:p>
        </w:tc>
      </w:tr>
    </w:tbl>
    <w:p w:rsidR="002E57D8" w:rsidRPr="0061782A" w:rsidRDefault="002E57D8"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4533E8" w:rsidRPr="0061782A" w:rsidRDefault="002E57D8" w:rsidP="004533E8">
      <w:pPr>
        <w:pStyle w:val="ConsPlusNormal"/>
        <w:jc w:val="both"/>
        <w:rPr>
          <w:rFonts w:ascii="Times New Roman" w:hAnsi="Times New Roman" w:cs="Times New Roman"/>
        </w:rPr>
      </w:pPr>
      <w:r w:rsidRPr="0061782A">
        <w:rPr>
          <w:rFonts w:ascii="Times New Roman" w:hAnsi="Times New Roman" w:cs="Times New Roman"/>
        </w:rPr>
        <w:t>*</w:t>
      </w:r>
      <w:r w:rsidR="00641F6D" w:rsidRPr="0061782A">
        <w:rPr>
          <w:rFonts w:ascii="Times New Roman" w:hAnsi="Times New Roman" w:cs="Times New Roman"/>
        </w:rPr>
        <w:t xml:space="preserve">* </w:t>
      </w:r>
      <w:r w:rsidR="00641F6D" w:rsidRPr="0061782A">
        <w:rPr>
          <w:rFonts w:ascii="Times New Roman" w:eastAsia="Calibri" w:hAnsi="Times New Roman" w:cs="Times New Roman"/>
        </w:rPr>
        <w:t>Для вида разрешенного использования с кодом 13.2 ("</w:t>
      </w:r>
      <w:r w:rsidR="00641F6D" w:rsidRPr="0061782A">
        <w:rPr>
          <w:rFonts w:ascii="Times New Roman" w:hAnsi="Times New Roman" w:cs="Times New Roman"/>
        </w:rPr>
        <w:t>Ведение садоводства</w:t>
      </w:r>
      <w:r w:rsidR="00641F6D" w:rsidRPr="0061782A">
        <w:rPr>
          <w:rFonts w:ascii="Times New Roman" w:eastAsia="Calibri" w:hAnsi="Times New Roman" w:cs="Times New Roman"/>
        </w:rPr>
        <w:t xml:space="preserve">") </w:t>
      </w:r>
      <w:r w:rsidR="00641F6D" w:rsidRPr="0061782A">
        <w:rPr>
          <w:rFonts w:ascii="Times New Roman" w:hAnsi="Times New Roman" w:cs="Times New Roman"/>
        </w:rPr>
        <w:t>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w:t>
      </w:r>
    </w:p>
    <w:p w:rsidR="0001333E" w:rsidRPr="0061782A" w:rsidRDefault="0001333E" w:rsidP="004533E8">
      <w:pPr>
        <w:pStyle w:val="ConsPlusNormal"/>
        <w:jc w:val="both"/>
        <w:rPr>
          <w:rFonts w:ascii="Times New Roman" w:hAnsi="Times New Roman" w:cs="Times New Roman"/>
        </w:rPr>
      </w:pPr>
      <w:r w:rsidRPr="0061782A">
        <w:rPr>
          <w:rFonts w:ascii="Times New Roman" w:eastAsiaTheme="minorHAnsi" w:hAnsi="Times New Roman"/>
          <w:sz w:val="24"/>
          <w:szCs w:val="24"/>
        </w:rPr>
        <w:t>Для зоны СХ-2 предельные (минимальные и (или) максимальные) размеры земельных участков, кроме их площади, не подлежат установлению.</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ind w:firstLine="709"/>
        <w:jc w:val="both"/>
        <w:rPr>
          <w:rFonts w:ascii="Times New Roman" w:hAnsi="Times New Roman"/>
          <w:sz w:val="24"/>
          <w:szCs w:val="24"/>
          <w:lang w:eastAsia="ru-RU"/>
        </w:rPr>
      </w:pPr>
    </w:p>
    <w:p w:rsidR="005320BF" w:rsidRPr="0061782A" w:rsidRDefault="008F727B" w:rsidP="00C46672">
      <w:pPr>
        <w:ind w:firstLine="709"/>
        <w:jc w:val="both"/>
        <w:rPr>
          <w:rFonts w:ascii="Times New Roman" w:hAnsi="Times New Roman"/>
          <w:sz w:val="24"/>
          <w:szCs w:val="24"/>
          <w:lang w:eastAsia="ru-RU"/>
        </w:rPr>
      </w:pPr>
      <w:r w:rsidRPr="0061782A">
        <w:rPr>
          <w:rFonts w:ascii="Times New Roman" w:hAnsi="Times New Roman"/>
          <w:b/>
          <w:sz w:val="24"/>
          <w:szCs w:val="24"/>
          <w:lang w:eastAsia="ru-RU"/>
        </w:rPr>
        <w:t xml:space="preserve">Статья </w:t>
      </w:r>
      <w:r w:rsidR="00565F0C" w:rsidRPr="0061782A">
        <w:rPr>
          <w:rFonts w:ascii="Times New Roman" w:hAnsi="Times New Roman"/>
          <w:b/>
          <w:sz w:val="24"/>
          <w:szCs w:val="24"/>
          <w:lang w:eastAsia="ru-RU"/>
        </w:rPr>
        <w:t>4</w:t>
      </w:r>
      <w:r w:rsidR="00084E2A" w:rsidRPr="0061782A">
        <w:rPr>
          <w:rFonts w:ascii="Times New Roman" w:hAnsi="Times New Roman"/>
          <w:b/>
          <w:sz w:val="24"/>
          <w:szCs w:val="24"/>
          <w:lang w:eastAsia="ru-RU"/>
        </w:rPr>
        <w:t>8</w:t>
      </w:r>
      <w:r w:rsidR="005320BF" w:rsidRPr="0061782A">
        <w:rPr>
          <w:rFonts w:ascii="Times New Roman" w:hAnsi="Times New Roman"/>
          <w:b/>
          <w:sz w:val="24"/>
          <w:szCs w:val="24"/>
          <w:lang w:eastAsia="ru-RU"/>
        </w:rPr>
        <w:t>.</w:t>
      </w:r>
      <w:r w:rsidR="005320BF" w:rsidRPr="0061782A">
        <w:rPr>
          <w:rFonts w:ascii="Times New Roman" w:hAnsi="Times New Roman"/>
          <w:sz w:val="24"/>
          <w:szCs w:val="24"/>
          <w:lang w:eastAsia="ru-RU"/>
        </w:rPr>
        <w:t xml:space="preserve"> Градостроительный регламент зоны </w:t>
      </w:r>
      <w:r w:rsidR="00316664" w:rsidRPr="0061782A">
        <w:rPr>
          <w:rFonts w:ascii="Times New Roman" w:hAnsi="Times New Roman"/>
          <w:sz w:val="24"/>
          <w:szCs w:val="24"/>
          <w:lang w:eastAsia="ru-RU"/>
        </w:rPr>
        <w:t>культуры и отдыха</w:t>
      </w:r>
      <w:r w:rsidR="005320BF" w:rsidRPr="0061782A">
        <w:rPr>
          <w:rFonts w:ascii="Times New Roman" w:hAnsi="Times New Roman"/>
          <w:sz w:val="24"/>
          <w:szCs w:val="24"/>
          <w:lang w:eastAsia="ru-RU"/>
        </w:rPr>
        <w:t xml:space="preserve"> </w:t>
      </w:r>
      <w:bookmarkStart w:id="29" w:name="_Toc201421644"/>
      <w:r w:rsidR="005320BF" w:rsidRPr="0061782A">
        <w:rPr>
          <w:rFonts w:ascii="Times New Roman" w:hAnsi="Times New Roman"/>
          <w:sz w:val="24"/>
          <w:szCs w:val="24"/>
          <w:lang w:eastAsia="ru-RU"/>
        </w:rPr>
        <w:t>(Р-1).</w:t>
      </w:r>
    </w:p>
    <w:p w:rsidR="00AA782B" w:rsidRPr="0061782A" w:rsidRDefault="00AA782B" w:rsidP="00C46672">
      <w:pPr>
        <w:ind w:firstLine="709"/>
        <w:jc w:val="both"/>
        <w:rPr>
          <w:rFonts w:ascii="Times New Roman" w:hAnsi="Times New Roman"/>
          <w:sz w:val="24"/>
          <w:szCs w:val="24"/>
          <w:lang w:eastAsia="ru-RU"/>
        </w:rPr>
      </w:pPr>
    </w:p>
    <w:p w:rsidR="0061121A" w:rsidRPr="0061782A" w:rsidRDefault="0061121A" w:rsidP="00C46672">
      <w:pPr>
        <w:widowControl w:val="0"/>
        <w:ind w:firstLine="709"/>
        <w:jc w:val="both"/>
        <w:rPr>
          <w:rFonts w:ascii="Times New Roman" w:hAnsi="Times New Roman"/>
          <w:sz w:val="24"/>
          <w:szCs w:val="24"/>
        </w:rPr>
      </w:pPr>
      <w:r w:rsidRPr="0061782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отдыха, туризма, занятий физической культурой и спортом.</w:t>
      </w:r>
    </w:p>
    <w:p w:rsidR="005320BF" w:rsidRPr="0061782A" w:rsidRDefault="0061121A" w:rsidP="00C46672">
      <w:pPr>
        <w:pStyle w:val="af5"/>
        <w:spacing w:before="0"/>
        <w:ind w:firstLine="709"/>
        <w:rPr>
          <w:rFonts w:ascii="Times New Roman" w:hAnsi="Times New Roman" w:cs="Times New Roman"/>
        </w:rPr>
      </w:pPr>
      <w:r w:rsidRPr="0061782A">
        <w:rPr>
          <w:rFonts w:ascii="Times New Roman" w:hAnsi="Times New Roman" w:cs="Times New Roman"/>
        </w:rPr>
        <w:t>2. </w:t>
      </w:r>
      <w:r w:rsidR="005320BF" w:rsidRPr="0061782A">
        <w:rPr>
          <w:rFonts w:ascii="Times New Roman" w:hAnsi="Times New Roman" w:cs="Times New Roman"/>
        </w:rPr>
        <w:t>Перечень видов разреш</w:t>
      </w:r>
      <w:r w:rsidR="0047384A" w:rsidRPr="0061782A">
        <w:rPr>
          <w:rFonts w:ascii="Times New Roman" w:hAnsi="Times New Roman" w:cs="Times New Roman"/>
        </w:rPr>
        <w:t>е</w:t>
      </w:r>
      <w:r w:rsidR="005320BF" w:rsidRPr="0061782A">
        <w:rPr>
          <w:rFonts w:ascii="Times New Roman" w:hAnsi="Times New Roman" w:cs="Times New Roman"/>
        </w:rPr>
        <w:t xml:space="preserve">нного использования </w:t>
      </w:r>
      <w:r w:rsidR="00E2615E" w:rsidRPr="0061782A">
        <w:rPr>
          <w:rFonts w:ascii="Times New Roman" w:hAnsi="Times New Roman" w:cs="Times New Roman"/>
        </w:rPr>
        <w:t xml:space="preserve">земельных участков и </w:t>
      </w:r>
      <w:r w:rsidR="00F40D88" w:rsidRPr="0061782A">
        <w:rPr>
          <w:rFonts w:ascii="Times New Roman" w:hAnsi="Times New Roman" w:cs="Times New Roman"/>
        </w:rPr>
        <w:t xml:space="preserve">объектов </w:t>
      </w:r>
      <w:r w:rsidR="00E2615E" w:rsidRPr="0061782A">
        <w:rPr>
          <w:rFonts w:ascii="Times New Roman" w:hAnsi="Times New Roman" w:cs="Times New Roman"/>
        </w:rPr>
        <w:t>капитального строительства:</w:t>
      </w:r>
    </w:p>
    <w:tbl>
      <w:tblPr>
        <w:tblStyle w:val="a8"/>
        <w:tblW w:w="5000" w:type="pct"/>
        <w:tblLayout w:type="fixed"/>
        <w:tblLook w:val="0000"/>
      </w:tblPr>
      <w:tblGrid>
        <w:gridCol w:w="5212"/>
        <w:gridCol w:w="4358"/>
      </w:tblGrid>
      <w:tr w:rsidR="00C86477" w:rsidRPr="0061782A" w:rsidTr="00EE2010">
        <w:trPr>
          <w:trHeight w:val="510"/>
        </w:trPr>
        <w:tc>
          <w:tcPr>
            <w:tcW w:w="2723"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EE2010">
        <w:trPr>
          <w:trHeight w:val="20"/>
        </w:trPr>
        <w:tc>
          <w:tcPr>
            <w:tcW w:w="2723" w:type="pct"/>
          </w:tcPr>
          <w:p w:rsidR="0031666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jc w:val="left"/>
              <w:rPr>
                <w:rFonts w:ascii="Times New Roman" w:eastAsia="Calibri"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noWrap/>
          </w:tcPr>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Pr>
          <w:p w:rsidR="00316664" w:rsidRPr="0061782A" w:rsidRDefault="00C86477" w:rsidP="00C46672">
            <w:pPr>
              <w:jc w:val="left"/>
              <w:rPr>
                <w:rFonts w:ascii="Times New Roman" w:hAnsi="Times New Roman"/>
                <w:sz w:val="20"/>
              </w:rPr>
            </w:pPr>
            <w:r w:rsidRPr="0061782A">
              <w:rPr>
                <w:rFonts w:ascii="Times New Roman" w:hAnsi="Times New Roman"/>
                <w:sz w:val="20"/>
              </w:rPr>
              <w:t xml:space="preserve">3.6.1 Объекты </w:t>
            </w:r>
            <w:proofErr w:type="spellStart"/>
            <w:r w:rsidRPr="0061782A">
              <w:rPr>
                <w:rFonts w:ascii="Times New Roman" w:hAnsi="Times New Roman"/>
                <w:sz w:val="20"/>
              </w:rPr>
              <w:t>культурно-досуговой</w:t>
            </w:r>
            <w:proofErr w:type="spellEnd"/>
            <w:r w:rsidRPr="0061782A">
              <w:rPr>
                <w:rFonts w:ascii="Times New Roman" w:hAnsi="Times New Roman"/>
                <w:sz w:val="20"/>
              </w:rPr>
              <w:t xml:space="preserve"> деятельности </w:t>
            </w:r>
          </w:p>
          <w:p w:rsidR="00C86477" w:rsidRPr="0061782A" w:rsidRDefault="00C86477" w:rsidP="00C46672">
            <w:pPr>
              <w:jc w:val="left"/>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noWrap/>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Pr>
          <w:p w:rsidR="00316664"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3.6.2 Парки культуры и отдыха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парков культуры и отдыха)</w:t>
            </w:r>
          </w:p>
        </w:tc>
        <w:tc>
          <w:tcPr>
            <w:tcW w:w="2277" w:type="pct"/>
            <w:noWrap/>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EE2010">
        <w:trPr>
          <w:trHeight w:val="20"/>
        </w:trPr>
        <w:tc>
          <w:tcPr>
            <w:tcW w:w="2723" w:type="pct"/>
          </w:tcPr>
          <w:p w:rsidR="00316664" w:rsidRPr="0061782A" w:rsidRDefault="00C86477" w:rsidP="00C46672">
            <w:pPr>
              <w:jc w:val="left"/>
              <w:rPr>
                <w:rFonts w:ascii="Times New Roman" w:hAnsi="Times New Roman"/>
                <w:sz w:val="20"/>
              </w:rPr>
            </w:pPr>
            <w:r w:rsidRPr="0061782A">
              <w:rPr>
                <w:rFonts w:ascii="Times New Roman" w:hAnsi="Times New Roman"/>
                <w:sz w:val="20"/>
              </w:rPr>
              <w:t xml:space="preserve">3.7 Религиозное использование </w:t>
            </w:r>
          </w:p>
          <w:p w:rsidR="00C86477" w:rsidRPr="0061782A" w:rsidRDefault="00C86477" w:rsidP="00C46672">
            <w:pPr>
              <w:jc w:val="left"/>
              <w:rPr>
                <w:rFonts w:ascii="Times New Roman"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73"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174"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noWrap/>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Pr>
          <w:p w:rsidR="00316664"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4.6 Общественное питание</w:t>
            </w:r>
          </w:p>
          <w:p w:rsidR="00C86477" w:rsidRPr="0061782A" w:rsidRDefault="00C86477"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noWrap/>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Pr>
          <w:p w:rsidR="00316664" w:rsidRPr="0061782A" w:rsidRDefault="00C86477" w:rsidP="00C46672">
            <w:pPr>
              <w:jc w:val="left"/>
              <w:rPr>
                <w:rFonts w:ascii="Times New Roman" w:hAnsi="Times New Roman"/>
                <w:sz w:val="20"/>
              </w:rPr>
            </w:pPr>
            <w:r w:rsidRPr="0061782A">
              <w:rPr>
                <w:rFonts w:ascii="Times New Roman" w:hAnsi="Times New Roman"/>
                <w:sz w:val="20"/>
              </w:rPr>
              <w:t>4.8.1 Развлекательные мероприятия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noWrap/>
          </w:tcPr>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16664" w:rsidRPr="0061782A" w:rsidTr="00EE2010">
        <w:trPr>
          <w:trHeight w:val="20"/>
        </w:trPr>
        <w:tc>
          <w:tcPr>
            <w:tcW w:w="2723" w:type="pct"/>
          </w:tcPr>
          <w:p w:rsidR="00316664" w:rsidRPr="0061782A" w:rsidRDefault="00316664"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sz w:val="20"/>
              </w:rPr>
              <w:t>5.1.2 Обеспечение занятий спортом в помещениях</w:t>
            </w:r>
            <w:r w:rsidRPr="0061782A">
              <w:rPr>
                <w:rFonts w:ascii="Times New Roman" w:eastAsiaTheme="minorHAnsi" w:hAnsi="Times New Roman"/>
                <w:bCs/>
                <w:sz w:val="20"/>
              </w:rPr>
              <w:t xml:space="preserve"> </w:t>
            </w:r>
          </w:p>
          <w:p w:rsidR="00316664" w:rsidRPr="0061782A" w:rsidRDefault="00316664" w:rsidP="00C46672">
            <w:pPr>
              <w:autoSpaceDE w:val="0"/>
              <w:autoSpaceDN w:val="0"/>
              <w:adjustRightInd w:val="0"/>
              <w:jc w:val="left"/>
              <w:rPr>
                <w:rFonts w:ascii="Times New Roman" w:hAnsi="Times New Roman"/>
                <w:sz w:val="20"/>
              </w:rPr>
            </w:pPr>
            <w:r w:rsidRPr="0061782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noWrap/>
          </w:tcPr>
          <w:p w:rsidR="00316664" w:rsidRPr="0061782A" w:rsidRDefault="00316664"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73ED6" w:rsidRPr="0061782A" w:rsidTr="00EE2010">
        <w:trPr>
          <w:trHeight w:val="20"/>
        </w:trPr>
        <w:tc>
          <w:tcPr>
            <w:tcW w:w="2723" w:type="pct"/>
          </w:tcPr>
          <w:p w:rsidR="00A935B3" w:rsidRPr="0061782A" w:rsidRDefault="00D73ED6"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D73ED6" w:rsidRPr="0061782A" w:rsidRDefault="00D73ED6"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noWrap/>
          </w:tcPr>
          <w:p w:rsidR="00D73ED6" w:rsidRPr="0061782A" w:rsidRDefault="00D73ED6"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D73ED6" w:rsidRPr="0061782A" w:rsidTr="00EE2010">
        <w:trPr>
          <w:trHeight w:val="20"/>
        </w:trPr>
        <w:tc>
          <w:tcPr>
            <w:tcW w:w="2723" w:type="pct"/>
          </w:tcPr>
          <w:p w:rsidR="00316664" w:rsidRPr="0061782A" w:rsidRDefault="00D73ED6"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 xml:space="preserve">5.1.4 Оборудованные площадки для занятий спортом </w:t>
            </w:r>
          </w:p>
          <w:p w:rsidR="00D73ED6" w:rsidRPr="0061782A" w:rsidRDefault="00D73ED6"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noWrap/>
          </w:tcPr>
          <w:p w:rsidR="00D73ED6" w:rsidRPr="0061782A" w:rsidRDefault="00D73ED6"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D73ED6" w:rsidRPr="0061782A" w:rsidRDefault="00D73ED6"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D73ED6" w:rsidRPr="0061782A" w:rsidRDefault="00D73ED6"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776B3" w:rsidRPr="0061782A" w:rsidTr="00EE2010">
        <w:trPr>
          <w:trHeight w:val="20"/>
        </w:trPr>
        <w:tc>
          <w:tcPr>
            <w:tcW w:w="2723" w:type="pct"/>
          </w:tcPr>
          <w:p w:rsidR="005776B3" w:rsidRPr="0061782A" w:rsidRDefault="005776B3" w:rsidP="00C46672">
            <w:pPr>
              <w:autoSpaceDE w:val="0"/>
              <w:autoSpaceDN w:val="0"/>
              <w:adjustRightInd w:val="0"/>
              <w:jc w:val="left"/>
              <w:rPr>
                <w:rFonts w:ascii="Times New Roman" w:eastAsiaTheme="minorHAnsi" w:hAnsi="Times New Roman"/>
                <w:bCs/>
                <w:sz w:val="20"/>
              </w:rPr>
            </w:pPr>
            <w:r w:rsidRPr="0061782A">
              <w:rPr>
                <w:rFonts w:ascii="Times New Roman" w:hAnsi="Times New Roman"/>
                <w:sz w:val="20"/>
              </w:rPr>
              <w:t xml:space="preserve">5.2 </w:t>
            </w:r>
            <w:r w:rsidRPr="0061782A">
              <w:rPr>
                <w:rFonts w:ascii="Times New Roman" w:eastAsiaTheme="minorHAnsi" w:hAnsi="Times New Roman"/>
                <w:bCs/>
                <w:sz w:val="20"/>
              </w:rPr>
              <w:t xml:space="preserve">Природно-познавательный туризм </w:t>
            </w:r>
          </w:p>
          <w:p w:rsidR="005776B3" w:rsidRPr="0061782A" w:rsidRDefault="005776B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776B3" w:rsidRPr="0061782A" w:rsidRDefault="005776B3" w:rsidP="00C46672">
            <w:pPr>
              <w:autoSpaceDE w:val="0"/>
              <w:autoSpaceDN w:val="0"/>
              <w:adjustRightInd w:val="0"/>
              <w:jc w:val="left"/>
              <w:rPr>
                <w:rFonts w:ascii="Times New Roman" w:hAnsi="Times New Roman"/>
                <w:sz w:val="20"/>
              </w:rPr>
            </w:pPr>
            <w:r w:rsidRPr="0061782A">
              <w:rPr>
                <w:rFonts w:ascii="Times New Roman" w:eastAsiaTheme="minorHAnsi" w:hAnsi="Times New Roman"/>
                <w:bCs/>
                <w:sz w:val="20"/>
              </w:rPr>
              <w:t xml:space="preserve">осуществление необходимых природоохранных и </w:t>
            </w:r>
            <w:proofErr w:type="spellStart"/>
            <w:r w:rsidRPr="0061782A">
              <w:rPr>
                <w:rFonts w:ascii="Times New Roman" w:eastAsiaTheme="minorHAnsi" w:hAnsi="Times New Roman"/>
                <w:bCs/>
                <w:sz w:val="20"/>
              </w:rPr>
              <w:t>природовосстановительных</w:t>
            </w:r>
            <w:proofErr w:type="spellEnd"/>
            <w:r w:rsidRPr="0061782A">
              <w:rPr>
                <w:rFonts w:ascii="Times New Roman" w:eastAsiaTheme="minorHAnsi" w:hAnsi="Times New Roman"/>
                <w:bCs/>
                <w:sz w:val="20"/>
              </w:rPr>
              <w:t xml:space="preserve"> мероприятий)</w:t>
            </w:r>
          </w:p>
        </w:tc>
        <w:tc>
          <w:tcPr>
            <w:tcW w:w="2277" w:type="pct"/>
            <w:noWrap/>
          </w:tcPr>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776B3" w:rsidRPr="0061782A" w:rsidTr="00EE2010">
        <w:trPr>
          <w:trHeight w:val="20"/>
        </w:trPr>
        <w:tc>
          <w:tcPr>
            <w:tcW w:w="2723" w:type="pct"/>
          </w:tcPr>
          <w:p w:rsidR="005776B3" w:rsidRPr="0061782A" w:rsidRDefault="005776B3" w:rsidP="00C46672">
            <w:pPr>
              <w:autoSpaceDE w:val="0"/>
              <w:autoSpaceDN w:val="0"/>
              <w:adjustRightInd w:val="0"/>
              <w:jc w:val="left"/>
              <w:rPr>
                <w:rFonts w:ascii="Times New Roman" w:eastAsiaTheme="minorHAnsi" w:hAnsi="Times New Roman"/>
                <w:bCs/>
                <w:sz w:val="20"/>
              </w:rPr>
            </w:pPr>
            <w:r w:rsidRPr="0061782A">
              <w:rPr>
                <w:rFonts w:ascii="Times New Roman" w:hAnsi="Times New Roman"/>
                <w:sz w:val="20"/>
              </w:rPr>
              <w:t xml:space="preserve">5.2.1 </w:t>
            </w:r>
            <w:r w:rsidRPr="0061782A">
              <w:rPr>
                <w:rFonts w:ascii="Times New Roman" w:eastAsiaTheme="minorHAnsi" w:hAnsi="Times New Roman"/>
                <w:bCs/>
                <w:sz w:val="20"/>
              </w:rPr>
              <w:t xml:space="preserve">Туристическое обслуживание </w:t>
            </w:r>
          </w:p>
          <w:p w:rsidR="005776B3" w:rsidRPr="0061782A" w:rsidRDefault="005776B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5776B3" w:rsidRPr="0061782A" w:rsidRDefault="005776B3" w:rsidP="00C46672">
            <w:pPr>
              <w:autoSpaceDE w:val="0"/>
              <w:autoSpaceDN w:val="0"/>
              <w:adjustRightInd w:val="0"/>
              <w:jc w:val="left"/>
              <w:rPr>
                <w:rFonts w:ascii="Times New Roman" w:hAnsi="Times New Roman"/>
                <w:sz w:val="20"/>
              </w:rPr>
            </w:pPr>
            <w:r w:rsidRPr="0061782A">
              <w:rPr>
                <w:rFonts w:ascii="Times New Roman" w:eastAsiaTheme="minorHAnsi" w:hAnsi="Times New Roman"/>
                <w:bCs/>
                <w:sz w:val="20"/>
              </w:rPr>
              <w:t>размещение детских лагерей)</w:t>
            </w:r>
          </w:p>
        </w:tc>
        <w:tc>
          <w:tcPr>
            <w:tcW w:w="2277" w:type="pct"/>
            <w:noWrap/>
          </w:tcPr>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776B3" w:rsidRPr="0061782A" w:rsidTr="00EE2010">
        <w:trPr>
          <w:trHeight w:val="20"/>
        </w:trPr>
        <w:tc>
          <w:tcPr>
            <w:tcW w:w="2723" w:type="pct"/>
          </w:tcPr>
          <w:p w:rsidR="005776B3" w:rsidRPr="0061782A" w:rsidRDefault="005776B3" w:rsidP="00C46672">
            <w:pPr>
              <w:autoSpaceDE w:val="0"/>
              <w:autoSpaceDN w:val="0"/>
              <w:adjustRightInd w:val="0"/>
              <w:jc w:val="left"/>
              <w:rPr>
                <w:rFonts w:ascii="Times New Roman" w:eastAsiaTheme="minorHAnsi" w:hAnsi="Times New Roman"/>
                <w:bCs/>
                <w:sz w:val="20"/>
              </w:rPr>
            </w:pPr>
            <w:r w:rsidRPr="0061782A">
              <w:rPr>
                <w:rFonts w:ascii="Times New Roman" w:hAnsi="Times New Roman"/>
                <w:sz w:val="20"/>
              </w:rPr>
              <w:t xml:space="preserve">5.5 </w:t>
            </w:r>
            <w:r w:rsidRPr="0061782A">
              <w:rPr>
                <w:rFonts w:ascii="Times New Roman" w:eastAsiaTheme="minorHAnsi" w:hAnsi="Times New Roman"/>
                <w:bCs/>
                <w:sz w:val="20"/>
              </w:rPr>
              <w:t>Поля для гольфа или конных прогулок</w:t>
            </w:r>
          </w:p>
          <w:p w:rsidR="005776B3" w:rsidRPr="0061782A" w:rsidRDefault="005776B3" w:rsidP="00C46672">
            <w:pPr>
              <w:autoSpaceDE w:val="0"/>
              <w:autoSpaceDN w:val="0"/>
              <w:adjustRightInd w:val="0"/>
              <w:jc w:val="left"/>
              <w:rPr>
                <w:rFonts w:ascii="Times New Roman" w:eastAsiaTheme="minorHAnsi" w:hAnsi="Times New Roman"/>
                <w:bCs/>
                <w:sz w:val="20"/>
              </w:rPr>
            </w:pPr>
            <w:r w:rsidRPr="0061782A">
              <w:rPr>
                <w:rFonts w:ascii="Times New Roman" w:eastAsiaTheme="minorHAnsi" w:hAnsi="Times New Roman"/>
                <w:bCs/>
                <w:sz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5776B3" w:rsidRPr="0061782A" w:rsidRDefault="005776B3" w:rsidP="00C46672">
            <w:pPr>
              <w:autoSpaceDE w:val="0"/>
              <w:autoSpaceDN w:val="0"/>
              <w:adjustRightInd w:val="0"/>
              <w:jc w:val="left"/>
              <w:rPr>
                <w:rFonts w:ascii="Times New Roman" w:hAnsi="Times New Roman"/>
                <w:sz w:val="20"/>
              </w:rPr>
            </w:pPr>
            <w:r w:rsidRPr="0061782A">
              <w:rPr>
                <w:rFonts w:ascii="Times New Roman" w:eastAsiaTheme="minorHAnsi" w:hAnsi="Times New Roman"/>
                <w:bCs/>
                <w:sz w:val="20"/>
              </w:rPr>
              <w:t>размещение конноспортивных манежей, не предусматривающих устройство трибун)</w:t>
            </w:r>
          </w:p>
        </w:tc>
        <w:tc>
          <w:tcPr>
            <w:tcW w:w="2277" w:type="pct"/>
            <w:noWrap/>
          </w:tcPr>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776B3" w:rsidRPr="0061782A" w:rsidRDefault="005776B3" w:rsidP="005776B3">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16664" w:rsidRPr="0061782A" w:rsidTr="00EE2010">
        <w:trPr>
          <w:trHeight w:val="20"/>
        </w:trPr>
        <w:tc>
          <w:tcPr>
            <w:tcW w:w="2723" w:type="pct"/>
          </w:tcPr>
          <w:p w:rsidR="00316664" w:rsidRPr="0061782A" w:rsidRDefault="00316664"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316664" w:rsidRPr="0061782A" w:rsidRDefault="00316664" w:rsidP="00C46672">
            <w:pPr>
              <w:jc w:val="left"/>
              <w:rPr>
                <w:rFonts w:ascii="Times New Roman" w:hAnsi="Times New Roman"/>
                <w:bCs/>
                <w:sz w:val="20"/>
              </w:rPr>
            </w:pPr>
            <w:r w:rsidRPr="0061782A">
              <w:rPr>
                <w:rFonts w:ascii="Times New Roman" w:hAnsi="Times New Roman"/>
                <w:sz w:val="20"/>
              </w:rPr>
              <w:lastRenderedPageBreak/>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316664" w:rsidRPr="0061782A" w:rsidRDefault="00316664"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noWrap/>
          </w:tcPr>
          <w:p w:rsidR="00316664" w:rsidRPr="0061782A" w:rsidRDefault="00316664"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Учебно-тренировочные комплексы со </w:t>
            </w:r>
            <w:r w:rsidRPr="0061782A">
              <w:rPr>
                <w:rFonts w:ascii="Times New Roman" w:eastAsia="Calibri" w:hAnsi="Times New Roman"/>
                <w:sz w:val="20"/>
              </w:rPr>
              <w:lastRenderedPageBreak/>
              <w:t>спортивными площадками, закрытые гаражи-стоянки специальных автомобилей, временные автостоянки,</w:t>
            </w:r>
          </w:p>
          <w:p w:rsidR="00316664" w:rsidRPr="0061782A" w:rsidRDefault="00316664" w:rsidP="00C46672">
            <w:pPr>
              <w:jc w:val="left"/>
              <w:rPr>
                <w:rFonts w:ascii="Times New Roman" w:hAnsi="Times New Roman"/>
                <w:sz w:val="20"/>
              </w:rPr>
            </w:pPr>
            <w:r w:rsidRPr="0061782A">
              <w:rPr>
                <w:rFonts w:ascii="Times New Roman" w:eastAsia="Calibri" w:hAnsi="Times New Roman"/>
                <w:sz w:val="20"/>
              </w:rPr>
              <w:t>склады инвентаря, площадки для сбора мусора</w:t>
            </w:r>
          </w:p>
        </w:tc>
      </w:tr>
      <w:tr w:rsidR="00C86477" w:rsidRPr="0061782A" w:rsidTr="00EE2010">
        <w:trPr>
          <w:trHeight w:val="20"/>
        </w:trPr>
        <w:tc>
          <w:tcPr>
            <w:tcW w:w="2723" w:type="pct"/>
          </w:tcPr>
          <w:p w:rsidR="0061121A"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9.3 Историко-культурная деятельность </w:t>
            </w:r>
          </w:p>
          <w:p w:rsidR="00C86477" w:rsidRPr="0061782A" w:rsidRDefault="00C86477" w:rsidP="00C46672">
            <w:pPr>
              <w:jc w:val="left"/>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noWrap/>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CD23F9" w:rsidRPr="0061782A" w:rsidTr="00EE2010">
        <w:trPr>
          <w:trHeight w:val="20"/>
        </w:trPr>
        <w:tc>
          <w:tcPr>
            <w:tcW w:w="2723" w:type="pct"/>
          </w:tcPr>
          <w:p w:rsidR="00CD23F9" w:rsidRPr="0061782A" w:rsidRDefault="00CD23F9" w:rsidP="00C05930">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CD23F9" w:rsidRPr="0061782A" w:rsidRDefault="00CD23F9" w:rsidP="00C05930">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CD23F9" w:rsidRPr="0061782A" w:rsidRDefault="00CD23F9" w:rsidP="00C05930">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75"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76"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77"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noWrap/>
          </w:tcPr>
          <w:p w:rsidR="00CD23F9" w:rsidRPr="0061782A" w:rsidRDefault="00CD23F9" w:rsidP="00C05930">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3" w:type="pct"/>
          </w:tcPr>
          <w:p w:rsidR="00316664" w:rsidRPr="0061782A" w:rsidRDefault="00C86477" w:rsidP="00C46672">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t>12.0</w:t>
            </w:r>
            <w:r w:rsidR="00A3748D" w:rsidRPr="0061782A">
              <w:rPr>
                <w:rFonts w:ascii="Times New Roman" w:eastAsia="Calibri" w:hAnsi="Times New Roman"/>
                <w:sz w:val="20"/>
              </w:rPr>
              <w:t>.2</w:t>
            </w:r>
            <w:r w:rsidRPr="0061782A">
              <w:rPr>
                <w:rFonts w:ascii="Times New Roman" w:eastAsia="Calibri" w:hAnsi="Times New Roman"/>
                <w:sz w:val="20"/>
              </w:rPr>
              <w:t xml:space="preserve"> </w:t>
            </w:r>
            <w:r w:rsidR="00A3748D" w:rsidRPr="0061782A">
              <w:rPr>
                <w:rFonts w:ascii="Times New Roman" w:eastAsiaTheme="minorHAnsi" w:hAnsi="Times New Roman"/>
                <w:sz w:val="20"/>
              </w:rPr>
              <w:t xml:space="preserve">Благоустройство территории </w:t>
            </w:r>
          </w:p>
          <w:p w:rsidR="00C86477" w:rsidRPr="0061782A" w:rsidRDefault="00A3748D"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C86477" w:rsidRPr="0061782A" w:rsidRDefault="00C86477" w:rsidP="00C46672">
            <w:pPr>
              <w:jc w:val="left"/>
              <w:rPr>
                <w:rFonts w:ascii="Times New Roman" w:eastAsia="Calibri" w:hAnsi="Times New Roman"/>
                <w:sz w:val="20"/>
              </w:rPr>
            </w:pPr>
            <w:r w:rsidRPr="0061782A">
              <w:rPr>
                <w:rFonts w:ascii="Times New Roman" w:hAnsi="Times New Roman"/>
                <w:sz w:val="20"/>
              </w:rPr>
              <w:t>Не устанавливаются</w:t>
            </w:r>
          </w:p>
        </w:tc>
      </w:tr>
    </w:tbl>
    <w:p w:rsidR="00316664" w:rsidRPr="0061782A" w:rsidRDefault="005320BF"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w:t>
      </w:r>
      <w:r w:rsidR="0047384A" w:rsidRPr="0061782A">
        <w:rPr>
          <w:rFonts w:ascii="Times New Roman" w:hAnsi="Times New Roman" w:cs="Times New Roman"/>
        </w:rPr>
        <w:t>е</w:t>
      </w:r>
      <w:r w:rsidRPr="0061782A">
        <w:rPr>
          <w:rFonts w:ascii="Times New Roman" w:hAnsi="Times New Roman" w:cs="Times New Roman"/>
        </w:rPr>
        <w:t xml:space="preserve">нные виды использования </w:t>
      </w:r>
      <w:r w:rsidR="00A935B3" w:rsidRPr="0061782A">
        <w:rPr>
          <w:rFonts w:ascii="Times New Roman" w:hAnsi="Times New Roman" w:cs="Times New Roman"/>
        </w:rPr>
        <w:t xml:space="preserve">земельных участков и </w:t>
      </w:r>
      <w:r w:rsidRPr="0061782A">
        <w:rPr>
          <w:rFonts w:ascii="Times New Roman" w:hAnsi="Times New Roman" w:cs="Times New Roman"/>
        </w:rPr>
        <w:t>объектов капитального строительства для зоны Р-1 не устанавливаются.</w:t>
      </w:r>
    </w:p>
    <w:p w:rsidR="0096076E" w:rsidRPr="0061782A" w:rsidRDefault="0096076E"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Для зоны </w:t>
      </w:r>
      <w:r w:rsidR="0025339E" w:rsidRPr="0061782A">
        <w:rPr>
          <w:rFonts w:ascii="Times New Roman" w:hAnsi="Times New Roman" w:cs="Times New Roman"/>
        </w:rPr>
        <w:t>Р-1</w:t>
      </w:r>
      <w:r w:rsidRPr="0061782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Look w:val="0000"/>
      </w:tblPr>
      <w:tblGrid>
        <w:gridCol w:w="3009"/>
        <w:gridCol w:w="6561"/>
      </w:tblGrid>
      <w:tr w:rsidR="0096076E" w:rsidRPr="0061782A" w:rsidTr="00E019FB">
        <w:trPr>
          <w:trHeight w:val="17"/>
        </w:trPr>
        <w:tc>
          <w:tcPr>
            <w:tcW w:w="5000" w:type="pct"/>
            <w:gridSpan w:val="2"/>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96076E" w:rsidRPr="0061782A" w:rsidTr="00E019FB">
        <w:trPr>
          <w:trHeight w:val="78"/>
        </w:trPr>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96076E" w:rsidRPr="0061782A" w:rsidTr="00E019FB">
        <w:trPr>
          <w:trHeight w:val="23"/>
        </w:trPr>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96076E" w:rsidRPr="0061782A" w:rsidRDefault="0096076E" w:rsidP="00C46672">
            <w:pPr>
              <w:jc w:val="left"/>
              <w:rPr>
                <w:rFonts w:ascii="Times New Roman" w:eastAsia="Calibri" w:hAnsi="Times New Roman"/>
                <w:sz w:val="20"/>
                <w:vertAlign w:val="superscript"/>
              </w:rPr>
            </w:pPr>
            <w:r w:rsidRPr="0061782A">
              <w:rPr>
                <w:rFonts w:ascii="Times New Roman" w:eastAsia="Calibri" w:hAnsi="Times New Roman"/>
                <w:sz w:val="20"/>
              </w:rPr>
              <w:t>не нормируется</w:t>
            </w:r>
          </w:p>
        </w:tc>
      </w:tr>
      <w:tr w:rsidR="0096076E" w:rsidRPr="0061782A" w:rsidTr="00E019FB">
        <w:trPr>
          <w:trHeight w:val="23"/>
        </w:trPr>
        <w:tc>
          <w:tcPr>
            <w:tcW w:w="5000" w:type="pct"/>
            <w:gridSpan w:val="2"/>
            <w:vAlign w:val="center"/>
          </w:tcPr>
          <w:p w:rsidR="0096076E" w:rsidRPr="0061782A" w:rsidRDefault="0096076E"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 - не устанавливаются</w:t>
            </w:r>
          </w:p>
        </w:tc>
      </w:tr>
      <w:tr w:rsidR="0096076E" w:rsidRPr="0061782A" w:rsidTr="00E019FB">
        <w:trPr>
          <w:trHeight w:val="23"/>
        </w:trPr>
        <w:tc>
          <w:tcPr>
            <w:tcW w:w="5000" w:type="pct"/>
            <w:gridSpan w:val="2"/>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tcPr>
          <w:p w:rsidR="0096076E" w:rsidRPr="0061782A" w:rsidRDefault="0096076E" w:rsidP="00332C55">
            <w:pPr>
              <w:rPr>
                <w:rFonts w:ascii="Times New Roman" w:hAnsi="Times New Roman"/>
                <w:sz w:val="20"/>
              </w:rPr>
            </w:pPr>
            <w:r w:rsidRPr="0061782A">
              <w:rPr>
                <w:rFonts w:ascii="Times New Roman" w:eastAsia="Calibri" w:hAnsi="Times New Roman"/>
                <w:sz w:val="20"/>
              </w:rPr>
              <w:t>4</w:t>
            </w:r>
            <w:r w:rsidRPr="0061782A">
              <w:rPr>
                <w:rFonts w:ascii="Times New Roman" w:hAnsi="Times New Roman"/>
                <w:sz w:val="20"/>
              </w:rPr>
              <w:t xml:space="preserve"> </w:t>
            </w:r>
            <w:r w:rsidR="009F6E4A" w:rsidRPr="0061782A">
              <w:rPr>
                <w:rFonts w:ascii="Times New Roman" w:hAnsi="Times New Roman"/>
                <w:sz w:val="20"/>
              </w:rPr>
              <w:t>*</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tcPr>
          <w:p w:rsidR="0096076E" w:rsidRPr="0061782A" w:rsidRDefault="0096076E" w:rsidP="00C46672">
            <w:pPr>
              <w:rPr>
                <w:rFonts w:ascii="Times New Roman" w:hAnsi="Times New Roman"/>
                <w:sz w:val="20"/>
              </w:rPr>
            </w:pPr>
            <w:r w:rsidRPr="0061782A">
              <w:rPr>
                <w:rFonts w:ascii="Times New Roman" w:hAnsi="Times New Roman"/>
                <w:sz w:val="20"/>
              </w:rPr>
              <w:t>не нормируется.</w:t>
            </w:r>
          </w:p>
        </w:tc>
      </w:tr>
      <w:tr w:rsidR="0096076E" w:rsidRPr="0061782A" w:rsidTr="00E019FB">
        <w:tc>
          <w:tcPr>
            <w:tcW w:w="5000" w:type="pct"/>
            <w:gridSpan w:val="2"/>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96076E" w:rsidRPr="0061782A" w:rsidTr="00E019FB">
        <w:tc>
          <w:tcPr>
            <w:tcW w:w="1572" w:type="pct"/>
            <w:vAlign w:val="center"/>
          </w:tcPr>
          <w:p w:rsidR="0096076E" w:rsidRPr="0061782A" w:rsidRDefault="009F6E4A"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96076E" w:rsidRPr="0061782A" w:rsidRDefault="0096076E" w:rsidP="00332C55">
            <w:pPr>
              <w:jc w:val="left"/>
              <w:rPr>
                <w:rFonts w:ascii="Times New Roman" w:eastAsia="Calibri" w:hAnsi="Times New Roman"/>
                <w:sz w:val="20"/>
              </w:rPr>
            </w:pPr>
            <w:r w:rsidRPr="0061782A">
              <w:rPr>
                <w:rFonts w:ascii="Times New Roman" w:eastAsia="Calibri" w:hAnsi="Times New Roman"/>
                <w:sz w:val="20"/>
              </w:rPr>
              <w:t>15</w:t>
            </w:r>
            <w:r w:rsidR="009F6E4A" w:rsidRPr="0061782A">
              <w:rPr>
                <w:rFonts w:ascii="Times New Roman" w:eastAsia="Calibri" w:hAnsi="Times New Roman"/>
                <w:sz w:val="20"/>
              </w:rPr>
              <w:t>*</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96076E" w:rsidRPr="0061782A" w:rsidTr="00E019FB">
        <w:tc>
          <w:tcPr>
            <w:tcW w:w="5000" w:type="pct"/>
            <w:gridSpan w:val="2"/>
            <w:vAlign w:val="center"/>
          </w:tcPr>
          <w:p w:rsidR="0096076E" w:rsidRPr="0061782A" w:rsidRDefault="00F20090"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96076E" w:rsidRPr="0061782A" w:rsidRDefault="002B3CBD" w:rsidP="00C46672">
            <w:pPr>
              <w:jc w:val="left"/>
              <w:rPr>
                <w:rFonts w:ascii="Times New Roman" w:eastAsia="Calibri" w:hAnsi="Times New Roman"/>
                <w:sz w:val="20"/>
              </w:rPr>
            </w:pPr>
            <w:r w:rsidRPr="0061782A">
              <w:rPr>
                <w:rFonts w:ascii="Times New Roman" w:eastAsia="Calibri" w:hAnsi="Times New Roman"/>
                <w:sz w:val="20"/>
              </w:rPr>
              <w:t>30%</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96076E" w:rsidRPr="0061782A" w:rsidRDefault="002B3CBD"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96076E" w:rsidRPr="0061782A" w:rsidTr="00E019FB">
        <w:tc>
          <w:tcPr>
            <w:tcW w:w="5000" w:type="pct"/>
            <w:gridSpan w:val="2"/>
            <w:vAlign w:val="center"/>
          </w:tcPr>
          <w:p w:rsidR="0096076E" w:rsidRPr="0061782A" w:rsidRDefault="002B3CBD" w:rsidP="00C46672">
            <w:pPr>
              <w:rPr>
                <w:rFonts w:ascii="Times New Roman" w:eastAsia="Calibri" w:hAnsi="Times New Roman"/>
                <w:sz w:val="20"/>
              </w:rPr>
            </w:pPr>
            <w:r w:rsidRPr="0061782A">
              <w:rPr>
                <w:rFonts w:ascii="Times New Roman" w:eastAsia="Calibri" w:hAnsi="Times New Roman"/>
                <w:b/>
                <w:sz w:val="20"/>
              </w:rPr>
              <w:lastRenderedPageBreak/>
              <w:t>Процент застройки для земельных участков, находящихся в частной собственности:</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96076E" w:rsidRPr="0061782A" w:rsidRDefault="002B3CBD" w:rsidP="00C46672">
            <w:pPr>
              <w:rPr>
                <w:rFonts w:ascii="Times New Roman" w:hAnsi="Times New Roman"/>
                <w:sz w:val="20"/>
              </w:rPr>
            </w:pPr>
            <w:r w:rsidRPr="0061782A">
              <w:rPr>
                <w:rFonts w:ascii="Times New Roman" w:hAnsi="Times New Roman"/>
                <w:sz w:val="20"/>
              </w:rPr>
              <w:t>40</w:t>
            </w:r>
            <w:r w:rsidR="0096076E" w:rsidRPr="0061782A">
              <w:rPr>
                <w:rFonts w:ascii="Times New Roman" w:hAnsi="Times New Roman"/>
                <w:sz w:val="20"/>
              </w:rPr>
              <w:t xml:space="preserve">% при </w:t>
            </w:r>
            <w:r w:rsidRPr="0061782A">
              <w:rPr>
                <w:rFonts w:ascii="Times New Roman" w:hAnsi="Times New Roman"/>
                <w:sz w:val="20"/>
              </w:rPr>
              <w:t xml:space="preserve">условии </w:t>
            </w:r>
            <w:r w:rsidR="0096076E" w:rsidRPr="0061782A">
              <w:rPr>
                <w:rFonts w:ascii="Times New Roman" w:hAnsi="Times New Roman"/>
                <w:sz w:val="20"/>
              </w:rPr>
              <w:t>соблюдении общего процента застройки не более 25 %</w:t>
            </w:r>
            <w:r w:rsidRPr="0061782A">
              <w:rPr>
                <w:rFonts w:ascii="Times New Roman" w:hAnsi="Times New Roman"/>
                <w:spacing w:val="2"/>
                <w:sz w:val="20"/>
                <w:shd w:val="clear" w:color="auto" w:fill="FFFFFF"/>
              </w:rPr>
              <w:t xml:space="preserve"> </w:t>
            </w:r>
            <w:r w:rsidRPr="0061782A">
              <w:rPr>
                <w:rFonts w:ascii="Times New Roman" w:hAnsi="Times New Roman"/>
                <w:sz w:val="20"/>
              </w:rPr>
              <w:t>в границах территориальной зоны.</w:t>
            </w:r>
          </w:p>
        </w:tc>
      </w:tr>
      <w:tr w:rsidR="0096076E" w:rsidRPr="0061782A" w:rsidTr="00E019FB">
        <w:tc>
          <w:tcPr>
            <w:tcW w:w="1572" w:type="pct"/>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96076E" w:rsidRPr="0061782A" w:rsidRDefault="0096076E" w:rsidP="00C46672">
            <w:pPr>
              <w:rPr>
                <w:rFonts w:ascii="Times New Roman" w:hAnsi="Times New Roman"/>
                <w:sz w:val="20"/>
              </w:rPr>
            </w:pPr>
            <w:r w:rsidRPr="0061782A">
              <w:rPr>
                <w:rFonts w:ascii="Times New Roman" w:hAnsi="Times New Roman"/>
                <w:sz w:val="20"/>
              </w:rPr>
              <w:t>не нормируется</w:t>
            </w:r>
          </w:p>
        </w:tc>
      </w:tr>
      <w:tr w:rsidR="0096076E" w:rsidRPr="0061782A" w:rsidTr="00E019FB">
        <w:tc>
          <w:tcPr>
            <w:tcW w:w="5000" w:type="pct"/>
            <w:gridSpan w:val="2"/>
            <w:vAlign w:val="center"/>
          </w:tcPr>
          <w:p w:rsidR="0096076E" w:rsidRPr="0061782A" w:rsidRDefault="0096076E"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96076E" w:rsidRPr="0061782A" w:rsidTr="00E019FB">
        <w:tc>
          <w:tcPr>
            <w:tcW w:w="1572" w:type="pct"/>
          </w:tcPr>
          <w:p w:rsidR="0096076E" w:rsidRPr="0061782A" w:rsidRDefault="0096076E" w:rsidP="00C46672">
            <w:pPr>
              <w:rPr>
                <w:rFonts w:ascii="Times New Roman" w:hAnsi="Times New Roman"/>
                <w:b/>
                <w:sz w:val="20"/>
              </w:rPr>
            </w:pPr>
            <w:r w:rsidRPr="0061782A">
              <w:rPr>
                <w:rFonts w:ascii="Times New Roman" w:hAnsi="Times New Roman"/>
                <w:sz w:val="20"/>
              </w:rPr>
              <w:t xml:space="preserve">устройство ограждений земельных участков </w:t>
            </w:r>
          </w:p>
        </w:tc>
        <w:tc>
          <w:tcPr>
            <w:tcW w:w="3428" w:type="pct"/>
            <w:vAlign w:val="center"/>
          </w:tcPr>
          <w:p w:rsidR="0096076E" w:rsidRPr="0061782A" w:rsidRDefault="0096076E" w:rsidP="00C46672">
            <w:pPr>
              <w:rPr>
                <w:rFonts w:ascii="Times New Roman" w:hAnsi="Times New Roman"/>
                <w:sz w:val="20"/>
              </w:rPr>
            </w:pPr>
            <w:r w:rsidRPr="0061782A">
              <w:rPr>
                <w:rFonts w:ascii="Times New Roman" w:hAnsi="Times New Roman"/>
                <w:sz w:val="20"/>
              </w:rPr>
              <w:t xml:space="preserve">допускается для  парков в целом высотой не более </w:t>
            </w:r>
            <w:smartTag w:uri="urn:schemas-microsoft-com:office:smarttags" w:element="metricconverter">
              <w:smartTagPr>
                <w:attr w:name="ProductID" w:val="2 м"/>
              </w:smartTagPr>
              <w:r w:rsidRPr="0061782A">
                <w:rPr>
                  <w:rFonts w:ascii="Times New Roman" w:hAnsi="Times New Roman"/>
                  <w:sz w:val="20"/>
                </w:rPr>
                <w:t>2 м</w:t>
              </w:r>
            </w:smartTag>
            <w:r w:rsidRPr="0061782A">
              <w:rPr>
                <w:rFonts w:ascii="Times New Roman" w:hAnsi="Times New Roman"/>
                <w:sz w:val="20"/>
              </w:rPr>
              <w:t xml:space="preserve"> при условии соблюдения условий </w:t>
            </w:r>
            <w:proofErr w:type="spellStart"/>
            <w:r w:rsidRPr="0061782A">
              <w:rPr>
                <w:rFonts w:ascii="Times New Roman" w:hAnsi="Times New Roman"/>
                <w:sz w:val="20"/>
              </w:rPr>
              <w:t>проветриваемости</w:t>
            </w:r>
            <w:proofErr w:type="spellEnd"/>
            <w:r w:rsidRPr="0061782A">
              <w:rPr>
                <w:rFonts w:ascii="Times New Roman" w:hAnsi="Times New Roman"/>
                <w:sz w:val="20"/>
              </w:rPr>
              <w:t xml:space="preserve"> и прозрачности </w:t>
            </w:r>
          </w:p>
        </w:tc>
      </w:tr>
      <w:tr w:rsidR="0096076E" w:rsidRPr="0061782A" w:rsidTr="00E019FB">
        <w:tc>
          <w:tcPr>
            <w:tcW w:w="1572" w:type="pct"/>
          </w:tcPr>
          <w:p w:rsidR="0096076E" w:rsidRPr="0061782A" w:rsidRDefault="0096076E" w:rsidP="00C46672">
            <w:pPr>
              <w:rPr>
                <w:rFonts w:ascii="Times New Roman" w:hAnsi="Times New Roman"/>
                <w:sz w:val="20"/>
              </w:rPr>
            </w:pPr>
            <w:r w:rsidRPr="0061782A">
              <w:rPr>
                <w:rFonts w:ascii="Times New Roman" w:hAnsi="Times New Roman"/>
                <w:sz w:val="20"/>
              </w:rPr>
              <w:t>минимальный процент озеленения</w:t>
            </w:r>
            <w:r w:rsidR="002B3CBD" w:rsidRPr="0061782A">
              <w:rPr>
                <w:rFonts w:ascii="Times New Roman" w:hAnsi="Times New Roman"/>
                <w:sz w:val="20"/>
              </w:rPr>
              <w:t xml:space="preserve"> земельного участка</w:t>
            </w:r>
          </w:p>
        </w:tc>
        <w:tc>
          <w:tcPr>
            <w:tcW w:w="3428" w:type="pct"/>
            <w:vAlign w:val="center"/>
          </w:tcPr>
          <w:p w:rsidR="0096076E" w:rsidRPr="0061782A" w:rsidRDefault="0096076E" w:rsidP="007247ED">
            <w:pPr>
              <w:rPr>
                <w:rFonts w:ascii="Times New Roman" w:hAnsi="Times New Roman"/>
                <w:sz w:val="20"/>
              </w:rPr>
            </w:pPr>
            <w:r w:rsidRPr="0061782A">
              <w:rPr>
                <w:rFonts w:ascii="Times New Roman" w:hAnsi="Times New Roman"/>
                <w:sz w:val="20"/>
              </w:rPr>
              <w:t>25</w:t>
            </w:r>
            <w:r w:rsidR="002B3CBD" w:rsidRPr="0061782A">
              <w:rPr>
                <w:rFonts w:ascii="Times New Roman" w:hAnsi="Times New Roman"/>
                <w:sz w:val="20"/>
              </w:rPr>
              <w:t>%, при условии соблюдения общего баланса озелененных территорий не менее 70% в границах территориальной зоны.</w:t>
            </w:r>
          </w:p>
        </w:tc>
      </w:tr>
    </w:tbl>
    <w:p w:rsidR="0001333E" w:rsidRPr="0061782A" w:rsidRDefault="009F6E4A" w:rsidP="0001333E">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01333E" w:rsidRPr="0061782A" w:rsidRDefault="0001333E" w:rsidP="0001333E">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Р-1 предельные (минимальные и (или) максимальные) размеры земельных участков, кроме их площади, не подлежат установлению.</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42745D" w:rsidRPr="0061782A" w:rsidRDefault="0042745D" w:rsidP="00C46672">
      <w:pPr>
        <w:tabs>
          <w:tab w:val="num" w:pos="0"/>
        </w:tabs>
        <w:ind w:firstLine="709"/>
        <w:jc w:val="both"/>
        <w:rPr>
          <w:rFonts w:ascii="Times New Roman" w:hAnsi="Times New Roman"/>
          <w:b/>
          <w:bCs/>
          <w:sz w:val="24"/>
          <w:szCs w:val="24"/>
          <w:lang w:eastAsia="ar-SA"/>
        </w:rPr>
      </w:pPr>
    </w:p>
    <w:p w:rsidR="005320BF" w:rsidRPr="0061782A" w:rsidRDefault="008F727B" w:rsidP="00C46672">
      <w:pPr>
        <w:autoSpaceDE w:val="0"/>
        <w:autoSpaceDN w:val="0"/>
        <w:adjustRightInd w:val="0"/>
        <w:ind w:firstLine="709"/>
        <w:jc w:val="both"/>
        <w:outlineLvl w:val="2"/>
        <w:rPr>
          <w:rFonts w:ascii="Times New Roman" w:hAnsi="Times New Roman"/>
          <w:sz w:val="24"/>
          <w:szCs w:val="24"/>
        </w:rPr>
      </w:pPr>
      <w:r w:rsidRPr="0061782A">
        <w:rPr>
          <w:rFonts w:ascii="Times New Roman" w:hAnsi="Times New Roman"/>
          <w:b/>
          <w:bCs/>
          <w:sz w:val="24"/>
          <w:szCs w:val="24"/>
        </w:rPr>
        <w:t xml:space="preserve">Статья </w:t>
      </w:r>
      <w:r w:rsidR="00565F0C" w:rsidRPr="0061782A">
        <w:rPr>
          <w:rFonts w:ascii="Times New Roman" w:hAnsi="Times New Roman"/>
          <w:b/>
          <w:bCs/>
          <w:sz w:val="24"/>
          <w:szCs w:val="24"/>
        </w:rPr>
        <w:t>4</w:t>
      </w:r>
      <w:r w:rsidR="007B5C0D" w:rsidRPr="0061782A">
        <w:rPr>
          <w:rFonts w:ascii="Times New Roman" w:hAnsi="Times New Roman"/>
          <w:b/>
          <w:bCs/>
          <w:sz w:val="24"/>
          <w:szCs w:val="24"/>
        </w:rPr>
        <w:t>9</w:t>
      </w:r>
      <w:r w:rsidR="005320BF" w:rsidRPr="0061782A">
        <w:rPr>
          <w:rFonts w:ascii="Times New Roman" w:hAnsi="Times New Roman"/>
          <w:b/>
          <w:bCs/>
          <w:sz w:val="24"/>
          <w:szCs w:val="24"/>
        </w:rPr>
        <w:t>.</w:t>
      </w:r>
      <w:r w:rsidR="005320BF" w:rsidRPr="0061782A">
        <w:rPr>
          <w:rFonts w:ascii="Times New Roman" w:hAnsi="Times New Roman"/>
          <w:sz w:val="24"/>
          <w:szCs w:val="24"/>
        </w:rPr>
        <w:t xml:space="preserve"> Градостроительный регламент зоны специализированных парков </w:t>
      </w:r>
      <w:r w:rsidR="005320BF" w:rsidRPr="0061782A">
        <w:rPr>
          <w:rFonts w:ascii="Times New Roman" w:hAnsi="Times New Roman"/>
          <w:bCs/>
          <w:sz w:val="24"/>
          <w:szCs w:val="24"/>
        </w:rPr>
        <w:t>(Р-2)</w:t>
      </w:r>
      <w:r w:rsidR="00AA782B" w:rsidRPr="0061782A">
        <w:rPr>
          <w:rFonts w:ascii="Times New Roman" w:hAnsi="Times New Roman"/>
          <w:bCs/>
          <w:sz w:val="24"/>
          <w:szCs w:val="24"/>
        </w:rPr>
        <w:t>.</w:t>
      </w:r>
    </w:p>
    <w:p w:rsidR="005320BF" w:rsidRPr="0061782A" w:rsidRDefault="005320BF" w:rsidP="00C46672">
      <w:pPr>
        <w:autoSpaceDE w:val="0"/>
        <w:autoSpaceDN w:val="0"/>
        <w:adjustRightInd w:val="0"/>
        <w:ind w:firstLine="709"/>
        <w:jc w:val="both"/>
        <w:rPr>
          <w:rFonts w:ascii="Times New Roman" w:hAnsi="Times New Roman"/>
          <w:sz w:val="24"/>
          <w:szCs w:val="24"/>
        </w:rPr>
      </w:pPr>
    </w:p>
    <w:p w:rsidR="0020012A" w:rsidRPr="0061782A" w:rsidRDefault="0020012A" w:rsidP="00C46672">
      <w:pPr>
        <w:widowControl w:val="0"/>
        <w:ind w:firstLine="709"/>
        <w:jc w:val="both"/>
        <w:rPr>
          <w:rFonts w:ascii="Times New Roman" w:hAnsi="Times New Roman"/>
          <w:sz w:val="24"/>
          <w:szCs w:val="24"/>
        </w:rPr>
      </w:pPr>
      <w:r w:rsidRPr="0061782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развития и обслуживания территорий специализированных парков.</w:t>
      </w:r>
    </w:p>
    <w:p w:rsidR="0020012A" w:rsidRPr="0061782A" w:rsidRDefault="0020012A" w:rsidP="00C46672">
      <w:pPr>
        <w:pStyle w:val="af5"/>
        <w:spacing w:before="0"/>
        <w:ind w:firstLine="709"/>
        <w:rPr>
          <w:rFonts w:ascii="Times New Roman" w:hAnsi="Times New Roman" w:cs="Times New Roman"/>
        </w:rPr>
      </w:pPr>
      <w:r w:rsidRPr="0061782A">
        <w:rPr>
          <w:rFonts w:ascii="Times New Roman" w:hAnsi="Times New Roman" w:cs="Times New Roman"/>
        </w:rPr>
        <w:t>2. Перечень видов разрешенного использования земельных участков и объектов капитального строительства:</w:t>
      </w:r>
    </w:p>
    <w:tbl>
      <w:tblPr>
        <w:tblW w:w="5000" w:type="pct"/>
        <w:tblCellMar>
          <w:left w:w="70" w:type="dxa"/>
          <w:right w:w="70" w:type="dxa"/>
        </w:tblCellMar>
        <w:tblLook w:val="0000"/>
      </w:tblPr>
      <w:tblGrid>
        <w:gridCol w:w="5172"/>
        <w:gridCol w:w="4322"/>
      </w:tblGrid>
      <w:tr w:rsidR="00C86477" w:rsidRPr="0061782A" w:rsidTr="00EE2010">
        <w:trPr>
          <w:cantSplit/>
          <w:trHeight w:val="480"/>
        </w:trPr>
        <w:tc>
          <w:tcPr>
            <w:tcW w:w="2724" w:type="pct"/>
            <w:tcBorders>
              <w:top w:val="single" w:sz="6" w:space="0" w:color="auto"/>
              <w:left w:val="single" w:sz="6" w:space="0" w:color="auto"/>
              <w:bottom w:val="single" w:sz="6" w:space="0" w:color="auto"/>
              <w:right w:val="single" w:sz="6" w:space="0" w:color="auto"/>
            </w:tcBorders>
            <w:vAlign w:val="center"/>
          </w:tcPr>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Основные виды </w:t>
            </w:r>
            <w:proofErr w:type="gramStart"/>
            <w:r w:rsidRPr="0061782A">
              <w:rPr>
                <w:rFonts w:ascii="Times New Roman" w:hAnsi="Times New Roman"/>
                <w:b/>
                <w:bCs/>
                <w:sz w:val="20"/>
                <w:lang w:eastAsia="ru-RU"/>
              </w:rPr>
              <w:t>разрешенного</w:t>
            </w:r>
            <w:proofErr w:type="gramEnd"/>
          </w:p>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использования:</w:t>
            </w:r>
          </w:p>
        </w:tc>
        <w:tc>
          <w:tcPr>
            <w:tcW w:w="2276" w:type="pct"/>
            <w:tcBorders>
              <w:top w:val="single" w:sz="6" w:space="0" w:color="auto"/>
              <w:left w:val="single" w:sz="6" w:space="0" w:color="auto"/>
              <w:bottom w:val="single" w:sz="6" w:space="0" w:color="auto"/>
              <w:right w:val="single" w:sz="6" w:space="0" w:color="auto"/>
            </w:tcBorders>
            <w:vAlign w:val="center"/>
          </w:tcPr>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Вспомогательные виды </w:t>
            </w:r>
            <w:proofErr w:type="gramStart"/>
            <w:r w:rsidRPr="0061782A">
              <w:rPr>
                <w:rFonts w:ascii="Times New Roman" w:hAnsi="Times New Roman"/>
                <w:b/>
                <w:bCs/>
                <w:sz w:val="20"/>
                <w:lang w:eastAsia="ru-RU"/>
              </w:rPr>
              <w:t>разрешенного</w:t>
            </w:r>
            <w:proofErr w:type="gramEnd"/>
          </w:p>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использования (установленные </w:t>
            </w:r>
            <w:proofErr w:type="gramStart"/>
            <w:r w:rsidRPr="0061782A">
              <w:rPr>
                <w:rFonts w:ascii="Times New Roman" w:hAnsi="Times New Roman"/>
                <w:b/>
                <w:bCs/>
                <w:sz w:val="20"/>
                <w:lang w:eastAsia="ru-RU"/>
              </w:rPr>
              <w:t>к</w:t>
            </w:r>
            <w:proofErr w:type="gramEnd"/>
            <w:r w:rsidRPr="0061782A">
              <w:rPr>
                <w:rFonts w:ascii="Times New Roman" w:hAnsi="Times New Roman"/>
                <w:b/>
                <w:bCs/>
                <w:sz w:val="20"/>
                <w:lang w:eastAsia="ru-RU"/>
              </w:rPr>
              <w:t xml:space="preserve"> основным):</w:t>
            </w:r>
          </w:p>
        </w:tc>
      </w:tr>
      <w:tr w:rsidR="00C86477" w:rsidRPr="0061782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rPr>
                <w:rFonts w:ascii="Times New Roman" w:eastAsia="Calibri"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6" w:type="pct"/>
            <w:tcBorders>
              <w:top w:val="single" w:sz="6" w:space="0" w:color="auto"/>
              <w:left w:val="single" w:sz="6" w:space="0" w:color="auto"/>
              <w:right w:val="single" w:sz="6" w:space="0" w:color="auto"/>
            </w:tcBorders>
            <w:shd w:val="clear" w:color="auto" w:fill="auto"/>
          </w:tcPr>
          <w:p w:rsidR="00C86477" w:rsidRPr="0061782A" w:rsidRDefault="00C86477" w:rsidP="00C46672">
            <w:pPr>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61782A" w:rsidRDefault="00C86477" w:rsidP="00C46672">
            <w:pPr>
              <w:rPr>
                <w:rFonts w:ascii="Times New Roman" w:hAnsi="Times New Roman"/>
                <w:sz w:val="20"/>
              </w:rPr>
            </w:pPr>
            <w:r w:rsidRPr="0061782A">
              <w:rPr>
                <w:rFonts w:ascii="Times New Roman" w:hAnsi="Times New Roman"/>
                <w:sz w:val="20"/>
              </w:rPr>
              <w:t xml:space="preserve">3.6.1 Объекты </w:t>
            </w:r>
            <w:proofErr w:type="spellStart"/>
            <w:r w:rsidRPr="0061782A">
              <w:rPr>
                <w:rFonts w:ascii="Times New Roman" w:hAnsi="Times New Roman"/>
                <w:sz w:val="20"/>
              </w:rPr>
              <w:t>культурно-досуговой</w:t>
            </w:r>
            <w:proofErr w:type="spellEnd"/>
            <w:r w:rsidRPr="0061782A">
              <w:rPr>
                <w:rFonts w:ascii="Times New Roman" w:hAnsi="Times New Roman"/>
                <w:sz w:val="20"/>
              </w:rPr>
              <w:t xml:space="preserve"> деятельности </w:t>
            </w:r>
          </w:p>
          <w:p w:rsidR="00C86477" w:rsidRPr="0061782A" w:rsidRDefault="00C86477" w:rsidP="00C46672">
            <w:pPr>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6" w:type="pct"/>
            <w:tcBorders>
              <w:top w:val="single" w:sz="6" w:space="0" w:color="auto"/>
              <w:left w:val="single" w:sz="6" w:space="0" w:color="auto"/>
              <w:right w:val="single" w:sz="6"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61782A" w:rsidRDefault="00C86477" w:rsidP="00C46672">
            <w:pPr>
              <w:autoSpaceDE w:val="0"/>
              <w:autoSpaceDN w:val="0"/>
              <w:adjustRightInd w:val="0"/>
              <w:rPr>
                <w:rFonts w:ascii="Times New Roman" w:eastAsiaTheme="minorHAnsi" w:hAnsi="Times New Roman"/>
                <w:sz w:val="20"/>
              </w:rPr>
            </w:pPr>
            <w:r w:rsidRPr="0061782A">
              <w:rPr>
                <w:rFonts w:ascii="Times New Roman" w:hAnsi="Times New Roman"/>
                <w:sz w:val="20"/>
              </w:rPr>
              <w:t>3.6.</w:t>
            </w:r>
            <w:r w:rsidR="000A7E87" w:rsidRPr="0061782A">
              <w:rPr>
                <w:rFonts w:ascii="Times New Roman" w:hAnsi="Times New Roman"/>
                <w:sz w:val="20"/>
              </w:rPr>
              <w:t>3</w:t>
            </w:r>
            <w:r w:rsidRPr="0061782A">
              <w:rPr>
                <w:rFonts w:ascii="Times New Roman" w:hAnsi="Times New Roman"/>
                <w:sz w:val="20"/>
              </w:rPr>
              <w:t xml:space="preserve"> </w:t>
            </w:r>
            <w:r w:rsidR="0020012A" w:rsidRPr="0061782A">
              <w:rPr>
                <w:rFonts w:ascii="Times New Roman" w:eastAsiaTheme="minorHAnsi" w:hAnsi="Times New Roman"/>
                <w:sz w:val="20"/>
              </w:rPr>
              <w:t xml:space="preserve">Цирки и зверинцы </w:t>
            </w:r>
          </w:p>
          <w:p w:rsidR="00C86477" w:rsidRPr="0061782A" w:rsidRDefault="00B223F3" w:rsidP="00C46672">
            <w:pPr>
              <w:autoSpaceDE w:val="0"/>
              <w:autoSpaceDN w:val="0"/>
              <w:adjustRightInd w:val="0"/>
              <w:rPr>
                <w:rFonts w:ascii="Times New Roman" w:hAnsi="Times New Roman"/>
                <w:sz w:val="20"/>
              </w:rPr>
            </w:pPr>
            <w:r w:rsidRPr="0061782A">
              <w:rPr>
                <w:rFonts w:ascii="Times New Roman" w:eastAsiaTheme="minorHAnsi" w:hAnsi="Times New Roman"/>
                <w:sz w:val="20"/>
              </w:rPr>
              <w:t>(</w:t>
            </w:r>
            <w:r w:rsidR="0020012A" w:rsidRPr="0061782A">
              <w:rPr>
                <w:rFonts w:ascii="Times New Roman" w:eastAsiaTheme="minorHAnsi" w:hAnsi="Times New Roman"/>
                <w:sz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r w:rsidRPr="0061782A">
              <w:rPr>
                <w:rFonts w:ascii="Times New Roman" w:eastAsiaTheme="minorHAnsi" w:hAnsi="Times New Roman"/>
                <w:sz w:val="20"/>
              </w:rPr>
              <w:t>)</w:t>
            </w:r>
          </w:p>
        </w:tc>
        <w:tc>
          <w:tcPr>
            <w:tcW w:w="2276" w:type="pct"/>
            <w:tcBorders>
              <w:top w:val="single" w:sz="6" w:space="0" w:color="auto"/>
              <w:left w:val="single" w:sz="6" w:space="0" w:color="auto"/>
              <w:right w:val="single" w:sz="6" w:space="0" w:color="auto"/>
            </w:tcBorders>
            <w:shd w:val="clear" w:color="auto" w:fill="auto"/>
          </w:tcPr>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lastRenderedPageBreak/>
              <w:t>гаражи служебного транспорта;</w:t>
            </w:r>
          </w:p>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B223F3" w:rsidP="00C46672">
            <w:pPr>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61782A" w:rsidRDefault="00C86477" w:rsidP="00C46672">
            <w:pPr>
              <w:rPr>
                <w:rFonts w:ascii="Times New Roman" w:eastAsia="Calibri" w:hAnsi="Times New Roman"/>
                <w:sz w:val="20"/>
              </w:rPr>
            </w:pPr>
            <w:r w:rsidRPr="0061782A">
              <w:rPr>
                <w:rFonts w:ascii="Times New Roman" w:eastAsia="Calibri" w:hAnsi="Times New Roman"/>
                <w:sz w:val="20"/>
              </w:rPr>
              <w:lastRenderedPageBreak/>
              <w:t xml:space="preserve">4.6 Общественное питание </w:t>
            </w:r>
          </w:p>
          <w:p w:rsidR="00C86477" w:rsidRPr="0061782A" w:rsidRDefault="00C86477" w:rsidP="00C46672">
            <w:pPr>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6" w:space="0" w:color="auto"/>
              <w:left w:val="single" w:sz="6" w:space="0" w:color="auto"/>
              <w:right w:val="single" w:sz="6" w:space="0" w:color="auto"/>
            </w:tcBorders>
            <w:shd w:val="clear" w:color="auto" w:fill="auto"/>
          </w:tcPr>
          <w:p w:rsidR="00C86477" w:rsidRPr="0061782A" w:rsidRDefault="00B223F3" w:rsidP="00C46672">
            <w:pPr>
              <w:rPr>
                <w:rFonts w:ascii="Times New Roman" w:eastAsia="Calibri" w:hAnsi="Times New Roman"/>
                <w:sz w:val="20"/>
              </w:rPr>
            </w:pPr>
            <w:r w:rsidRPr="0061782A">
              <w:rPr>
                <w:rFonts w:ascii="Times New Roman" w:eastAsia="Calibri" w:hAnsi="Times New Roman"/>
                <w:sz w:val="20"/>
              </w:rPr>
              <w:t>В</w:t>
            </w:r>
            <w:r w:rsidR="00C86477" w:rsidRPr="0061782A">
              <w:rPr>
                <w:rFonts w:ascii="Times New Roman" w:eastAsia="Calibri" w:hAnsi="Times New Roman"/>
                <w:sz w:val="20"/>
              </w:rPr>
              <w:t>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61782A" w:rsidRDefault="00C86477" w:rsidP="00C46672">
            <w:pPr>
              <w:rPr>
                <w:rFonts w:ascii="Times New Roman" w:hAnsi="Times New Roman"/>
                <w:sz w:val="20"/>
              </w:rPr>
            </w:pPr>
            <w:r w:rsidRPr="0061782A">
              <w:rPr>
                <w:rFonts w:ascii="Times New Roman" w:hAnsi="Times New Roman"/>
                <w:sz w:val="20"/>
              </w:rPr>
              <w:t xml:space="preserve">4.8.1 Развлекательные мероприятия </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tcBorders>
              <w:top w:val="single" w:sz="6" w:space="0" w:color="auto"/>
              <w:left w:val="single" w:sz="6" w:space="0" w:color="auto"/>
              <w:right w:val="single" w:sz="6"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223F3" w:rsidRPr="0061782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61782A" w:rsidRDefault="00B223F3"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B223F3" w:rsidRPr="0061782A" w:rsidRDefault="00B223F3"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tcBorders>
              <w:top w:val="single" w:sz="6" w:space="0" w:color="auto"/>
              <w:left w:val="single" w:sz="6" w:space="0" w:color="auto"/>
              <w:right w:val="single" w:sz="6" w:space="0" w:color="auto"/>
            </w:tcBorders>
            <w:shd w:val="clear" w:color="auto" w:fill="auto"/>
          </w:tcPr>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223F3" w:rsidRPr="0061782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61782A" w:rsidRDefault="00B223F3"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5.1.4 Оборудованные площадки для занятий спортом </w:t>
            </w:r>
          </w:p>
          <w:p w:rsidR="00B223F3" w:rsidRPr="0061782A" w:rsidRDefault="00B223F3"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tcBorders>
              <w:top w:val="single" w:sz="6" w:space="0" w:color="auto"/>
              <w:left w:val="single" w:sz="6" w:space="0" w:color="auto"/>
              <w:right w:val="single" w:sz="6" w:space="0" w:color="auto"/>
            </w:tcBorders>
            <w:shd w:val="clear" w:color="auto" w:fill="auto"/>
          </w:tcPr>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B223F3" w:rsidRPr="0061782A" w:rsidRDefault="00B223F3"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EE2010">
        <w:trPr>
          <w:trHeight w:val="20"/>
        </w:trPr>
        <w:tc>
          <w:tcPr>
            <w:tcW w:w="2724" w:type="pct"/>
            <w:tcBorders>
              <w:top w:val="single" w:sz="4" w:space="0" w:color="auto"/>
              <w:left w:val="single" w:sz="6" w:space="0" w:color="auto"/>
              <w:bottom w:val="single" w:sz="4" w:space="0" w:color="auto"/>
              <w:right w:val="single" w:sz="6" w:space="0" w:color="auto"/>
            </w:tcBorders>
            <w:shd w:val="clear" w:color="auto" w:fill="auto"/>
          </w:tcPr>
          <w:p w:rsidR="00B223F3" w:rsidRPr="0061782A" w:rsidRDefault="00C86477" w:rsidP="00C46672">
            <w:pPr>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C86477" w:rsidRPr="0061782A" w:rsidRDefault="00C86477" w:rsidP="00C46672">
            <w:pPr>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C86477" w:rsidRPr="0061782A" w:rsidRDefault="00C86477" w:rsidP="00C46672">
            <w:pPr>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6" w:space="0" w:color="auto"/>
              <w:bottom w:val="single" w:sz="4" w:space="0" w:color="auto"/>
              <w:right w:val="single" w:sz="6"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61782A" w:rsidRDefault="00C86477" w:rsidP="00C46672">
            <w:pPr>
              <w:rPr>
                <w:rFonts w:ascii="Times New Roman" w:hAnsi="Times New Roman"/>
                <w:sz w:val="20"/>
              </w:rPr>
            </w:pPr>
            <w:r w:rsidRPr="0061782A">
              <w:rPr>
                <w:rFonts w:ascii="Times New Roman" w:eastAsia="Calibri" w:hAnsi="Times New Roman"/>
                <w:sz w:val="20"/>
              </w:rPr>
              <w:t>склады инвентаря, площадки для сбора мусора</w:t>
            </w:r>
          </w:p>
        </w:tc>
      </w:tr>
      <w:tr w:rsidR="00C86477" w:rsidRPr="0061782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61782A" w:rsidRDefault="00C86477" w:rsidP="00C46672">
            <w:pPr>
              <w:rPr>
                <w:rFonts w:ascii="Times New Roman" w:hAnsi="Times New Roman"/>
                <w:sz w:val="20"/>
              </w:rPr>
            </w:pPr>
            <w:r w:rsidRPr="0061782A">
              <w:rPr>
                <w:rFonts w:ascii="Times New Roman" w:hAnsi="Times New Roman"/>
                <w:sz w:val="20"/>
              </w:rPr>
              <w:t xml:space="preserve">9.3 Историко-культурная деятельность </w:t>
            </w:r>
          </w:p>
          <w:p w:rsidR="00C86477" w:rsidRPr="0061782A" w:rsidRDefault="00C86477" w:rsidP="00C46672">
            <w:pPr>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6" w:type="pct"/>
            <w:tcBorders>
              <w:top w:val="single" w:sz="6" w:space="0" w:color="auto"/>
              <w:left w:val="single" w:sz="6" w:space="0" w:color="auto"/>
              <w:right w:val="single" w:sz="6"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hAnsi="Times New Roman"/>
                <w:sz w:val="20"/>
              </w:rPr>
              <w:t>Не устанавливаются</w:t>
            </w:r>
          </w:p>
        </w:tc>
      </w:tr>
      <w:tr w:rsidR="00C86477" w:rsidRPr="0061782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12.0 Земельные участки (территории) общего пользования </w:t>
            </w:r>
          </w:p>
          <w:p w:rsidR="00C86477" w:rsidRPr="0061782A" w:rsidRDefault="00C86477" w:rsidP="00C46672">
            <w:pPr>
              <w:rPr>
                <w:rFonts w:ascii="Times New Roman" w:hAnsi="Times New Roman"/>
                <w:sz w:val="20"/>
              </w:rPr>
            </w:pPr>
            <w:proofErr w:type="gramStart"/>
            <w:r w:rsidRPr="0061782A">
              <w:rPr>
                <w:rFonts w:ascii="Times New Roman" w:eastAsia="Calibri" w:hAnsi="Times New Roman"/>
                <w:sz w:val="20"/>
              </w:rPr>
              <w:t>(</w:t>
            </w:r>
            <w:r w:rsidRPr="0061782A">
              <w:rPr>
                <w:rFonts w:ascii="Times New Roman" w:eastAsia="Calibri" w:hAnsi="Times New Roman"/>
                <w:bCs/>
                <w:sz w:val="20"/>
              </w:rPr>
              <w:t>Земельные участки общего пользования.</w:t>
            </w:r>
            <w:proofErr w:type="gramEnd"/>
            <w:r w:rsidRPr="0061782A">
              <w:rPr>
                <w:rFonts w:ascii="Times New Roman" w:eastAsia="Calibri" w:hAnsi="Times New Roman"/>
                <w:bCs/>
                <w:sz w:val="20"/>
              </w:rPr>
              <w:t xml:space="preserve"> </w:t>
            </w:r>
            <w:proofErr w:type="gramStart"/>
            <w:r w:rsidRPr="0061782A">
              <w:rPr>
                <w:rFonts w:ascii="Times New Roman" w:eastAsia="Calibri" w:hAnsi="Times New Roman"/>
                <w:bCs/>
                <w:sz w:val="20"/>
              </w:rPr>
              <w:t xml:space="preserve">Содержание данного вида разрешенного использования включает в себя содержание видов разрешенного использования с </w:t>
            </w:r>
            <w:hyperlink r:id="rId178" w:history="1">
              <w:r w:rsidRPr="0061782A">
                <w:rPr>
                  <w:rFonts w:ascii="Times New Roman" w:eastAsia="Calibri" w:hAnsi="Times New Roman"/>
                  <w:bCs/>
                  <w:sz w:val="20"/>
                  <w:u w:val="single"/>
                </w:rPr>
                <w:t>кодами 12.0.1</w:t>
              </w:r>
            </w:hyperlink>
            <w:r w:rsidRPr="0061782A">
              <w:rPr>
                <w:rFonts w:ascii="Times New Roman" w:eastAsia="Calibri" w:hAnsi="Times New Roman"/>
                <w:bCs/>
                <w:sz w:val="20"/>
              </w:rPr>
              <w:t xml:space="preserve"> - </w:t>
            </w:r>
            <w:hyperlink r:id="rId179" w:history="1">
              <w:r w:rsidRPr="0061782A">
                <w:rPr>
                  <w:rFonts w:ascii="Times New Roman" w:eastAsia="Calibri" w:hAnsi="Times New Roman"/>
                  <w:bCs/>
                  <w:sz w:val="20"/>
                  <w:u w:val="single"/>
                </w:rPr>
                <w:t>12.0.2</w:t>
              </w:r>
            </w:hyperlink>
            <w:r w:rsidRPr="0061782A">
              <w:rPr>
                <w:rFonts w:ascii="Times New Roman" w:eastAsia="Calibri" w:hAnsi="Times New Roman"/>
                <w:bCs/>
                <w:sz w:val="20"/>
              </w:rPr>
              <w:t>)</w:t>
            </w:r>
            <w:proofErr w:type="gramEnd"/>
          </w:p>
        </w:tc>
        <w:tc>
          <w:tcPr>
            <w:tcW w:w="2276" w:type="pct"/>
            <w:tcBorders>
              <w:top w:val="single" w:sz="6" w:space="0" w:color="auto"/>
              <w:left w:val="single" w:sz="6" w:space="0" w:color="auto"/>
              <w:bottom w:val="single" w:sz="4" w:space="0" w:color="auto"/>
              <w:right w:val="single" w:sz="6"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hAnsi="Times New Roman"/>
                <w:sz w:val="20"/>
              </w:rPr>
              <w:t>Не устанавливаются</w:t>
            </w:r>
          </w:p>
        </w:tc>
      </w:tr>
    </w:tbl>
    <w:p w:rsidR="00B223F3"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B223F3" w:rsidRPr="0061782A">
        <w:rPr>
          <w:rFonts w:ascii="Times New Roman" w:hAnsi="Times New Roman" w:cs="Times New Roman"/>
        </w:rPr>
        <w:t>для зоны Р-2 не устанавливаются.</w:t>
      </w:r>
    </w:p>
    <w:p w:rsidR="007D63F4" w:rsidRPr="0061782A" w:rsidRDefault="00B223F3" w:rsidP="007D63F4">
      <w:pPr>
        <w:pStyle w:val="af5"/>
        <w:spacing w:before="0"/>
        <w:ind w:firstLine="709"/>
        <w:rPr>
          <w:rFonts w:ascii="Times New Roman" w:hAnsi="Times New Roman" w:cs="Times New Roman"/>
        </w:rPr>
      </w:pPr>
      <w:r w:rsidRPr="0061782A">
        <w:rPr>
          <w:rFonts w:ascii="Times New Roman" w:hAnsi="Times New Roman" w:cs="Times New Roman"/>
        </w:rPr>
        <w:t>3. </w:t>
      </w:r>
      <w:r w:rsidR="007D63F4" w:rsidRPr="0061782A">
        <w:rPr>
          <w:rFonts w:ascii="Times New Roman" w:hAnsi="Times New Roman" w:cs="Times New Roman"/>
        </w:rPr>
        <w:t>Для зоны Р-2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21"/>
        <w:gridCol w:w="7849"/>
      </w:tblGrid>
      <w:tr w:rsidR="007D63F4" w:rsidRPr="0061782A" w:rsidTr="00C34C9D">
        <w:tc>
          <w:tcPr>
            <w:tcW w:w="5000" w:type="pct"/>
            <w:gridSpan w:val="2"/>
            <w:vAlign w:val="center"/>
          </w:tcPr>
          <w:p w:rsidR="007D63F4" w:rsidRPr="0061782A" w:rsidRDefault="007D63F4" w:rsidP="00C34C9D">
            <w:pPr>
              <w:jc w:val="left"/>
              <w:rPr>
                <w:rFonts w:ascii="Times New Roman" w:eastAsia="Calibri" w:hAnsi="Times New Roman"/>
                <w:b/>
                <w:sz w:val="20"/>
              </w:rPr>
            </w:pPr>
            <w:r w:rsidRPr="0061782A">
              <w:rPr>
                <w:rFonts w:ascii="Times New Roman" w:eastAsia="Calibri" w:hAnsi="Times New Roman"/>
                <w:b/>
                <w:sz w:val="20"/>
              </w:rPr>
              <w:t>Площадь земельного участка</w:t>
            </w:r>
          </w:p>
        </w:tc>
      </w:tr>
      <w:tr w:rsidR="007D63F4" w:rsidRPr="0061782A" w:rsidTr="007D63F4">
        <w:trPr>
          <w:trHeight w:val="78"/>
        </w:trPr>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7D63F4" w:rsidRPr="0061782A" w:rsidTr="007D63F4">
        <w:trPr>
          <w:trHeight w:val="23"/>
        </w:trPr>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7D63F4" w:rsidRPr="0061782A" w:rsidTr="00C34C9D">
        <w:trPr>
          <w:trHeight w:val="23"/>
        </w:trPr>
        <w:tc>
          <w:tcPr>
            <w:tcW w:w="5000" w:type="pct"/>
            <w:gridSpan w:val="2"/>
            <w:vAlign w:val="center"/>
          </w:tcPr>
          <w:p w:rsidR="007D63F4" w:rsidRPr="0061782A" w:rsidRDefault="007D63F4" w:rsidP="00C34C9D">
            <w:pPr>
              <w:jc w:val="left"/>
              <w:rPr>
                <w:rFonts w:ascii="Times New Roman" w:eastAsia="Calibri" w:hAnsi="Times New Roman"/>
                <w:b/>
                <w:sz w:val="20"/>
              </w:rPr>
            </w:pPr>
            <w:r w:rsidRPr="0061782A">
              <w:rPr>
                <w:rFonts w:ascii="Times New Roman" w:eastAsia="Calibri" w:hAnsi="Times New Roman"/>
                <w:b/>
                <w:sz w:val="20"/>
              </w:rPr>
              <w:t>Минимальные отступы от границ земельных участков</w:t>
            </w:r>
          </w:p>
        </w:tc>
      </w:tr>
      <w:tr w:rsidR="007D63F4" w:rsidRPr="0061782A" w:rsidTr="007D63F4">
        <w:trPr>
          <w:trHeight w:val="23"/>
        </w:trPr>
        <w:tc>
          <w:tcPr>
            <w:tcW w:w="899" w:type="pct"/>
            <w:vAlign w:val="center"/>
          </w:tcPr>
          <w:p w:rsidR="007D63F4" w:rsidRPr="0061782A" w:rsidRDefault="007D63F4" w:rsidP="00C34C9D">
            <w:pPr>
              <w:jc w:val="left"/>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7D63F4" w:rsidRPr="0061782A" w:rsidTr="007D63F4">
        <w:trPr>
          <w:trHeight w:val="23"/>
        </w:trPr>
        <w:tc>
          <w:tcPr>
            <w:tcW w:w="899" w:type="pct"/>
            <w:vAlign w:val="center"/>
          </w:tcPr>
          <w:p w:rsidR="007D63F4" w:rsidRPr="0061782A" w:rsidRDefault="007D63F4" w:rsidP="00C34C9D">
            <w:pPr>
              <w:jc w:val="left"/>
              <w:rPr>
                <w:rFonts w:ascii="Times New Roman" w:eastAsia="Calibri" w:hAnsi="Times New Roman"/>
                <w:sz w:val="20"/>
              </w:rPr>
            </w:pPr>
            <w:proofErr w:type="gramStart"/>
            <w:r w:rsidRPr="0061782A">
              <w:rPr>
                <w:rFonts w:ascii="Times New Roman" w:eastAsia="Calibri" w:hAnsi="Times New Roman"/>
                <w:sz w:val="20"/>
              </w:rPr>
              <w:lastRenderedPageBreak/>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4101" w:type="pct"/>
            <w:vAlign w:val="center"/>
          </w:tcPr>
          <w:p w:rsidR="007D63F4" w:rsidRPr="0061782A" w:rsidRDefault="007D63F4" w:rsidP="00C34C9D">
            <w:pPr>
              <w:jc w:val="left"/>
              <w:rPr>
                <w:rFonts w:ascii="Times New Roman" w:hAnsi="Times New Roman"/>
                <w:sz w:val="20"/>
              </w:rPr>
            </w:pPr>
            <w:r w:rsidRPr="0061782A">
              <w:rPr>
                <w:rFonts w:ascii="Times New Roman" w:hAnsi="Times New Roman"/>
                <w:sz w:val="20"/>
              </w:rPr>
              <w:t xml:space="preserve">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w:t>
            </w:r>
            <w:r w:rsidR="00D42B65" w:rsidRPr="0061782A">
              <w:rPr>
                <w:rFonts w:ascii="Times New Roman" w:hAnsi="Times New Roman"/>
                <w:sz w:val="20"/>
              </w:rPr>
              <w:t>иными нормативными документами</w:t>
            </w:r>
          </w:p>
        </w:tc>
      </w:tr>
      <w:tr w:rsidR="007D63F4" w:rsidRPr="0061782A" w:rsidTr="00C34C9D">
        <w:trPr>
          <w:trHeight w:val="23"/>
        </w:trPr>
        <w:tc>
          <w:tcPr>
            <w:tcW w:w="5000" w:type="pct"/>
            <w:gridSpan w:val="2"/>
            <w:vAlign w:val="center"/>
          </w:tcPr>
          <w:p w:rsidR="007D63F4" w:rsidRPr="0061782A" w:rsidRDefault="007D63F4" w:rsidP="00C34C9D">
            <w:pPr>
              <w:jc w:val="left"/>
              <w:rPr>
                <w:rFonts w:ascii="Times New Roman" w:eastAsia="Calibri" w:hAnsi="Times New Roman"/>
                <w:b/>
                <w:sz w:val="20"/>
              </w:rPr>
            </w:pPr>
            <w:r w:rsidRPr="0061782A">
              <w:rPr>
                <w:rFonts w:ascii="Times New Roman" w:eastAsia="Calibri" w:hAnsi="Times New Roman"/>
                <w:b/>
                <w:sz w:val="20"/>
              </w:rPr>
              <w:t>Количество надземных этажей</w:t>
            </w:r>
          </w:p>
        </w:tc>
      </w:tr>
      <w:tr w:rsidR="007D63F4" w:rsidRPr="0061782A" w:rsidTr="007D63F4">
        <w:trPr>
          <w:trHeight w:val="30"/>
        </w:trPr>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4101" w:type="pct"/>
            <w:vAlign w:val="center"/>
          </w:tcPr>
          <w:p w:rsidR="007D63F4" w:rsidRPr="0061782A" w:rsidRDefault="00D42B65" w:rsidP="00D42B65">
            <w:pPr>
              <w:jc w:val="left"/>
              <w:rPr>
                <w:rFonts w:ascii="Times New Roman" w:eastAsia="Calibri" w:hAnsi="Times New Roman"/>
                <w:sz w:val="20"/>
              </w:rPr>
            </w:pPr>
            <w:r w:rsidRPr="0061782A">
              <w:rPr>
                <w:rFonts w:ascii="Times New Roman" w:eastAsia="Calibri" w:hAnsi="Times New Roman"/>
                <w:sz w:val="20"/>
              </w:rPr>
              <w:t>3* (</w:t>
            </w:r>
            <w:r w:rsidR="007D63F4" w:rsidRPr="0061782A">
              <w:rPr>
                <w:rFonts w:ascii="Times New Roman" w:eastAsia="Calibri" w:hAnsi="Times New Roman"/>
                <w:sz w:val="20"/>
              </w:rPr>
              <w:t>для любых зданий и сооружений</w:t>
            </w:r>
            <w:r w:rsidRPr="0061782A">
              <w:rPr>
                <w:rFonts w:ascii="Times New Roman" w:eastAsia="Calibri" w:hAnsi="Times New Roman"/>
                <w:sz w:val="20"/>
              </w:rPr>
              <w:t>)</w:t>
            </w:r>
          </w:p>
        </w:tc>
      </w:tr>
      <w:tr w:rsidR="007D63F4" w:rsidRPr="0061782A" w:rsidTr="007D63F4">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минимальное</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7D63F4" w:rsidRPr="0061782A" w:rsidTr="00C34C9D">
        <w:tc>
          <w:tcPr>
            <w:tcW w:w="5000" w:type="pct"/>
            <w:gridSpan w:val="2"/>
            <w:vAlign w:val="center"/>
          </w:tcPr>
          <w:p w:rsidR="007D63F4" w:rsidRPr="0061782A" w:rsidRDefault="007D63F4" w:rsidP="00C34C9D">
            <w:pPr>
              <w:jc w:val="left"/>
              <w:rPr>
                <w:rFonts w:ascii="Times New Roman" w:eastAsia="Calibri" w:hAnsi="Times New Roman"/>
                <w:b/>
                <w:sz w:val="20"/>
              </w:rPr>
            </w:pPr>
            <w:r w:rsidRPr="0061782A">
              <w:rPr>
                <w:rFonts w:ascii="Times New Roman" w:eastAsia="Calibri" w:hAnsi="Times New Roman"/>
                <w:b/>
                <w:sz w:val="20"/>
              </w:rPr>
              <w:t>Высота зданий, сооружений:</w:t>
            </w:r>
          </w:p>
        </w:tc>
      </w:tr>
      <w:tr w:rsidR="007D63F4" w:rsidRPr="0061782A" w:rsidTr="007D63F4">
        <w:tc>
          <w:tcPr>
            <w:tcW w:w="899" w:type="pct"/>
            <w:vAlign w:val="center"/>
          </w:tcPr>
          <w:p w:rsidR="007D63F4" w:rsidRPr="0061782A" w:rsidRDefault="007D63F4" w:rsidP="00D42B6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4101" w:type="pct"/>
            <w:vAlign w:val="center"/>
          </w:tcPr>
          <w:p w:rsidR="007D63F4" w:rsidRPr="0061782A" w:rsidRDefault="00C34C9D" w:rsidP="007D63F4">
            <w:pPr>
              <w:rPr>
                <w:rFonts w:ascii="Times New Roman" w:eastAsia="Calibri" w:hAnsi="Times New Roman"/>
                <w:sz w:val="20"/>
              </w:rPr>
            </w:pPr>
            <w:r w:rsidRPr="0061782A">
              <w:rPr>
                <w:rFonts w:ascii="Times New Roman" w:eastAsia="Calibri" w:hAnsi="Times New Roman"/>
                <w:sz w:val="20"/>
              </w:rPr>
              <w:t xml:space="preserve"> </w:t>
            </w:r>
            <w:r w:rsidR="00B3077A" w:rsidRPr="0061782A">
              <w:rPr>
                <w:rFonts w:ascii="Times New Roman" w:eastAsia="Calibri" w:hAnsi="Times New Roman"/>
                <w:sz w:val="20"/>
              </w:rPr>
              <w:t xml:space="preserve"> </w:t>
            </w:r>
            <w:r w:rsidR="00D42B65" w:rsidRPr="0061782A">
              <w:rPr>
                <w:rFonts w:ascii="Times New Roman" w:eastAsia="Calibri" w:hAnsi="Times New Roman"/>
                <w:sz w:val="20"/>
              </w:rPr>
              <w:t xml:space="preserve"> </w:t>
            </w:r>
          </w:p>
          <w:p w:rsidR="007D63F4" w:rsidRPr="0061782A" w:rsidRDefault="00D42B65" w:rsidP="00C34C9D">
            <w:pPr>
              <w:jc w:val="left"/>
              <w:rPr>
                <w:rFonts w:ascii="Times New Roman" w:eastAsia="Calibri" w:hAnsi="Times New Roman"/>
                <w:sz w:val="20"/>
              </w:rPr>
            </w:pPr>
            <w:r w:rsidRPr="0061782A">
              <w:rPr>
                <w:rFonts w:ascii="Times New Roman" w:eastAsia="Calibri" w:hAnsi="Times New Roman"/>
                <w:sz w:val="20"/>
              </w:rPr>
              <w:t>15 м</w:t>
            </w:r>
          </w:p>
        </w:tc>
      </w:tr>
      <w:tr w:rsidR="007D63F4" w:rsidRPr="0061782A" w:rsidTr="007D63F4">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минимальная</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7D63F4" w:rsidRPr="0061782A" w:rsidTr="00C34C9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2"/>
            <w:vAlign w:val="center"/>
          </w:tcPr>
          <w:p w:rsidR="007D63F4" w:rsidRPr="0061782A" w:rsidRDefault="007D63F4" w:rsidP="00C34C9D">
            <w:pPr>
              <w:jc w:val="left"/>
              <w:rPr>
                <w:rFonts w:ascii="Times New Roman" w:eastAsia="Calibri" w:hAnsi="Times New Roman"/>
                <w:b/>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7D63F4" w:rsidRPr="0061782A" w:rsidTr="007D63F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80%</w:t>
            </w:r>
          </w:p>
        </w:tc>
      </w:tr>
      <w:tr w:rsidR="007D63F4" w:rsidRPr="0061782A" w:rsidTr="007D63F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30%</w:t>
            </w:r>
          </w:p>
        </w:tc>
      </w:tr>
      <w:tr w:rsidR="007D63F4" w:rsidRPr="0061782A" w:rsidTr="00C34C9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2"/>
            <w:vAlign w:val="center"/>
          </w:tcPr>
          <w:p w:rsidR="007D63F4" w:rsidRPr="0061782A" w:rsidRDefault="007D63F4" w:rsidP="00C34C9D">
            <w:pPr>
              <w:jc w:val="left"/>
              <w:rPr>
                <w:rFonts w:ascii="Times New Roman" w:eastAsia="Calibri" w:hAnsi="Times New Roman"/>
                <w:b/>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7D63F4" w:rsidRPr="0061782A" w:rsidTr="007D63F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7D63F4" w:rsidRPr="0061782A" w:rsidTr="007D63F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9"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минимальный:</w:t>
            </w:r>
          </w:p>
        </w:tc>
        <w:tc>
          <w:tcPr>
            <w:tcW w:w="4101" w:type="pct"/>
            <w:vAlign w:val="center"/>
          </w:tcPr>
          <w:p w:rsidR="007D63F4" w:rsidRPr="0061782A" w:rsidRDefault="007D63F4" w:rsidP="00C34C9D">
            <w:pPr>
              <w:jc w:val="left"/>
              <w:rPr>
                <w:rFonts w:ascii="Times New Roman" w:eastAsia="Calibri" w:hAnsi="Times New Roman"/>
                <w:sz w:val="20"/>
              </w:rPr>
            </w:pPr>
            <w:r w:rsidRPr="0061782A">
              <w:rPr>
                <w:rFonts w:ascii="Times New Roman" w:eastAsia="Calibri" w:hAnsi="Times New Roman"/>
                <w:sz w:val="20"/>
              </w:rPr>
              <w:t>не нормируется</w:t>
            </w:r>
          </w:p>
        </w:tc>
      </w:tr>
    </w:tbl>
    <w:p w:rsidR="0001333E" w:rsidRPr="0061782A" w:rsidRDefault="007D63F4" w:rsidP="0001333E">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01333E" w:rsidRPr="0061782A" w:rsidRDefault="0001333E" w:rsidP="0001333E">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Р-2 предельные (минимальные и (или) максимальные) размеры земельных участков, кроме их площади, не подлежат установлению.</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E119E8" w:rsidRPr="0061782A" w:rsidRDefault="00E119E8" w:rsidP="00C46672">
      <w:pPr>
        <w:autoSpaceDE w:val="0"/>
        <w:autoSpaceDN w:val="0"/>
        <w:adjustRightInd w:val="0"/>
        <w:ind w:firstLine="561"/>
        <w:jc w:val="both"/>
        <w:rPr>
          <w:rFonts w:ascii="Times New Roman" w:hAnsi="Times New Roman"/>
          <w:sz w:val="24"/>
          <w:szCs w:val="24"/>
        </w:rPr>
      </w:pPr>
    </w:p>
    <w:p w:rsidR="005320BF" w:rsidRPr="0061782A" w:rsidRDefault="005320BF" w:rsidP="00C46672">
      <w:pPr>
        <w:tabs>
          <w:tab w:val="num" w:pos="1276"/>
        </w:tabs>
        <w:ind w:firstLine="709"/>
        <w:jc w:val="both"/>
        <w:rPr>
          <w:rFonts w:ascii="Times New Roman" w:hAnsi="Times New Roman"/>
          <w:bCs/>
          <w:sz w:val="24"/>
          <w:szCs w:val="24"/>
          <w:lang w:eastAsia="ar-SA"/>
        </w:rPr>
      </w:pPr>
      <w:r w:rsidRPr="0061782A">
        <w:rPr>
          <w:rFonts w:ascii="Times New Roman" w:hAnsi="Times New Roman"/>
          <w:b/>
          <w:bCs/>
          <w:sz w:val="24"/>
          <w:szCs w:val="24"/>
          <w:lang w:eastAsia="ar-SA"/>
        </w:rPr>
        <w:t xml:space="preserve">Статья </w:t>
      </w:r>
      <w:r w:rsidR="00D13F91" w:rsidRPr="0061782A">
        <w:rPr>
          <w:rFonts w:ascii="Times New Roman" w:hAnsi="Times New Roman"/>
          <w:b/>
          <w:bCs/>
          <w:sz w:val="24"/>
          <w:szCs w:val="24"/>
          <w:lang w:eastAsia="ar-SA"/>
        </w:rPr>
        <w:t>50</w:t>
      </w:r>
      <w:r w:rsidRPr="0061782A">
        <w:rPr>
          <w:rFonts w:ascii="Times New Roman" w:hAnsi="Times New Roman"/>
          <w:b/>
          <w:bCs/>
          <w:sz w:val="24"/>
          <w:szCs w:val="24"/>
          <w:lang w:eastAsia="ar-SA"/>
        </w:rPr>
        <w:t>.</w:t>
      </w:r>
      <w:r w:rsidRPr="0061782A">
        <w:rPr>
          <w:rFonts w:ascii="Times New Roman" w:hAnsi="Times New Roman"/>
          <w:bCs/>
          <w:sz w:val="24"/>
          <w:szCs w:val="24"/>
          <w:lang w:eastAsia="ar-SA"/>
        </w:rPr>
        <w:t xml:space="preserve"> Градостроительный регламент зоны лесов (Р-3).</w:t>
      </w:r>
    </w:p>
    <w:p w:rsidR="00AA782B" w:rsidRPr="0061782A" w:rsidRDefault="00AA782B" w:rsidP="00C46672">
      <w:pPr>
        <w:tabs>
          <w:tab w:val="num" w:pos="1276"/>
        </w:tabs>
        <w:ind w:firstLine="709"/>
        <w:jc w:val="both"/>
        <w:rPr>
          <w:rFonts w:ascii="Times New Roman" w:hAnsi="Times New Roman"/>
          <w:bCs/>
          <w:sz w:val="24"/>
          <w:szCs w:val="24"/>
          <w:lang w:eastAsia="ar-SA"/>
        </w:rPr>
      </w:pPr>
    </w:p>
    <w:p w:rsidR="00E019FB" w:rsidRPr="0061782A" w:rsidRDefault="00E019FB" w:rsidP="00C46672">
      <w:pPr>
        <w:widowControl w:val="0"/>
        <w:ind w:firstLine="709"/>
        <w:jc w:val="both"/>
        <w:rPr>
          <w:rFonts w:ascii="Times New Roman" w:hAnsi="Times New Roman"/>
          <w:sz w:val="24"/>
          <w:szCs w:val="24"/>
        </w:rPr>
      </w:pPr>
      <w:r w:rsidRPr="0061782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городских лесов.</w:t>
      </w:r>
    </w:p>
    <w:p w:rsidR="00E019FB" w:rsidRPr="0061782A" w:rsidRDefault="00E019FB" w:rsidP="00C46672">
      <w:pPr>
        <w:widowControl w:val="0"/>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r w:rsidR="003A0876" w:rsidRPr="0061782A">
        <w:rPr>
          <w:rFonts w:ascii="Times New Roman" w:hAnsi="Times New Roman"/>
          <w:sz w:val="24"/>
          <w:szCs w:val="24"/>
        </w:rPr>
        <w:t>:</w:t>
      </w:r>
    </w:p>
    <w:tbl>
      <w:tblPr>
        <w:tblStyle w:val="a8"/>
        <w:tblW w:w="5000" w:type="pct"/>
        <w:tblLook w:val="0000"/>
      </w:tblPr>
      <w:tblGrid>
        <w:gridCol w:w="5212"/>
        <w:gridCol w:w="4358"/>
      </w:tblGrid>
      <w:tr w:rsidR="00C86477" w:rsidRPr="0061782A" w:rsidTr="003A0876">
        <w:trPr>
          <w:trHeight w:val="510"/>
        </w:trPr>
        <w:tc>
          <w:tcPr>
            <w:tcW w:w="2723" w:type="pct"/>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shd w:val="clear" w:color="auto" w:fill="auto"/>
            <w:vAlign w:val="center"/>
          </w:tcPr>
          <w:p w:rsidR="00C86477" w:rsidRPr="0061782A" w:rsidRDefault="00C8647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C86477" w:rsidRPr="0061782A" w:rsidTr="003A0876">
        <w:trPr>
          <w:trHeight w:val="20"/>
        </w:trPr>
        <w:tc>
          <w:tcPr>
            <w:tcW w:w="2723" w:type="pct"/>
            <w:shd w:val="clear" w:color="auto" w:fill="auto"/>
          </w:tcPr>
          <w:p w:rsidR="002D631B" w:rsidRPr="0061782A" w:rsidRDefault="00C86477" w:rsidP="00C46672">
            <w:pPr>
              <w:jc w:val="left"/>
              <w:rPr>
                <w:rFonts w:ascii="Times New Roman" w:hAnsi="Times New Roman"/>
                <w:sz w:val="20"/>
              </w:rPr>
            </w:pPr>
            <w:r w:rsidRPr="0061782A">
              <w:rPr>
                <w:rFonts w:ascii="Times New Roman" w:hAnsi="Times New Roman"/>
                <w:sz w:val="20"/>
              </w:rPr>
              <w:t xml:space="preserve">5.2 Природно-познавательный туризм </w:t>
            </w:r>
          </w:p>
          <w:p w:rsidR="00C86477" w:rsidRPr="0061782A" w:rsidRDefault="00C86477" w:rsidP="00C46672">
            <w:pPr>
              <w:jc w:val="left"/>
              <w:rPr>
                <w:rFonts w:ascii="Times New Roman" w:hAnsi="Times New Roman"/>
                <w:sz w:val="20"/>
              </w:rPr>
            </w:pPr>
            <w:r w:rsidRPr="0061782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осуществление необходимых природоохранных и </w:t>
            </w:r>
            <w:proofErr w:type="spellStart"/>
            <w:r w:rsidRPr="0061782A">
              <w:rPr>
                <w:rFonts w:ascii="Times New Roman" w:hAnsi="Times New Roman"/>
                <w:sz w:val="20"/>
              </w:rPr>
              <w:t>природовосстановительных</w:t>
            </w:r>
            <w:proofErr w:type="spellEnd"/>
            <w:r w:rsidRPr="0061782A">
              <w:rPr>
                <w:rFonts w:ascii="Times New Roman" w:hAnsi="Times New Roman"/>
                <w:sz w:val="20"/>
              </w:rPr>
              <w:t xml:space="preserve"> мероприятий)</w:t>
            </w:r>
          </w:p>
        </w:tc>
        <w:tc>
          <w:tcPr>
            <w:tcW w:w="2277" w:type="pct"/>
            <w:shd w:val="clear" w:color="auto" w:fill="auto"/>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3A0876">
        <w:trPr>
          <w:trHeight w:val="20"/>
        </w:trPr>
        <w:tc>
          <w:tcPr>
            <w:tcW w:w="2723" w:type="pct"/>
            <w:shd w:val="clear" w:color="auto" w:fill="auto"/>
          </w:tcPr>
          <w:p w:rsidR="002D631B" w:rsidRPr="0061782A" w:rsidRDefault="00C86477" w:rsidP="00C46672">
            <w:pPr>
              <w:jc w:val="left"/>
              <w:rPr>
                <w:rFonts w:ascii="Times New Roman" w:hAnsi="Times New Roman"/>
                <w:sz w:val="20"/>
              </w:rPr>
            </w:pPr>
            <w:r w:rsidRPr="0061782A">
              <w:rPr>
                <w:rFonts w:ascii="Times New Roman" w:hAnsi="Times New Roman"/>
                <w:sz w:val="20"/>
              </w:rPr>
              <w:t xml:space="preserve">9.0 Деятельность по особой охране и изучению природы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w:t>
            </w:r>
            <w:r w:rsidRPr="0061782A">
              <w:rPr>
                <w:rFonts w:ascii="Times New Roman" w:hAnsi="Times New Roman"/>
                <w:sz w:val="20"/>
              </w:rPr>
              <w:lastRenderedPageBreak/>
              <w:t>ботанические сады, оранжереи))</w:t>
            </w:r>
          </w:p>
        </w:tc>
        <w:tc>
          <w:tcPr>
            <w:tcW w:w="2277" w:type="pct"/>
            <w:shd w:val="clear" w:color="auto" w:fill="auto"/>
          </w:tcPr>
          <w:p w:rsidR="00C86477" w:rsidRPr="0061782A" w:rsidRDefault="00C86477" w:rsidP="00C46672">
            <w:pPr>
              <w:jc w:val="left"/>
              <w:rPr>
                <w:rFonts w:ascii="Times New Roman" w:hAnsi="Times New Roman"/>
                <w:sz w:val="20"/>
              </w:rPr>
            </w:pPr>
            <w:r w:rsidRPr="0061782A">
              <w:rPr>
                <w:rFonts w:ascii="Times New Roman" w:hAnsi="Times New Roman"/>
                <w:sz w:val="20"/>
              </w:rPr>
              <w:lastRenderedPageBreak/>
              <w:t>Не устанавливаются</w:t>
            </w:r>
          </w:p>
        </w:tc>
      </w:tr>
      <w:tr w:rsidR="00C86477" w:rsidRPr="0061782A" w:rsidTr="003A0876">
        <w:trPr>
          <w:trHeight w:val="20"/>
        </w:trPr>
        <w:tc>
          <w:tcPr>
            <w:tcW w:w="2723" w:type="pct"/>
            <w:shd w:val="clear" w:color="auto" w:fill="auto"/>
          </w:tcPr>
          <w:p w:rsidR="002D631B" w:rsidRPr="0061782A" w:rsidRDefault="00C86477" w:rsidP="00C46672">
            <w:pPr>
              <w:jc w:val="left"/>
              <w:rPr>
                <w:rFonts w:ascii="Times New Roman" w:hAnsi="Times New Roman"/>
                <w:sz w:val="20"/>
              </w:rPr>
            </w:pPr>
            <w:r w:rsidRPr="0061782A">
              <w:rPr>
                <w:rFonts w:ascii="Times New Roman" w:hAnsi="Times New Roman"/>
                <w:sz w:val="20"/>
              </w:rPr>
              <w:lastRenderedPageBreak/>
              <w:t xml:space="preserve">9.1 Охрана природных территорий </w:t>
            </w:r>
          </w:p>
          <w:p w:rsidR="00C86477" w:rsidRPr="0061782A" w:rsidRDefault="00C86477" w:rsidP="00C46672">
            <w:pPr>
              <w:jc w:val="left"/>
              <w:rPr>
                <w:rFonts w:ascii="Times New Roman" w:hAnsi="Times New Roman"/>
                <w:sz w:val="20"/>
              </w:rPr>
            </w:pPr>
            <w:proofErr w:type="gramStart"/>
            <w:r w:rsidRPr="0061782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277" w:type="pct"/>
            <w:shd w:val="clear" w:color="auto" w:fill="auto"/>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3A0876">
        <w:trPr>
          <w:trHeight w:val="20"/>
        </w:trPr>
        <w:tc>
          <w:tcPr>
            <w:tcW w:w="2723" w:type="pct"/>
            <w:shd w:val="clear" w:color="auto" w:fill="auto"/>
          </w:tcPr>
          <w:p w:rsidR="002D631B" w:rsidRPr="0061782A" w:rsidRDefault="00C86477" w:rsidP="00C46672">
            <w:pPr>
              <w:jc w:val="left"/>
              <w:rPr>
                <w:rFonts w:ascii="Times New Roman" w:hAnsi="Times New Roman"/>
                <w:sz w:val="20"/>
              </w:rPr>
            </w:pPr>
            <w:r w:rsidRPr="0061782A">
              <w:rPr>
                <w:rFonts w:ascii="Times New Roman" w:hAnsi="Times New Roman"/>
                <w:sz w:val="20"/>
              </w:rPr>
              <w:t xml:space="preserve">10.4 Резервные леса </w:t>
            </w:r>
          </w:p>
          <w:p w:rsidR="00C86477" w:rsidRPr="0061782A" w:rsidRDefault="00C86477" w:rsidP="00C46672">
            <w:pPr>
              <w:jc w:val="left"/>
              <w:rPr>
                <w:rFonts w:ascii="Times New Roman" w:hAnsi="Times New Roman"/>
                <w:sz w:val="20"/>
              </w:rPr>
            </w:pPr>
            <w:r w:rsidRPr="0061782A">
              <w:rPr>
                <w:rFonts w:ascii="Times New Roman" w:hAnsi="Times New Roman"/>
                <w:sz w:val="20"/>
              </w:rPr>
              <w:t>(Деятельность, связанная с охраной лесов)</w:t>
            </w:r>
          </w:p>
        </w:tc>
        <w:tc>
          <w:tcPr>
            <w:tcW w:w="2277" w:type="pct"/>
            <w:shd w:val="clear" w:color="auto" w:fill="auto"/>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C86477" w:rsidRPr="0061782A" w:rsidTr="003A0876">
        <w:trPr>
          <w:trHeight w:val="20"/>
        </w:trPr>
        <w:tc>
          <w:tcPr>
            <w:tcW w:w="2723" w:type="pct"/>
            <w:shd w:val="clear" w:color="auto" w:fill="auto"/>
          </w:tcPr>
          <w:p w:rsidR="002D631B" w:rsidRPr="0061782A" w:rsidRDefault="00C86477" w:rsidP="00C46672">
            <w:pPr>
              <w:jc w:val="left"/>
              <w:rPr>
                <w:rFonts w:ascii="Times New Roman" w:hAnsi="Times New Roman"/>
                <w:sz w:val="20"/>
              </w:rPr>
            </w:pPr>
            <w:r w:rsidRPr="0061782A">
              <w:rPr>
                <w:rFonts w:ascii="Times New Roman" w:hAnsi="Times New Roman"/>
                <w:sz w:val="20"/>
              </w:rPr>
              <w:t xml:space="preserve">11.0 Водные объекты </w:t>
            </w:r>
          </w:p>
          <w:p w:rsidR="00C86477" w:rsidRPr="0061782A" w:rsidRDefault="00C86477" w:rsidP="00C46672">
            <w:pPr>
              <w:jc w:val="left"/>
              <w:rPr>
                <w:rFonts w:ascii="Times New Roman" w:hAnsi="Times New Roman"/>
                <w:sz w:val="20"/>
              </w:rPr>
            </w:pPr>
            <w:r w:rsidRPr="0061782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shd w:val="clear" w:color="auto" w:fill="auto"/>
          </w:tcPr>
          <w:p w:rsidR="00C86477" w:rsidRPr="0061782A" w:rsidRDefault="00C86477" w:rsidP="00C46672">
            <w:pPr>
              <w:jc w:val="left"/>
              <w:rPr>
                <w:rFonts w:ascii="Times New Roman" w:hAnsi="Times New Roman"/>
                <w:sz w:val="20"/>
              </w:rPr>
            </w:pPr>
            <w:r w:rsidRPr="0061782A">
              <w:rPr>
                <w:rFonts w:ascii="Times New Roman" w:hAnsi="Times New Roman"/>
                <w:sz w:val="20"/>
              </w:rPr>
              <w:t>Общее пользование водными объектами;</w:t>
            </w:r>
          </w:p>
          <w:p w:rsidR="00C86477" w:rsidRPr="0061782A" w:rsidRDefault="00C86477" w:rsidP="00C46672">
            <w:pPr>
              <w:jc w:val="left"/>
              <w:rPr>
                <w:rFonts w:ascii="Times New Roman" w:hAnsi="Times New Roman"/>
                <w:sz w:val="20"/>
              </w:rPr>
            </w:pPr>
            <w:r w:rsidRPr="0061782A">
              <w:rPr>
                <w:rFonts w:ascii="Times New Roman" w:hAnsi="Times New Roman"/>
                <w:sz w:val="20"/>
              </w:rPr>
              <w:t>специальное пользование водными объектами</w:t>
            </w:r>
          </w:p>
        </w:tc>
      </w:tr>
      <w:tr w:rsidR="00C86477" w:rsidRPr="0061782A" w:rsidTr="003A0876">
        <w:trPr>
          <w:trHeight w:val="20"/>
        </w:trPr>
        <w:tc>
          <w:tcPr>
            <w:tcW w:w="2723" w:type="pct"/>
            <w:shd w:val="clear" w:color="auto" w:fill="auto"/>
          </w:tcPr>
          <w:p w:rsidR="002D631B" w:rsidRPr="0061782A" w:rsidRDefault="00C86477" w:rsidP="00C46672">
            <w:pPr>
              <w:jc w:val="left"/>
              <w:rPr>
                <w:rFonts w:ascii="Times New Roman" w:hAnsi="Times New Roman"/>
                <w:sz w:val="20"/>
              </w:rPr>
            </w:pPr>
            <w:r w:rsidRPr="0061782A">
              <w:rPr>
                <w:rFonts w:ascii="Times New Roman" w:hAnsi="Times New Roman"/>
                <w:sz w:val="20"/>
              </w:rPr>
              <w:t xml:space="preserve">11.3 Гидротехнические сооружения </w:t>
            </w:r>
          </w:p>
          <w:p w:rsidR="00C86477" w:rsidRPr="0061782A" w:rsidRDefault="00C86477" w:rsidP="00C46672">
            <w:pPr>
              <w:jc w:val="left"/>
              <w:rPr>
                <w:rFonts w:ascii="Times New Roman" w:hAnsi="Times New Roman"/>
                <w:sz w:val="20"/>
              </w:rPr>
            </w:pPr>
            <w:r w:rsidRPr="0061782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1782A">
              <w:rPr>
                <w:rFonts w:ascii="Times New Roman" w:hAnsi="Times New Roman"/>
                <w:sz w:val="20"/>
              </w:rPr>
              <w:t>рыбозащитных</w:t>
            </w:r>
            <w:proofErr w:type="spellEnd"/>
            <w:r w:rsidRPr="0061782A">
              <w:rPr>
                <w:rFonts w:ascii="Times New Roman" w:hAnsi="Times New Roman"/>
                <w:sz w:val="20"/>
              </w:rPr>
              <w:t xml:space="preserve"> и рыбопропускных сооружений, берегозащитных сооружений))</w:t>
            </w:r>
          </w:p>
        </w:tc>
        <w:tc>
          <w:tcPr>
            <w:tcW w:w="2277" w:type="pct"/>
            <w:shd w:val="clear" w:color="auto" w:fill="auto"/>
          </w:tcPr>
          <w:p w:rsidR="00C86477" w:rsidRPr="0061782A" w:rsidRDefault="00C86477" w:rsidP="00C46672">
            <w:pPr>
              <w:jc w:val="left"/>
              <w:rPr>
                <w:rFonts w:ascii="Times New Roman" w:hAnsi="Times New Roman"/>
                <w:sz w:val="20"/>
              </w:rPr>
            </w:pPr>
            <w:r w:rsidRPr="0061782A">
              <w:rPr>
                <w:rFonts w:ascii="Times New Roman" w:hAnsi="Times New Roman"/>
                <w:sz w:val="20"/>
              </w:rPr>
              <w:t>Не устанавливаются</w:t>
            </w:r>
          </w:p>
        </w:tc>
      </w:tr>
      <w:tr w:rsidR="002D631B" w:rsidRPr="0061782A" w:rsidTr="003A0876">
        <w:trPr>
          <w:trHeight w:val="20"/>
        </w:trPr>
        <w:tc>
          <w:tcPr>
            <w:tcW w:w="2723" w:type="pct"/>
            <w:shd w:val="clear" w:color="auto" w:fill="auto"/>
          </w:tcPr>
          <w:p w:rsidR="002D631B" w:rsidRPr="0061782A" w:rsidRDefault="002D631B" w:rsidP="00C46672">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t xml:space="preserve">12.0.2 </w:t>
            </w:r>
            <w:r w:rsidRPr="0061782A">
              <w:rPr>
                <w:rFonts w:ascii="Times New Roman" w:eastAsiaTheme="minorHAnsi" w:hAnsi="Times New Roman"/>
                <w:sz w:val="20"/>
              </w:rPr>
              <w:t xml:space="preserve">Благоустройство территории </w:t>
            </w:r>
          </w:p>
          <w:p w:rsidR="002D631B" w:rsidRPr="0061782A" w:rsidRDefault="002D631B"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2D631B" w:rsidRPr="0061782A" w:rsidRDefault="002D631B" w:rsidP="00C46672">
            <w:pPr>
              <w:jc w:val="left"/>
              <w:rPr>
                <w:rFonts w:ascii="Times New Roman" w:eastAsia="Calibri" w:hAnsi="Times New Roman"/>
                <w:sz w:val="20"/>
              </w:rPr>
            </w:pPr>
            <w:r w:rsidRPr="0061782A">
              <w:rPr>
                <w:rFonts w:ascii="Times New Roman" w:hAnsi="Times New Roman"/>
                <w:sz w:val="20"/>
              </w:rPr>
              <w:t>Не устанавливаются</w:t>
            </w:r>
          </w:p>
        </w:tc>
      </w:tr>
    </w:tbl>
    <w:p w:rsidR="005320BF"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5320BF" w:rsidRPr="0061782A">
        <w:rPr>
          <w:rFonts w:ascii="Times New Roman" w:hAnsi="Times New Roman" w:cs="Times New Roman"/>
        </w:rPr>
        <w:t xml:space="preserve"> для зоны Р-3 не устанавливаются.</w:t>
      </w:r>
    </w:p>
    <w:p w:rsidR="00E019FB" w:rsidRPr="0061782A" w:rsidRDefault="00E019FB"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Р-3 не устанавливаются.</w:t>
      </w:r>
    </w:p>
    <w:p w:rsidR="005320BF" w:rsidRPr="0061782A" w:rsidRDefault="00E019FB"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E119E8" w:rsidRPr="0061782A" w:rsidRDefault="00E119E8" w:rsidP="00C46672">
      <w:pPr>
        <w:pStyle w:val="af5"/>
        <w:spacing w:before="0"/>
        <w:ind w:firstLine="709"/>
        <w:rPr>
          <w:rFonts w:ascii="Times New Roman" w:hAnsi="Times New Roman" w:cs="Times New Roman"/>
        </w:rPr>
      </w:pPr>
    </w:p>
    <w:p w:rsidR="00BD5C1A" w:rsidRPr="0061782A" w:rsidRDefault="00BD5C1A" w:rsidP="00C46672">
      <w:pPr>
        <w:autoSpaceDE w:val="0"/>
        <w:autoSpaceDN w:val="0"/>
        <w:adjustRightInd w:val="0"/>
        <w:ind w:firstLine="709"/>
        <w:jc w:val="both"/>
        <w:outlineLvl w:val="2"/>
        <w:rPr>
          <w:rFonts w:ascii="Times New Roman" w:hAnsi="Times New Roman"/>
          <w:bCs/>
          <w:sz w:val="24"/>
          <w:szCs w:val="24"/>
        </w:rPr>
      </w:pPr>
      <w:r w:rsidRPr="0061782A">
        <w:rPr>
          <w:rFonts w:ascii="Times New Roman" w:hAnsi="Times New Roman"/>
          <w:b/>
          <w:bCs/>
          <w:sz w:val="24"/>
          <w:szCs w:val="24"/>
        </w:rPr>
        <w:t xml:space="preserve">Статья </w:t>
      </w:r>
      <w:r w:rsidR="00D13F91" w:rsidRPr="0061782A">
        <w:rPr>
          <w:rFonts w:ascii="Times New Roman" w:hAnsi="Times New Roman"/>
          <w:b/>
          <w:bCs/>
          <w:sz w:val="24"/>
          <w:szCs w:val="24"/>
        </w:rPr>
        <w:t>51</w:t>
      </w:r>
      <w:r w:rsidRPr="0061782A">
        <w:rPr>
          <w:rFonts w:ascii="Times New Roman" w:hAnsi="Times New Roman"/>
          <w:b/>
          <w:bCs/>
          <w:sz w:val="24"/>
          <w:szCs w:val="24"/>
        </w:rPr>
        <w:t>.</w:t>
      </w:r>
      <w:r w:rsidRPr="0061782A">
        <w:rPr>
          <w:rFonts w:ascii="Times New Roman" w:hAnsi="Times New Roman"/>
          <w:sz w:val="24"/>
          <w:szCs w:val="24"/>
        </w:rPr>
        <w:t xml:space="preserve"> </w:t>
      </w:r>
      <w:r w:rsidR="003F7A96" w:rsidRPr="0061782A">
        <w:rPr>
          <w:rFonts w:ascii="Times New Roman" w:hAnsi="Times New Roman"/>
          <w:bCs/>
          <w:sz w:val="24"/>
          <w:szCs w:val="24"/>
          <w:lang w:eastAsia="ar-SA"/>
        </w:rPr>
        <w:t xml:space="preserve">Градостроительный регламент зоны сохранения и развития природных территорий </w:t>
      </w:r>
      <w:r w:rsidRPr="0061782A">
        <w:rPr>
          <w:rFonts w:ascii="Times New Roman" w:hAnsi="Times New Roman"/>
          <w:bCs/>
          <w:sz w:val="24"/>
          <w:szCs w:val="24"/>
        </w:rPr>
        <w:t>(Р-4)</w:t>
      </w:r>
      <w:r w:rsidR="00D40A87" w:rsidRPr="0061782A">
        <w:rPr>
          <w:rFonts w:ascii="Times New Roman" w:hAnsi="Times New Roman"/>
          <w:bCs/>
          <w:sz w:val="24"/>
          <w:szCs w:val="24"/>
        </w:rPr>
        <w:t>.</w:t>
      </w:r>
    </w:p>
    <w:p w:rsidR="00AA782B" w:rsidRPr="0061782A" w:rsidRDefault="00AA782B" w:rsidP="00C46672">
      <w:pPr>
        <w:autoSpaceDE w:val="0"/>
        <w:autoSpaceDN w:val="0"/>
        <w:adjustRightInd w:val="0"/>
        <w:ind w:firstLine="709"/>
        <w:jc w:val="both"/>
        <w:outlineLvl w:val="2"/>
        <w:rPr>
          <w:rFonts w:ascii="Times New Roman" w:hAnsi="Times New Roman"/>
          <w:sz w:val="24"/>
          <w:szCs w:val="24"/>
        </w:rPr>
      </w:pPr>
    </w:p>
    <w:p w:rsidR="00E019FB" w:rsidRPr="0061782A" w:rsidRDefault="00E019FB" w:rsidP="00C46672">
      <w:pPr>
        <w:widowControl w:val="0"/>
        <w:ind w:firstLine="709"/>
        <w:jc w:val="both"/>
        <w:rPr>
          <w:rFonts w:ascii="Times New Roman" w:hAnsi="Times New Roman"/>
          <w:sz w:val="24"/>
          <w:szCs w:val="24"/>
        </w:rPr>
      </w:pPr>
      <w:r w:rsidRPr="0061782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лесов и иных природных территорий.</w:t>
      </w:r>
    </w:p>
    <w:p w:rsidR="00E019FB" w:rsidRPr="0061782A" w:rsidRDefault="00E019FB" w:rsidP="00C46672">
      <w:pPr>
        <w:widowControl w:val="0"/>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171807" w:rsidRPr="0061782A" w:rsidTr="003A0876">
        <w:trPr>
          <w:trHeight w:val="510"/>
        </w:trPr>
        <w:tc>
          <w:tcPr>
            <w:tcW w:w="2723" w:type="pct"/>
            <w:shd w:val="clear" w:color="auto" w:fill="auto"/>
            <w:vAlign w:val="center"/>
          </w:tcPr>
          <w:p w:rsidR="00171807" w:rsidRPr="0061782A" w:rsidRDefault="00171807"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shd w:val="clear" w:color="auto" w:fill="auto"/>
            <w:vAlign w:val="center"/>
          </w:tcPr>
          <w:p w:rsidR="00171807" w:rsidRPr="0061782A" w:rsidRDefault="00171807"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171807" w:rsidRPr="0061782A" w:rsidTr="003A0876">
        <w:trPr>
          <w:trHeight w:val="20"/>
        </w:trPr>
        <w:tc>
          <w:tcPr>
            <w:tcW w:w="2723" w:type="pct"/>
            <w:shd w:val="clear" w:color="auto" w:fill="auto"/>
          </w:tcPr>
          <w:p w:rsidR="00E019FB" w:rsidRPr="0061782A" w:rsidRDefault="00171807" w:rsidP="00C46672">
            <w:pPr>
              <w:jc w:val="left"/>
              <w:rPr>
                <w:rFonts w:ascii="Times New Roman" w:hAnsi="Times New Roman"/>
                <w:sz w:val="20"/>
              </w:rPr>
            </w:pPr>
            <w:r w:rsidRPr="0061782A">
              <w:rPr>
                <w:rFonts w:ascii="Times New Roman" w:hAnsi="Times New Roman"/>
                <w:sz w:val="20"/>
              </w:rPr>
              <w:t>3.9.1</w:t>
            </w:r>
            <w:r w:rsidR="00B01938" w:rsidRPr="0061782A">
              <w:rPr>
                <w:rFonts w:ascii="Times New Roman" w:hAnsi="Times New Roman"/>
                <w:sz w:val="20"/>
              </w:rPr>
              <w:t xml:space="preserve"> Обеспечение деятельности в области гидрометеорологии и смежных с ней областях </w:t>
            </w:r>
          </w:p>
          <w:p w:rsidR="00171807" w:rsidRPr="0061782A" w:rsidRDefault="00B01938" w:rsidP="00C46672">
            <w:pPr>
              <w:jc w:val="left"/>
              <w:rPr>
                <w:rFonts w:ascii="Times New Roman" w:hAnsi="Times New Roman"/>
                <w:sz w:val="20"/>
              </w:rPr>
            </w:pPr>
            <w:proofErr w:type="gramStart"/>
            <w:r w:rsidRPr="0061782A">
              <w:rPr>
                <w:rFonts w:ascii="Times New Roman" w:hAnsi="Times New Roman"/>
                <w:sz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w:t>
            </w:r>
            <w:r w:rsidRPr="0061782A">
              <w:rPr>
                <w:rFonts w:ascii="Times New Roman" w:hAnsi="Times New Roman"/>
                <w:sz w:val="20"/>
              </w:rPr>
              <w:lastRenderedPageBreak/>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2277" w:type="pct"/>
            <w:shd w:val="clear" w:color="auto" w:fill="auto"/>
          </w:tcPr>
          <w:p w:rsidR="00B01938" w:rsidRPr="0061782A" w:rsidRDefault="00B01938" w:rsidP="00C46672">
            <w:pPr>
              <w:jc w:val="left"/>
              <w:rPr>
                <w:rFonts w:ascii="Times New Roman" w:eastAsia="Calibri" w:hAnsi="Times New Roman"/>
                <w:sz w:val="20"/>
              </w:rPr>
            </w:pPr>
            <w:r w:rsidRPr="0061782A">
              <w:rPr>
                <w:rFonts w:ascii="Times New Roman" w:eastAsia="Calibri" w:hAnsi="Times New Roman"/>
                <w:sz w:val="20"/>
              </w:rPr>
              <w:lastRenderedPageBreak/>
              <w:t>Здания и сооружения для размещения служб охраны и наблюдения;</w:t>
            </w:r>
          </w:p>
          <w:p w:rsidR="00171807" w:rsidRPr="0061782A" w:rsidRDefault="00B01938"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E019FB" w:rsidRPr="0061782A" w:rsidTr="003A0876">
        <w:trPr>
          <w:trHeight w:val="20"/>
        </w:trPr>
        <w:tc>
          <w:tcPr>
            <w:tcW w:w="2723"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lastRenderedPageBreak/>
              <w:t xml:space="preserve">5.2 Природно-познавательный туризм </w:t>
            </w:r>
          </w:p>
          <w:p w:rsidR="00E019FB" w:rsidRPr="0061782A" w:rsidRDefault="00E019FB" w:rsidP="00C46672">
            <w:pPr>
              <w:jc w:val="left"/>
              <w:rPr>
                <w:rFonts w:ascii="Times New Roman" w:hAnsi="Times New Roman"/>
                <w:sz w:val="20"/>
              </w:rPr>
            </w:pPr>
            <w:r w:rsidRPr="0061782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осуществление необходимых природоохранных и </w:t>
            </w:r>
            <w:proofErr w:type="spellStart"/>
            <w:r w:rsidRPr="0061782A">
              <w:rPr>
                <w:rFonts w:ascii="Times New Roman" w:hAnsi="Times New Roman"/>
                <w:sz w:val="20"/>
              </w:rPr>
              <w:t>природовосстановительных</w:t>
            </w:r>
            <w:proofErr w:type="spellEnd"/>
            <w:r w:rsidRPr="0061782A">
              <w:rPr>
                <w:rFonts w:ascii="Times New Roman" w:hAnsi="Times New Roman"/>
                <w:sz w:val="20"/>
              </w:rPr>
              <w:t xml:space="preserve"> мероприятий)</w:t>
            </w:r>
          </w:p>
        </w:tc>
        <w:tc>
          <w:tcPr>
            <w:tcW w:w="2277"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Не устанавливаются</w:t>
            </w:r>
          </w:p>
        </w:tc>
      </w:tr>
      <w:tr w:rsidR="00E019FB" w:rsidRPr="0061782A" w:rsidTr="003A0876">
        <w:trPr>
          <w:trHeight w:val="20"/>
        </w:trPr>
        <w:tc>
          <w:tcPr>
            <w:tcW w:w="2723"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9.0 Деятельность по особой охране и изучению природы </w:t>
            </w:r>
          </w:p>
          <w:p w:rsidR="00E019FB" w:rsidRPr="0061782A" w:rsidRDefault="00E019FB" w:rsidP="00C46672">
            <w:pPr>
              <w:jc w:val="left"/>
              <w:rPr>
                <w:rFonts w:ascii="Times New Roman" w:hAnsi="Times New Roman"/>
                <w:sz w:val="20"/>
              </w:rPr>
            </w:pPr>
            <w:r w:rsidRPr="0061782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Не устанавливаются</w:t>
            </w:r>
          </w:p>
        </w:tc>
      </w:tr>
      <w:tr w:rsidR="00E019FB" w:rsidRPr="0061782A" w:rsidTr="003A0876">
        <w:trPr>
          <w:trHeight w:val="20"/>
        </w:trPr>
        <w:tc>
          <w:tcPr>
            <w:tcW w:w="2723"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9.1 Охрана природных территорий </w:t>
            </w:r>
          </w:p>
          <w:p w:rsidR="00E019FB" w:rsidRPr="0061782A" w:rsidRDefault="00E019FB" w:rsidP="00C46672">
            <w:pPr>
              <w:jc w:val="left"/>
              <w:rPr>
                <w:rFonts w:ascii="Times New Roman" w:hAnsi="Times New Roman"/>
                <w:sz w:val="20"/>
              </w:rPr>
            </w:pPr>
            <w:proofErr w:type="gramStart"/>
            <w:r w:rsidRPr="0061782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277"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Не устанавливаются</w:t>
            </w:r>
          </w:p>
        </w:tc>
      </w:tr>
      <w:tr w:rsidR="00E019FB" w:rsidRPr="0061782A" w:rsidTr="003A0876">
        <w:trPr>
          <w:trHeight w:val="20"/>
        </w:trPr>
        <w:tc>
          <w:tcPr>
            <w:tcW w:w="2723"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10.4 Резервные леса </w:t>
            </w:r>
          </w:p>
          <w:p w:rsidR="00E019FB" w:rsidRPr="0061782A" w:rsidRDefault="00E019FB" w:rsidP="00C46672">
            <w:pPr>
              <w:jc w:val="left"/>
              <w:rPr>
                <w:rFonts w:ascii="Times New Roman" w:hAnsi="Times New Roman"/>
                <w:sz w:val="20"/>
              </w:rPr>
            </w:pPr>
            <w:r w:rsidRPr="0061782A">
              <w:rPr>
                <w:rFonts w:ascii="Times New Roman" w:hAnsi="Times New Roman"/>
                <w:sz w:val="20"/>
              </w:rPr>
              <w:t>(Деятельность, связанная с охраной лесов)</w:t>
            </w:r>
          </w:p>
        </w:tc>
        <w:tc>
          <w:tcPr>
            <w:tcW w:w="2277"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Не устанавливаются</w:t>
            </w:r>
          </w:p>
        </w:tc>
      </w:tr>
      <w:tr w:rsidR="00E019FB" w:rsidRPr="0061782A" w:rsidTr="003A0876">
        <w:trPr>
          <w:trHeight w:val="20"/>
        </w:trPr>
        <w:tc>
          <w:tcPr>
            <w:tcW w:w="2723"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11.0 Водные объекты </w:t>
            </w:r>
          </w:p>
          <w:p w:rsidR="00E019FB" w:rsidRPr="0061782A" w:rsidRDefault="00E019FB" w:rsidP="00C46672">
            <w:pPr>
              <w:jc w:val="left"/>
              <w:rPr>
                <w:rFonts w:ascii="Times New Roman" w:hAnsi="Times New Roman"/>
                <w:sz w:val="20"/>
              </w:rPr>
            </w:pPr>
            <w:r w:rsidRPr="0061782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Общее пользование водными объектами;</w:t>
            </w:r>
          </w:p>
          <w:p w:rsidR="00E019FB" w:rsidRPr="0061782A" w:rsidRDefault="00E019FB" w:rsidP="00C46672">
            <w:pPr>
              <w:jc w:val="left"/>
              <w:rPr>
                <w:rFonts w:ascii="Times New Roman" w:hAnsi="Times New Roman"/>
                <w:sz w:val="20"/>
              </w:rPr>
            </w:pPr>
            <w:r w:rsidRPr="0061782A">
              <w:rPr>
                <w:rFonts w:ascii="Times New Roman" w:hAnsi="Times New Roman"/>
                <w:sz w:val="20"/>
              </w:rPr>
              <w:t>специальное пользование водными объектами</w:t>
            </w:r>
          </w:p>
        </w:tc>
      </w:tr>
      <w:tr w:rsidR="00E019FB" w:rsidRPr="0061782A" w:rsidTr="003A0876">
        <w:trPr>
          <w:trHeight w:val="20"/>
        </w:trPr>
        <w:tc>
          <w:tcPr>
            <w:tcW w:w="2723"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11.3 Гидротехнические сооружения </w:t>
            </w:r>
          </w:p>
          <w:p w:rsidR="00E019FB" w:rsidRPr="0061782A" w:rsidRDefault="00E019FB" w:rsidP="00C46672">
            <w:pPr>
              <w:jc w:val="left"/>
              <w:rPr>
                <w:rFonts w:ascii="Times New Roman" w:hAnsi="Times New Roman"/>
                <w:sz w:val="20"/>
              </w:rPr>
            </w:pPr>
            <w:r w:rsidRPr="0061782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1782A">
              <w:rPr>
                <w:rFonts w:ascii="Times New Roman" w:hAnsi="Times New Roman"/>
                <w:sz w:val="20"/>
              </w:rPr>
              <w:t>рыбозащитных</w:t>
            </w:r>
            <w:proofErr w:type="spellEnd"/>
            <w:r w:rsidRPr="0061782A">
              <w:rPr>
                <w:rFonts w:ascii="Times New Roman" w:hAnsi="Times New Roman"/>
                <w:sz w:val="20"/>
              </w:rPr>
              <w:t xml:space="preserve"> и рыбопропускных сооружений, берегозащитных сооружений))</w:t>
            </w:r>
          </w:p>
        </w:tc>
        <w:tc>
          <w:tcPr>
            <w:tcW w:w="2277" w:type="pct"/>
            <w:shd w:val="clear" w:color="auto" w:fill="auto"/>
          </w:tcPr>
          <w:p w:rsidR="00E019FB" w:rsidRPr="0061782A" w:rsidRDefault="00E019FB" w:rsidP="00C46672">
            <w:pPr>
              <w:jc w:val="left"/>
              <w:rPr>
                <w:rFonts w:ascii="Times New Roman" w:hAnsi="Times New Roman"/>
                <w:sz w:val="20"/>
              </w:rPr>
            </w:pPr>
            <w:r w:rsidRPr="0061782A">
              <w:rPr>
                <w:rFonts w:ascii="Times New Roman" w:hAnsi="Times New Roman"/>
                <w:sz w:val="20"/>
              </w:rPr>
              <w:t>Не устанавливаются</w:t>
            </w:r>
          </w:p>
        </w:tc>
      </w:tr>
      <w:tr w:rsidR="00CD23F9" w:rsidRPr="0061782A" w:rsidTr="003A0876">
        <w:trPr>
          <w:trHeight w:val="20"/>
        </w:trPr>
        <w:tc>
          <w:tcPr>
            <w:tcW w:w="2723" w:type="pct"/>
            <w:shd w:val="clear" w:color="auto" w:fill="auto"/>
          </w:tcPr>
          <w:p w:rsidR="00CD23F9" w:rsidRPr="0061782A" w:rsidRDefault="00CD23F9" w:rsidP="00C05930">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CD23F9" w:rsidRPr="0061782A" w:rsidRDefault="00CD23F9" w:rsidP="00C05930">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CD23F9" w:rsidRPr="0061782A" w:rsidRDefault="00CD23F9" w:rsidP="00C05930">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80"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81"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82"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shd w:val="clear" w:color="auto" w:fill="auto"/>
          </w:tcPr>
          <w:p w:rsidR="00CD23F9" w:rsidRPr="0061782A" w:rsidRDefault="00CD23F9" w:rsidP="00C05930">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019FB" w:rsidRPr="0061782A" w:rsidTr="003A0876">
        <w:trPr>
          <w:trHeight w:val="20"/>
        </w:trPr>
        <w:tc>
          <w:tcPr>
            <w:tcW w:w="2723" w:type="pct"/>
            <w:shd w:val="clear" w:color="auto" w:fill="auto"/>
          </w:tcPr>
          <w:p w:rsidR="00E019FB" w:rsidRPr="0061782A" w:rsidRDefault="00E019FB" w:rsidP="00C46672">
            <w:pPr>
              <w:autoSpaceDE w:val="0"/>
              <w:autoSpaceDN w:val="0"/>
              <w:adjustRightInd w:val="0"/>
              <w:jc w:val="left"/>
              <w:rPr>
                <w:rFonts w:ascii="Times New Roman" w:eastAsiaTheme="minorHAnsi" w:hAnsi="Times New Roman"/>
                <w:sz w:val="20"/>
              </w:rPr>
            </w:pPr>
            <w:r w:rsidRPr="0061782A">
              <w:rPr>
                <w:rFonts w:ascii="Times New Roman" w:eastAsia="Calibri" w:hAnsi="Times New Roman"/>
                <w:sz w:val="20"/>
              </w:rPr>
              <w:lastRenderedPageBreak/>
              <w:t xml:space="preserve">12.0.2 </w:t>
            </w:r>
            <w:r w:rsidRPr="0061782A">
              <w:rPr>
                <w:rFonts w:ascii="Times New Roman" w:eastAsiaTheme="minorHAnsi" w:hAnsi="Times New Roman"/>
                <w:sz w:val="20"/>
              </w:rPr>
              <w:t xml:space="preserve">Благоустройство территории </w:t>
            </w:r>
          </w:p>
          <w:p w:rsidR="00E019FB" w:rsidRPr="0061782A" w:rsidRDefault="00E019FB" w:rsidP="00C46672">
            <w:pPr>
              <w:autoSpaceDE w:val="0"/>
              <w:autoSpaceDN w:val="0"/>
              <w:adjustRightInd w:val="0"/>
              <w:jc w:val="left"/>
              <w:rPr>
                <w:rFonts w:ascii="Times New Roman" w:eastAsiaTheme="minorHAnsi" w:hAnsi="Times New Roman"/>
                <w:sz w:val="20"/>
              </w:rPr>
            </w:pPr>
            <w:r w:rsidRPr="0061782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E019FB" w:rsidRPr="0061782A" w:rsidRDefault="00E019FB" w:rsidP="00C46672">
            <w:pPr>
              <w:jc w:val="left"/>
              <w:rPr>
                <w:rFonts w:ascii="Times New Roman" w:eastAsia="Calibri" w:hAnsi="Times New Roman"/>
                <w:sz w:val="20"/>
              </w:rPr>
            </w:pPr>
            <w:r w:rsidRPr="0061782A">
              <w:rPr>
                <w:rFonts w:ascii="Times New Roman" w:hAnsi="Times New Roman"/>
                <w:sz w:val="20"/>
              </w:rPr>
              <w:t>Не устанавливаются</w:t>
            </w:r>
          </w:p>
        </w:tc>
      </w:tr>
    </w:tbl>
    <w:p w:rsidR="00E019FB"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E019FB" w:rsidRPr="0061782A">
        <w:rPr>
          <w:rFonts w:ascii="Times New Roman" w:hAnsi="Times New Roman" w:cs="Times New Roman"/>
        </w:rPr>
        <w:t xml:space="preserve"> для зоны Р-4 не устанавливаются.</w:t>
      </w:r>
    </w:p>
    <w:p w:rsidR="00E019FB" w:rsidRPr="0061782A" w:rsidRDefault="00E019FB"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Р-4 не устанавливаются.</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BD5C1A" w:rsidRPr="0061782A" w:rsidRDefault="00BD5C1A" w:rsidP="00C46672">
      <w:pPr>
        <w:pStyle w:val="af5"/>
        <w:spacing w:before="0"/>
        <w:ind w:firstLine="709"/>
        <w:rPr>
          <w:rFonts w:ascii="Times New Roman" w:hAnsi="Times New Roman" w:cs="Times New Roman"/>
        </w:rPr>
      </w:pPr>
    </w:p>
    <w:p w:rsidR="005320BF" w:rsidRPr="0061782A" w:rsidRDefault="008A6AE3" w:rsidP="00C46672">
      <w:pPr>
        <w:autoSpaceDE w:val="0"/>
        <w:autoSpaceDN w:val="0"/>
        <w:adjustRightInd w:val="0"/>
        <w:ind w:firstLine="709"/>
        <w:jc w:val="both"/>
        <w:outlineLvl w:val="2"/>
        <w:rPr>
          <w:rFonts w:ascii="Times New Roman" w:hAnsi="Times New Roman"/>
          <w:bCs/>
          <w:sz w:val="24"/>
          <w:szCs w:val="24"/>
        </w:rPr>
      </w:pPr>
      <w:r w:rsidRPr="0061782A">
        <w:rPr>
          <w:rFonts w:ascii="Times New Roman" w:hAnsi="Times New Roman"/>
          <w:b/>
          <w:bCs/>
          <w:sz w:val="24"/>
          <w:szCs w:val="24"/>
        </w:rPr>
        <w:t xml:space="preserve">Статья </w:t>
      </w:r>
      <w:r w:rsidR="00D13F91" w:rsidRPr="0061782A">
        <w:rPr>
          <w:rFonts w:ascii="Times New Roman" w:hAnsi="Times New Roman"/>
          <w:b/>
          <w:bCs/>
          <w:sz w:val="24"/>
          <w:szCs w:val="24"/>
        </w:rPr>
        <w:t>52</w:t>
      </w:r>
      <w:r w:rsidR="005320BF" w:rsidRPr="0061782A">
        <w:rPr>
          <w:rFonts w:ascii="Times New Roman" w:hAnsi="Times New Roman"/>
          <w:b/>
          <w:bCs/>
          <w:sz w:val="24"/>
          <w:szCs w:val="24"/>
        </w:rPr>
        <w:t>.</w:t>
      </w:r>
      <w:r w:rsidR="005320BF" w:rsidRPr="0061782A">
        <w:rPr>
          <w:rFonts w:ascii="Times New Roman" w:hAnsi="Times New Roman"/>
          <w:sz w:val="24"/>
          <w:szCs w:val="24"/>
        </w:rPr>
        <w:t xml:space="preserve"> Градостроительный регламент зоны рекреационного строительства </w:t>
      </w:r>
      <w:r w:rsidR="002A01A7" w:rsidRPr="0061782A">
        <w:rPr>
          <w:rFonts w:ascii="Times New Roman" w:hAnsi="Times New Roman"/>
          <w:sz w:val="24"/>
          <w:szCs w:val="24"/>
        </w:rPr>
        <w:t xml:space="preserve"> </w:t>
      </w:r>
      <w:r w:rsidR="002A01A7" w:rsidRPr="0061782A">
        <w:rPr>
          <w:rFonts w:ascii="Times New Roman" w:hAnsi="Times New Roman"/>
          <w:sz w:val="24"/>
          <w:szCs w:val="24"/>
        </w:rPr>
        <w:br/>
      </w:r>
      <w:r w:rsidR="00BD5C1A" w:rsidRPr="0061782A">
        <w:rPr>
          <w:rFonts w:ascii="Times New Roman" w:hAnsi="Times New Roman"/>
          <w:bCs/>
          <w:sz w:val="24"/>
          <w:szCs w:val="24"/>
        </w:rPr>
        <w:t>(Р-5</w:t>
      </w:r>
      <w:r w:rsidR="005320BF" w:rsidRPr="0061782A">
        <w:rPr>
          <w:rFonts w:ascii="Times New Roman" w:hAnsi="Times New Roman"/>
          <w:bCs/>
          <w:sz w:val="24"/>
          <w:szCs w:val="24"/>
        </w:rPr>
        <w:t>)</w:t>
      </w:r>
      <w:r w:rsidR="00D40A87" w:rsidRPr="0061782A">
        <w:rPr>
          <w:rFonts w:ascii="Times New Roman" w:hAnsi="Times New Roman"/>
          <w:bCs/>
          <w:sz w:val="24"/>
          <w:szCs w:val="24"/>
        </w:rPr>
        <w:t>.</w:t>
      </w:r>
    </w:p>
    <w:p w:rsidR="000A1260" w:rsidRPr="0061782A" w:rsidRDefault="000A1260" w:rsidP="00C46672">
      <w:pPr>
        <w:autoSpaceDE w:val="0"/>
        <w:autoSpaceDN w:val="0"/>
        <w:adjustRightInd w:val="0"/>
        <w:ind w:firstLine="709"/>
        <w:jc w:val="both"/>
        <w:outlineLvl w:val="2"/>
        <w:rPr>
          <w:rFonts w:ascii="Times New Roman" w:hAnsi="Times New Roman"/>
          <w:sz w:val="24"/>
          <w:szCs w:val="24"/>
        </w:rPr>
      </w:pPr>
    </w:p>
    <w:p w:rsidR="00E21BEF" w:rsidRPr="0061782A" w:rsidRDefault="00E21BEF" w:rsidP="00C46672">
      <w:pPr>
        <w:widowControl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w:t>
      </w:r>
      <w:r w:rsidR="00E118E7" w:rsidRPr="0061782A">
        <w:rPr>
          <w:rFonts w:ascii="Times New Roman" w:hAnsi="Times New Roman"/>
          <w:sz w:val="24"/>
          <w:szCs w:val="24"/>
        </w:rPr>
        <w:t xml:space="preserve">размещения объектов для </w:t>
      </w:r>
      <w:r w:rsidR="00E118E7" w:rsidRPr="0061782A">
        <w:rPr>
          <w:rFonts w:ascii="Times New Roman" w:hAnsi="Times New Roman"/>
          <w:sz w:val="24"/>
          <w:szCs w:val="24"/>
          <w:shd w:val="clear" w:color="auto" w:fill="FFFFFF"/>
        </w:rPr>
        <w:t>отдыха, туризма, физкультурно-оздоровительной, спортивной, курортной, санаторной деятельности и иных объектов с высокой степенью озеленения.</w:t>
      </w:r>
    </w:p>
    <w:p w:rsidR="00E21BEF" w:rsidRPr="0061782A" w:rsidRDefault="00E21BEF" w:rsidP="00C46672">
      <w:pPr>
        <w:pStyle w:val="af5"/>
        <w:spacing w:before="0"/>
        <w:ind w:firstLine="709"/>
        <w:rPr>
          <w:rFonts w:ascii="Times New Roman" w:hAnsi="Times New Roman" w:cs="Times New Roman"/>
        </w:rPr>
      </w:pPr>
      <w:r w:rsidRPr="0061782A">
        <w:rPr>
          <w:rFonts w:ascii="Times New Roman" w:hAnsi="Times New Roman" w:cs="Times New Roman"/>
        </w:rPr>
        <w:t>2. Перечень видов разрешенного использования земельных участков и объе</w:t>
      </w:r>
      <w:r w:rsidR="00E118E7" w:rsidRPr="0061782A">
        <w:rPr>
          <w:rFonts w:ascii="Times New Roman" w:hAnsi="Times New Roman" w:cs="Times New Roman"/>
        </w:rPr>
        <w:t>ктов капитального строительства.</w:t>
      </w:r>
    </w:p>
    <w:tbl>
      <w:tblPr>
        <w:tblW w:w="5000" w:type="pct"/>
        <w:tblCellMar>
          <w:left w:w="70" w:type="dxa"/>
          <w:right w:w="70" w:type="dxa"/>
        </w:tblCellMar>
        <w:tblLook w:val="0000"/>
      </w:tblPr>
      <w:tblGrid>
        <w:gridCol w:w="5172"/>
        <w:gridCol w:w="4322"/>
      </w:tblGrid>
      <w:tr w:rsidR="00C86477" w:rsidRPr="0061782A" w:rsidTr="005776B3">
        <w:trPr>
          <w:trHeight w:val="20"/>
        </w:trPr>
        <w:tc>
          <w:tcPr>
            <w:tcW w:w="2724" w:type="pct"/>
            <w:tcBorders>
              <w:top w:val="single" w:sz="6" w:space="0" w:color="auto"/>
              <w:left w:val="single" w:sz="6" w:space="0" w:color="auto"/>
              <w:bottom w:val="single" w:sz="4" w:space="0" w:color="auto"/>
              <w:right w:val="single" w:sz="6" w:space="0" w:color="auto"/>
            </w:tcBorders>
            <w:vAlign w:val="center"/>
          </w:tcPr>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Основные виды разрешенного использования:</w:t>
            </w:r>
          </w:p>
        </w:tc>
        <w:tc>
          <w:tcPr>
            <w:tcW w:w="2276" w:type="pct"/>
            <w:tcBorders>
              <w:top w:val="single" w:sz="6" w:space="0" w:color="auto"/>
              <w:left w:val="single" w:sz="6" w:space="0" w:color="auto"/>
              <w:bottom w:val="single" w:sz="4" w:space="0" w:color="auto"/>
              <w:right w:val="single" w:sz="6" w:space="0" w:color="auto"/>
            </w:tcBorders>
            <w:vAlign w:val="center"/>
          </w:tcPr>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Вспомогательные виды </w:t>
            </w:r>
            <w:proofErr w:type="gramStart"/>
            <w:r w:rsidRPr="0061782A">
              <w:rPr>
                <w:rFonts w:ascii="Times New Roman" w:hAnsi="Times New Roman"/>
                <w:b/>
                <w:bCs/>
                <w:sz w:val="20"/>
                <w:lang w:eastAsia="ru-RU"/>
              </w:rPr>
              <w:t>разрешенного</w:t>
            </w:r>
            <w:proofErr w:type="gramEnd"/>
          </w:p>
          <w:p w:rsidR="00C86477" w:rsidRPr="0061782A" w:rsidRDefault="00C86477" w:rsidP="00C46672">
            <w:pPr>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 xml:space="preserve">использования (установленные </w:t>
            </w:r>
            <w:proofErr w:type="gramStart"/>
            <w:r w:rsidRPr="0061782A">
              <w:rPr>
                <w:rFonts w:ascii="Times New Roman" w:hAnsi="Times New Roman"/>
                <w:b/>
                <w:bCs/>
                <w:sz w:val="20"/>
                <w:lang w:eastAsia="ru-RU"/>
              </w:rPr>
              <w:t>к</w:t>
            </w:r>
            <w:proofErr w:type="gramEnd"/>
            <w:r w:rsidRPr="0061782A">
              <w:rPr>
                <w:rFonts w:ascii="Times New Roman" w:hAnsi="Times New Roman"/>
                <w:b/>
                <w:bCs/>
                <w:sz w:val="20"/>
                <w:lang w:eastAsia="ru-RU"/>
              </w:rPr>
              <w:t xml:space="preserve"> основным):</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C86477" w:rsidRPr="0061782A" w:rsidRDefault="00C86477" w:rsidP="00C46672">
            <w:pPr>
              <w:rPr>
                <w:rFonts w:ascii="Times New Roman" w:eastAsia="Calibri"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hAnsi="Times New Roman"/>
                <w:sz w:val="20"/>
              </w:rPr>
            </w:pPr>
            <w:r w:rsidRPr="0061782A">
              <w:rPr>
                <w:rFonts w:ascii="Times New Roman" w:hAnsi="Times New Roman"/>
                <w:sz w:val="20"/>
              </w:rPr>
              <w:t xml:space="preserve">3.6.1 Объекты </w:t>
            </w:r>
            <w:proofErr w:type="spellStart"/>
            <w:r w:rsidRPr="0061782A">
              <w:rPr>
                <w:rFonts w:ascii="Times New Roman" w:hAnsi="Times New Roman"/>
                <w:sz w:val="20"/>
              </w:rPr>
              <w:t>культурно-досуговой</w:t>
            </w:r>
            <w:proofErr w:type="spellEnd"/>
            <w:r w:rsidRPr="0061782A">
              <w:rPr>
                <w:rFonts w:ascii="Times New Roman" w:hAnsi="Times New Roman"/>
                <w:sz w:val="20"/>
              </w:rPr>
              <w:t xml:space="preserve"> деятельности </w:t>
            </w:r>
          </w:p>
          <w:p w:rsidR="00C86477" w:rsidRPr="0061782A" w:rsidRDefault="00C86477" w:rsidP="00C46672">
            <w:pPr>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спортивные площадки без установки трибун для </w:t>
            </w:r>
            <w:r w:rsidRPr="0061782A">
              <w:rPr>
                <w:rFonts w:ascii="Times New Roman" w:eastAsia="Calibri" w:hAnsi="Times New Roman"/>
                <w:sz w:val="20"/>
              </w:rPr>
              <w:lastRenderedPageBreak/>
              <w:t>зрителей;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eastAsia="Calibri" w:hAnsi="Times New Roman"/>
                <w:sz w:val="20"/>
              </w:rPr>
            </w:pPr>
            <w:r w:rsidRPr="0061782A">
              <w:rPr>
                <w:rFonts w:ascii="Times New Roman" w:eastAsia="Calibri" w:hAnsi="Times New Roman"/>
                <w:sz w:val="20"/>
              </w:rPr>
              <w:lastRenderedPageBreak/>
              <w:t xml:space="preserve">4.6 Общественное питание </w:t>
            </w:r>
          </w:p>
          <w:p w:rsidR="00C86477" w:rsidRPr="0061782A" w:rsidRDefault="00C86477" w:rsidP="00C46672">
            <w:pPr>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21BEF"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E21BEF" w:rsidP="00C46672">
            <w:pPr>
              <w:rPr>
                <w:rFonts w:ascii="Times New Roman" w:eastAsia="Calibri" w:hAnsi="Times New Roman"/>
                <w:sz w:val="20"/>
              </w:rPr>
            </w:pPr>
            <w:r w:rsidRPr="0061782A">
              <w:rPr>
                <w:rFonts w:ascii="Times New Roman" w:eastAsia="Calibri" w:hAnsi="Times New Roman"/>
                <w:sz w:val="20"/>
              </w:rPr>
              <w:t xml:space="preserve">4.8.1 Развлекательные мероприятия </w:t>
            </w:r>
          </w:p>
          <w:p w:rsidR="00E21BEF" w:rsidRPr="0061782A" w:rsidRDefault="00E21BEF" w:rsidP="00C46672">
            <w:pPr>
              <w:rPr>
                <w:rFonts w:ascii="Times New Roman" w:eastAsia="Calibri" w:hAnsi="Times New Roman"/>
                <w:bCs/>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C86477" w:rsidRPr="0061782A" w:rsidRDefault="00C86477" w:rsidP="00C46672">
            <w:pPr>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83"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184"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hAnsi="Times New Roman"/>
                <w:sz w:val="20"/>
              </w:rPr>
            </w:pPr>
            <w:r w:rsidRPr="0061782A">
              <w:rPr>
                <w:rFonts w:ascii="Times New Roman" w:eastAsia="Calibri" w:hAnsi="Times New Roman"/>
                <w:sz w:val="20"/>
              </w:rPr>
              <w:t>благоустройство территории</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hAnsi="Times New Roman"/>
                <w:sz w:val="20"/>
              </w:rPr>
            </w:pPr>
            <w:r w:rsidRPr="0061782A">
              <w:rPr>
                <w:rFonts w:ascii="Times New Roman" w:hAnsi="Times New Roman"/>
                <w:sz w:val="20"/>
              </w:rPr>
              <w:t xml:space="preserve">5.1.2 Обеспечение занятий спортом в помещениях </w:t>
            </w:r>
          </w:p>
          <w:p w:rsidR="00C86477" w:rsidRPr="0061782A" w:rsidRDefault="00C86477" w:rsidP="00C46672">
            <w:pPr>
              <w:rPr>
                <w:rFonts w:ascii="Times New Roman"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21BEF"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E21BEF" w:rsidRPr="0061782A" w:rsidRDefault="00E21BE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E21BEF" w:rsidRPr="0061782A" w:rsidRDefault="00E21BE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21BEF"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E21BEF" w:rsidRPr="0061782A" w:rsidRDefault="00E21BE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5.1.4 Оборудованные площадки для занятий спортом </w:t>
            </w:r>
          </w:p>
          <w:p w:rsidR="00E21BEF" w:rsidRPr="0061782A" w:rsidRDefault="00E21BEF"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21BEF" w:rsidRPr="0061782A" w:rsidRDefault="00E21BEF"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hAnsi="Times New Roman"/>
                <w:sz w:val="20"/>
              </w:rPr>
            </w:pPr>
            <w:r w:rsidRPr="0061782A">
              <w:rPr>
                <w:rFonts w:ascii="Times New Roman" w:hAnsi="Times New Roman"/>
                <w:sz w:val="20"/>
              </w:rPr>
              <w:t xml:space="preserve">5.2 Природно-познавательный туризм </w:t>
            </w:r>
          </w:p>
          <w:p w:rsidR="00C86477" w:rsidRPr="0061782A" w:rsidRDefault="00C86477" w:rsidP="00C46672">
            <w:pPr>
              <w:rPr>
                <w:rFonts w:ascii="Times New Roman" w:hAnsi="Times New Roman"/>
                <w:sz w:val="20"/>
              </w:rPr>
            </w:pPr>
            <w:r w:rsidRPr="0061782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86477" w:rsidRPr="0061782A" w:rsidRDefault="00C86477" w:rsidP="00C46672">
            <w:pPr>
              <w:rPr>
                <w:rFonts w:ascii="Times New Roman" w:hAnsi="Times New Roman"/>
                <w:sz w:val="20"/>
              </w:rPr>
            </w:pPr>
            <w:r w:rsidRPr="0061782A">
              <w:rPr>
                <w:rFonts w:ascii="Times New Roman" w:hAnsi="Times New Roman"/>
                <w:sz w:val="20"/>
              </w:rPr>
              <w:t xml:space="preserve">осуществление необходимых природоохранных и </w:t>
            </w:r>
            <w:proofErr w:type="spellStart"/>
            <w:r w:rsidRPr="0061782A">
              <w:rPr>
                <w:rFonts w:ascii="Times New Roman" w:hAnsi="Times New Roman"/>
                <w:sz w:val="20"/>
              </w:rPr>
              <w:t>природовосстановительных</w:t>
            </w:r>
            <w:proofErr w:type="spellEnd"/>
            <w:r w:rsidRPr="0061782A">
              <w:rPr>
                <w:rFonts w:ascii="Times New Roman" w:hAnsi="Times New Roman"/>
                <w:sz w:val="20"/>
              </w:rPr>
              <w:t xml:space="preserve"> мероприятий)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hAnsi="Times New Roman"/>
                <w:sz w:val="20"/>
              </w:rPr>
            </w:pPr>
            <w:r w:rsidRPr="0061782A">
              <w:rPr>
                <w:rFonts w:ascii="Times New Roman" w:hAnsi="Times New Roman"/>
                <w:sz w:val="20"/>
              </w:rPr>
              <w:t>Причалы для маломерных судов</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hAnsi="Times New Roman"/>
                <w:sz w:val="20"/>
              </w:rPr>
            </w:pPr>
            <w:r w:rsidRPr="0061782A">
              <w:rPr>
                <w:rFonts w:ascii="Times New Roman" w:hAnsi="Times New Roman"/>
                <w:sz w:val="20"/>
              </w:rPr>
              <w:t xml:space="preserve">5.2.1 Туристическое обслуживание </w:t>
            </w:r>
          </w:p>
          <w:p w:rsidR="00C86477" w:rsidRPr="0061782A" w:rsidRDefault="00C86477" w:rsidP="00C46672">
            <w:pPr>
              <w:rPr>
                <w:rFonts w:ascii="Times New Roman" w:hAnsi="Times New Roman"/>
                <w:sz w:val="20"/>
              </w:rPr>
            </w:pPr>
            <w:r w:rsidRPr="0061782A">
              <w:rPr>
                <w:rFonts w:ascii="Times New Roman" w:hAnsi="Times New Roman"/>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86477" w:rsidRPr="0061782A" w:rsidRDefault="00C86477" w:rsidP="00C46672">
            <w:pPr>
              <w:rPr>
                <w:rFonts w:ascii="Times New Roman" w:hAnsi="Times New Roman"/>
                <w:sz w:val="20"/>
              </w:rPr>
            </w:pPr>
            <w:r w:rsidRPr="0061782A">
              <w:rPr>
                <w:rFonts w:ascii="Times New Roman" w:hAnsi="Times New Roman"/>
                <w:sz w:val="20"/>
              </w:rPr>
              <w:t>размещение детских лагерей)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Хозяйственные постройки;</w:t>
            </w:r>
          </w:p>
          <w:p w:rsidR="00C86477" w:rsidRPr="0061782A" w:rsidRDefault="00C86477" w:rsidP="00C46672">
            <w:pPr>
              <w:rPr>
                <w:rFonts w:ascii="Times New Roman" w:eastAsia="Calibri" w:hAnsi="Times New Roman"/>
                <w:sz w:val="20"/>
              </w:rPr>
            </w:pPr>
            <w:r w:rsidRPr="0061782A">
              <w:rPr>
                <w:rFonts w:ascii="Times New Roman" w:hAnsi="Times New Roman"/>
                <w:sz w:val="20"/>
              </w:rPr>
              <w:t>причалы для маломерных судов;</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временные автостоянки;</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бытовое обслуживание;</w:t>
            </w:r>
          </w:p>
          <w:p w:rsidR="00C86477" w:rsidRPr="0061782A" w:rsidRDefault="00C86477"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C86477"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61782A" w:rsidRDefault="00C86477" w:rsidP="00C46672">
            <w:pPr>
              <w:rPr>
                <w:rFonts w:ascii="Times New Roman" w:hAnsi="Times New Roman"/>
                <w:sz w:val="20"/>
              </w:rPr>
            </w:pPr>
            <w:r w:rsidRPr="0061782A">
              <w:rPr>
                <w:rFonts w:ascii="Times New Roman" w:hAnsi="Times New Roman"/>
                <w:sz w:val="20"/>
              </w:rPr>
              <w:t xml:space="preserve">5.4 Причалы для маломерных судов </w:t>
            </w:r>
          </w:p>
          <w:p w:rsidR="00C86477" w:rsidRPr="0061782A" w:rsidRDefault="00C86477" w:rsidP="00C46672">
            <w:pPr>
              <w:rPr>
                <w:rFonts w:ascii="Times New Roman" w:hAnsi="Times New Roman"/>
                <w:sz w:val="20"/>
              </w:rPr>
            </w:pPr>
            <w:r w:rsidRPr="0061782A">
              <w:rPr>
                <w:rFonts w:ascii="Times New Roman" w:hAnsi="Times New Roman"/>
                <w:sz w:val="20"/>
              </w:rPr>
              <w:t xml:space="preserve">(Размещение сооружений, предназначенных для причаливания, хранения и обслуживания яхт, катеров, </w:t>
            </w:r>
            <w:r w:rsidRPr="0061782A">
              <w:rPr>
                <w:rFonts w:ascii="Times New Roman" w:hAnsi="Times New Roman"/>
                <w:sz w:val="20"/>
              </w:rPr>
              <w:lastRenderedPageBreak/>
              <w:t>лодок и других маломерных судов)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61782A" w:rsidRDefault="00C86477" w:rsidP="00C46672">
            <w:pPr>
              <w:rPr>
                <w:rFonts w:ascii="Times New Roman" w:hAnsi="Times New Roman"/>
                <w:sz w:val="20"/>
              </w:rPr>
            </w:pPr>
            <w:r w:rsidRPr="0061782A">
              <w:rPr>
                <w:rFonts w:ascii="Times New Roman" w:hAnsi="Times New Roman"/>
                <w:sz w:val="20"/>
              </w:rPr>
              <w:lastRenderedPageBreak/>
              <w:t>Не устанавливаются</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5776B3">
            <w:pPr>
              <w:autoSpaceDE w:val="0"/>
              <w:autoSpaceDN w:val="0"/>
              <w:adjustRightInd w:val="0"/>
              <w:rPr>
                <w:rFonts w:ascii="Times New Roman" w:eastAsiaTheme="minorHAnsi" w:hAnsi="Times New Roman"/>
                <w:bCs/>
                <w:sz w:val="20"/>
              </w:rPr>
            </w:pPr>
            <w:r w:rsidRPr="0061782A">
              <w:rPr>
                <w:rFonts w:ascii="Times New Roman" w:hAnsi="Times New Roman"/>
                <w:sz w:val="20"/>
              </w:rPr>
              <w:lastRenderedPageBreak/>
              <w:t xml:space="preserve">5.5 </w:t>
            </w:r>
            <w:r w:rsidRPr="0061782A">
              <w:rPr>
                <w:rFonts w:ascii="Times New Roman" w:eastAsiaTheme="minorHAnsi" w:hAnsi="Times New Roman"/>
                <w:bCs/>
                <w:sz w:val="20"/>
              </w:rPr>
              <w:t>Поля для гольфа или конных прогулок</w:t>
            </w:r>
          </w:p>
          <w:p w:rsidR="005776B3" w:rsidRPr="0061782A" w:rsidRDefault="005776B3" w:rsidP="005776B3">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5776B3" w:rsidRPr="0061782A" w:rsidRDefault="005776B3" w:rsidP="005776B3">
            <w:pPr>
              <w:autoSpaceDE w:val="0"/>
              <w:autoSpaceDN w:val="0"/>
              <w:adjustRightInd w:val="0"/>
              <w:rPr>
                <w:rFonts w:ascii="Times New Roman" w:hAnsi="Times New Roman"/>
                <w:sz w:val="20"/>
              </w:rPr>
            </w:pPr>
            <w:r w:rsidRPr="0061782A">
              <w:rPr>
                <w:rFonts w:ascii="Times New Roman" w:eastAsiaTheme="minorHAnsi" w:hAnsi="Times New Roman"/>
                <w:bCs/>
                <w:sz w:val="20"/>
              </w:rPr>
              <w:t>размещение конноспортивных манежей, не предусматривающих устройство трибун)</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5776B3">
            <w:pPr>
              <w:rPr>
                <w:rFonts w:ascii="Times New Roman" w:eastAsia="Calibri" w:hAnsi="Times New Roman"/>
                <w:sz w:val="20"/>
              </w:rPr>
            </w:pPr>
            <w:r w:rsidRPr="0061782A">
              <w:rPr>
                <w:rFonts w:ascii="Times New Roman" w:eastAsia="Calibri" w:hAnsi="Times New Roman"/>
                <w:sz w:val="20"/>
              </w:rPr>
              <w:t>Временные автостоянки;</w:t>
            </w:r>
          </w:p>
          <w:p w:rsidR="005776B3" w:rsidRPr="0061782A" w:rsidRDefault="005776B3" w:rsidP="005776B3">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776B3" w:rsidRPr="0061782A" w:rsidRDefault="005776B3" w:rsidP="005776B3">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 xml:space="preserve">7.6 Внеуличный транспорт </w:t>
            </w:r>
          </w:p>
          <w:p w:rsidR="005776B3" w:rsidRPr="0061782A" w:rsidRDefault="005776B3" w:rsidP="00C46672">
            <w:pPr>
              <w:rPr>
                <w:rFonts w:ascii="Times New Roman" w:hAnsi="Times New Roman"/>
                <w:sz w:val="20"/>
              </w:rPr>
            </w:pPr>
            <w:r w:rsidRPr="0061782A">
              <w:rPr>
                <w:rFonts w:ascii="Times New Roman"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61782A">
              <w:rPr>
                <w:rFonts w:ascii="Times New Roman" w:hAnsi="Times New Roman"/>
                <w:sz w:val="20"/>
              </w:rPr>
              <w:t>электродепо</w:t>
            </w:r>
            <w:proofErr w:type="spellEnd"/>
            <w:r w:rsidRPr="0061782A">
              <w:rPr>
                <w:rFonts w:ascii="Times New Roman" w:hAnsi="Times New Roman"/>
                <w:sz w:val="20"/>
              </w:rPr>
              <w:t>, вентиляционных шахт;</w:t>
            </w:r>
          </w:p>
          <w:p w:rsidR="005776B3" w:rsidRPr="0061782A" w:rsidRDefault="005776B3" w:rsidP="00C46672">
            <w:pPr>
              <w:rPr>
                <w:rFonts w:ascii="Times New Roman" w:hAnsi="Times New Roman"/>
                <w:sz w:val="20"/>
              </w:rPr>
            </w:pPr>
            <w:r w:rsidRPr="0061782A">
              <w:rPr>
                <w:rFonts w:ascii="Times New Roman"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Не устанавливаются</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5776B3" w:rsidRPr="0061782A" w:rsidRDefault="005776B3" w:rsidP="00C46672">
            <w:pPr>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5776B3" w:rsidRPr="0061782A" w:rsidRDefault="005776B3" w:rsidP="00C46672">
            <w:pPr>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autoSpaceDE w:val="0"/>
              <w:autoSpaceDN w:val="0"/>
              <w:adjustRightInd w:val="0"/>
              <w:rPr>
                <w:rFonts w:ascii="Times New Roman" w:eastAsiaTheme="minorHAnsi" w:hAnsi="Times New Roman"/>
                <w:sz w:val="20"/>
              </w:rPr>
            </w:pPr>
            <w:r w:rsidRPr="0061782A">
              <w:rPr>
                <w:rFonts w:ascii="Times New Roman" w:hAnsi="Times New Roman"/>
                <w:sz w:val="20"/>
              </w:rPr>
              <w:t>9.2</w:t>
            </w:r>
            <w:r w:rsidRPr="0061782A">
              <w:rPr>
                <w:rFonts w:ascii="Times New Roman" w:eastAsiaTheme="minorHAnsi" w:hAnsi="Times New Roman"/>
                <w:sz w:val="20"/>
              </w:rPr>
              <w:t xml:space="preserve"> Курортная деятельность </w:t>
            </w:r>
          </w:p>
          <w:p w:rsidR="005776B3" w:rsidRPr="0061782A" w:rsidRDefault="005776B3" w:rsidP="00C46672">
            <w:pPr>
              <w:autoSpaceDE w:val="0"/>
              <w:autoSpaceDN w:val="0"/>
              <w:adjustRightInd w:val="0"/>
              <w:rPr>
                <w:rFonts w:ascii="Times New Roman" w:hAnsi="Times New Roman"/>
                <w:sz w:val="20"/>
              </w:rPr>
            </w:pPr>
            <w:proofErr w:type="gramStart"/>
            <w:r w:rsidRPr="0061782A">
              <w:rPr>
                <w:rFonts w:ascii="Times New Roman" w:eastAsiaTheme="minorHAnsi" w:hAnsi="Times New Roman"/>
                <w:sz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61782A">
              <w:rPr>
                <w:rFonts w:ascii="Times New Roman" w:eastAsiaTheme="minorHAnsi" w:hAnsi="Times New Roman"/>
                <w:sz w:val="20"/>
              </w:rPr>
              <w:t xml:space="preserve"> охраны лечебно-оздоровительных местностей и курорта)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776B3" w:rsidRPr="0061782A" w:rsidRDefault="005776B3" w:rsidP="00C46672">
            <w:pPr>
              <w:rPr>
                <w:rFonts w:ascii="Times New Roman" w:eastAsia="Calibri" w:hAnsi="Times New Roman"/>
                <w:sz w:val="20"/>
              </w:rPr>
            </w:pP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autoSpaceDE w:val="0"/>
              <w:autoSpaceDN w:val="0"/>
              <w:adjustRightInd w:val="0"/>
              <w:rPr>
                <w:rFonts w:ascii="Times New Roman" w:eastAsiaTheme="minorHAnsi" w:hAnsi="Times New Roman"/>
                <w:sz w:val="20"/>
              </w:rPr>
            </w:pPr>
            <w:r w:rsidRPr="0061782A">
              <w:rPr>
                <w:rFonts w:ascii="Times New Roman" w:hAnsi="Times New Roman"/>
                <w:sz w:val="20"/>
              </w:rPr>
              <w:t xml:space="preserve">9.2.1 </w:t>
            </w:r>
            <w:r w:rsidRPr="0061782A">
              <w:rPr>
                <w:rFonts w:ascii="Times New Roman" w:eastAsiaTheme="minorHAnsi" w:hAnsi="Times New Roman"/>
                <w:sz w:val="20"/>
              </w:rPr>
              <w:t xml:space="preserve">Санаторная деятельность </w:t>
            </w:r>
          </w:p>
          <w:p w:rsidR="005776B3" w:rsidRPr="0061782A" w:rsidRDefault="005776B3"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776B3" w:rsidRPr="0061782A" w:rsidRDefault="005776B3"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обустройство лечебно-оздоровительных местностей (пляжи, бюветы, места добычи целебной грязи);</w:t>
            </w:r>
          </w:p>
          <w:p w:rsidR="005776B3" w:rsidRPr="0061782A" w:rsidRDefault="005776B3" w:rsidP="00C46672">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лечебно-оздоровительных лагерей)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776B3" w:rsidRPr="0061782A" w:rsidRDefault="005776B3" w:rsidP="00C46672">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 xml:space="preserve">9.3 Историко-культурная деятельность </w:t>
            </w:r>
          </w:p>
          <w:p w:rsidR="005776B3" w:rsidRPr="0061782A" w:rsidRDefault="005776B3" w:rsidP="00C46672">
            <w:pPr>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eastAsia="Calibri" w:hAnsi="Times New Roman"/>
                <w:sz w:val="20"/>
              </w:rPr>
            </w:pPr>
            <w:r w:rsidRPr="0061782A">
              <w:rPr>
                <w:rFonts w:ascii="Times New Roman" w:hAnsi="Times New Roman"/>
                <w:sz w:val="20"/>
              </w:rPr>
              <w:t>Не устанавливаются</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 xml:space="preserve">11.0 Водные объекты </w:t>
            </w:r>
          </w:p>
          <w:p w:rsidR="005776B3" w:rsidRPr="0061782A" w:rsidRDefault="005776B3" w:rsidP="00C46672">
            <w:pPr>
              <w:rPr>
                <w:rFonts w:ascii="Times New Roman" w:hAnsi="Times New Roman"/>
                <w:sz w:val="20"/>
              </w:rPr>
            </w:pPr>
            <w:r w:rsidRPr="0061782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Общее пользование водными объектами;</w:t>
            </w:r>
          </w:p>
          <w:p w:rsidR="005776B3" w:rsidRPr="0061782A" w:rsidRDefault="005776B3" w:rsidP="00C46672">
            <w:pPr>
              <w:rPr>
                <w:rFonts w:ascii="Times New Roman" w:hAnsi="Times New Roman"/>
                <w:sz w:val="20"/>
              </w:rPr>
            </w:pPr>
            <w:r w:rsidRPr="0061782A">
              <w:rPr>
                <w:rFonts w:ascii="Times New Roman" w:hAnsi="Times New Roman"/>
                <w:sz w:val="20"/>
              </w:rPr>
              <w:t>специальное пользование водными объектами</w:t>
            </w:r>
          </w:p>
        </w:tc>
      </w:tr>
      <w:tr w:rsidR="005776B3"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t xml:space="preserve">11.3 Гидротехнические сооружения </w:t>
            </w:r>
          </w:p>
          <w:p w:rsidR="005776B3" w:rsidRPr="0061782A" w:rsidRDefault="005776B3" w:rsidP="00C46672">
            <w:pPr>
              <w:rPr>
                <w:rFonts w:ascii="Times New Roman" w:hAnsi="Times New Roman"/>
                <w:sz w:val="20"/>
              </w:rPr>
            </w:pPr>
            <w:r w:rsidRPr="0061782A">
              <w:rPr>
                <w:rFonts w:ascii="Times New Roman" w:hAnsi="Times New Roman"/>
                <w:sz w:val="20"/>
              </w:rPr>
              <w:t xml:space="preserve">(Размещение гидротехнических сооружений, </w:t>
            </w:r>
            <w:r w:rsidRPr="0061782A">
              <w:rPr>
                <w:rFonts w:ascii="Times New Roman" w:hAnsi="Times New Roman"/>
                <w:sz w:val="20"/>
              </w:rPr>
              <w:lastRenderedPageBreak/>
              <w:t xml:space="preserve">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1782A">
              <w:rPr>
                <w:rFonts w:ascii="Times New Roman" w:hAnsi="Times New Roman"/>
                <w:sz w:val="20"/>
              </w:rPr>
              <w:t>рыбозащитных</w:t>
            </w:r>
            <w:proofErr w:type="spellEnd"/>
            <w:r w:rsidRPr="0061782A">
              <w:rPr>
                <w:rFonts w:ascii="Times New Roman" w:hAnsi="Times New Roman"/>
                <w:sz w:val="20"/>
              </w:rPr>
              <w:t xml:space="preserve"> и рыбопропускных сооружений, берегозащитных сооружений))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61782A" w:rsidRDefault="005776B3" w:rsidP="00C46672">
            <w:pPr>
              <w:rPr>
                <w:rFonts w:ascii="Times New Roman" w:hAnsi="Times New Roman"/>
                <w:sz w:val="20"/>
              </w:rPr>
            </w:pPr>
            <w:r w:rsidRPr="0061782A">
              <w:rPr>
                <w:rFonts w:ascii="Times New Roman" w:hAnsi="Times New Roman"/>
                <w:sz w:val="20"/>
              </w:rPr>
              <w:lastRenderedPageBreak/>
              <w:t>Не устанавливаются</w:t>
            </w:r>
          </w:p>
        </w:tc>
      </w:tr>
      <w:tr w:rsidR="00A57C12"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A57C12" w:rsidRPr="0061782A" w:rsidRDefault="00A57C12" w:rsidP="005014FD">
            <w:pPr>
              <w:autoSpaceDE w:val="0"/>
              <w:autoSpaceDN w:val="0"/>
              <w:adjustRightInd w:val="0"/>
              <w:rPr>
                <w:rFonts w:ascii="Times New Roman" w:hAnsi="Times New Roman"/>
                <w:sz w:val="20"/>
              </w:rPr>
            </w:pPr>
            <w:r w:rsidRPr="0061782A">
              <w:rPr>
                <w:rFonts w:ascii="Times New Roman" w:hAnsi="Times New Roman"/>
                <w:sz w:val="20"/>
              </w:rPr>
              <w:lastRenderedPageBreak/>
              <w:t xml:space="preserve">12.0.1 Улично-дорожная сеть </w:t>
            </w:r>
          </w:p>
          <w:p w:rsidR="00A57C12" w:rsidRPr="0061782A" w:rsidRDefault="00A57C12" w:rsidP="005014FD">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85"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86"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87"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A57C12" w:rsidRPr="0061782A" w:rsidRDefault="00A57C12" w:rsidP="005014FD">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A57C12" w:rsidRPr="0061782A" w:rsidRDefault="00A57C12" w:rsidP="005014FD">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A57C12" w:rsidRPr="0061782A" w:rsidRDefault="00A57C12" w:rsidP="005014FD">
            <w:pPr>
              <w:rPr>
                <w:rFonts w:ascii="Times New Roman" w:hAnsi="Times New Roman"/>
                <w:sz w:val="20"/>
              </w:rPr>
            </w:pPr>
            <w:r w:rsidRPr="0061782A">
              <w:rPr>
                <w:rFonts w:ascii="Times New Roman" w:hAnsi="Times New Roman"/>
                <w:sz w:val="20"/>
              </w:rPr>
              <w:t>Не устанавливаются</w:t>
            </w:r>
          </w:p>
        </w:tc>
      </w:tr>
    </w:tbl>
    <w:p w:rsidR="0025339E"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25339E" w:rsidRPr="0061782A">
        <w:rPr>
          <w:rFonts w:ascii="Times New Roman" w:hAnsi="Times New Roman" w:cs="Times New Roman"/>
        </w:rPr>
        <w:t xml:space="preserve"> для зоны Р-5 не устанавливаются.</w:t>
      </w:r>
    </w:p>
    <w:p w:rsidR="0025339E" w:rsidRPr="0061782A" w:rsidRDefault="0025339E" w:rsidP="00C46672">
      <w:pPr>
        <w:pStyle w:val="af5"/>
        <w:spacing w:before="0"/>
        <w:ind w:firstLine="709"/>
        <w:rPr>
          <w:rFonts w:ascii="Times New Roman" w:hAnsi="Times New Roman" w:cs="Times New Roman"/>
        </w:rPr>
      </w:pPr>
      <w:r w:rsidRPr="0061782A">
        <w:rPr>
          <w:rFonts w:ascii="Times New Roman" w:hAnsi="Times New Roman" w:cs="Times New Roman"/>
        </w:rPr>
        <w:t>3.  Для зоны Р-5 установлены следующие предельные размеры и предельные параметры:</w:t>
      </w:r>
    </w:p>
    <w:tbl>
      <w:tblPr>
        <w:tblStyle w:val="a8"/>
        <w:tblW w:w="5000" w:type="pct"/>
        <w:tblLook w:val="0000"/>
      </w:tblPr>
      <w:tblGrid>
        <w:gridCol w:w="3009"/>
        <w:gridCol w:w="6561"/>
      </w:tblGrid>
      <w:tr w:rsidR="0025339E" w:rsidRPr="0061782A" w:rsidTr="00641F6D">
        <w:trPr>
          <w:trHeight w:val="17"/>
        </w:trPr>
        <w:tc>
          <w:tcPr>
            <w:tcW w:w="5000" w:type="pct"/>
            <w:gridSpan w:val="2"/>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25339E" w:rsidRPr="0061782A" w:rsidTr="00641F6D">
        <w:trPr>
          <w:trHeight w:val="78"/>
        </w:trPr>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25339E" w:rsidRPr="0061782A" w:rsidTr="00641F6D">
        <w:trPr>
          <w:trHeight w:val="23"/>
        </w:trPr>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25339E" w:rsidRPr="0061782A" w:rsidRDefault="0025339E" w:rsidP="00C46672">
            <w:pPr>
              <w:jc w:val="left"/>
              <w:rPr>
                <w:rFonts w:ascii="Times New Roman" w:eastAsia="Calibri" w:hAnsi="Times New Roman"/>
                <w:sz w:val="20"/>
                <w:vertAlign w:val="superscript"/>
              </w:rPr>
            </w:pPr>
            <w:r w:rsidRPr="0061782A">
              <w:rPr>
                <w:rFonts w:ascii="Times New Roman" w:eastAsia="Calibri" w:hAnsi="Times New Roman"/>
                <w:sz w:val="20"/>
              </w:rPr>
              <w:t>не нормируется</w:t>
            </w:r>
          </w:p>
        </w:tc>
      </w:tr>
      <w:tr w:rsidR="0025339E" w:rsidRPr="0061782A" w:rsidTr="00641F6D">
        <w:trPr>
          <w:trHeight w:val="23"/>
        </w:trPr>
        <w:tc>
          <w:tcPr>
            <w:tcW w:w="5000" w:type="pct"/>
            <w:gridSpan w:val="2"/>
            <w:vAlign w:val="center"/>
          </w:tcPr>
          <w:p w:rsidR="0025339E" w:rsidRPr="0061782A" w:rsidRDefault="0025339E"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 - не устанавливаются</w:t>
            </w:r>
          </w:p>
        </w:tc>
      </w:tr>
      <w:tr w:rsidR="0025339E" w:rsidRPr="0061782A" w:rsidTr="00641F6D">
        <w:trPr>
          <w:trHeight w:val="23"/>
        </w:trPr>
        <w:tc>
          <w:tcPr>
            <w:tcW w:w="5000" w:type="pct"/>
            <w:gridSpan w:val="2"/>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tcPr>
          <w:p w:rsidR="0025339E" w:rsidRPr="0061782A" w:rsidRDefault="002C0B04" w:rsidP="00332C55">
            <w:pPr>
              <w:rPr>
                <w:rFonts w:ascii="Times New Roman" w:hAnsi="Times New Roman"/>
                <w:sz w:val="20"/>
              </w:rPr>
            </w:pPr>
            <w:r w:rsidRPr="0061782A">
              <w:rPr>
                <w:rFonts w:ascii="Times New Roman" w:eastAsia="Calibri" w:hAnsi="Times New Roman"/>
                <w:sz w:val="20"/>
              </w:rPr>
              <w:t>3</w:t>
            </w:r>
            <w:r w:rsidR="0025339E" w:rsidRPr="0061782A">
              <w:rPr>
                <w:rFonts w:ascii="Times New Roman" w:hAnsi="Times New Roman"/>
                <w:sz w:val="20"/>
              </w:rPr>
              <w:t>*</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tcPr>
          <w:p w:rsidR="0025339E" w:rsidRPr="0061782A" w:rsidRDefault="0025339E" w:rsidP="00C46672">
            <w:pPr>
              <w:rPr>
                <w:rFonts w:ascii="Times New Roman" w:hAnsi="Times New Roman"/>
                <w:sz w:val="20"/>
              </w:rPr>
            </w:pPr>
            <w:r w:rsidRPr="0061782A">
              <w:rPr>
                <w:rFonts w:ascii="Times New Roman" w:hAnsi="Times New Roman"/>
                <w:sz w:val="20"/>
              </w:rPr>
              <w:t>не нормируется.</w:t>
            </w:r>
          </w:p>
        </w:tc>
      </w:tr>
      <w:tr w:rsidR="0025339E" w:rsidRPr="0061782A" w:rsidTr="00641F6D">
        <w:tc>
          <w:tcPr>
            <w:tcW w:w="5000" w:type="pct"/>
            <w:gridSpan w:val="2"/>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25339E" w:rsidRPr="0061782A" w:rsidTr="00641F6D">
        <w:tc>
          <w:tcPr>
            <w:tcW w:w="1572" w:type="pct"/>
            <w:vAlign w:val="center"/>
          </w:tcPr>
          <w:p w:rsidR="0025339E" w:rsidRPr="0061782A" w:rsidRDefault="0025339E"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25339E" w:rsidRPr="0061782A" w:rsidRDefault="0025339E" w:rsidP="00332C55">
            <w:pPr>
              <w:jc w:val="left"/>
              <w:rPr>
                <w:rFonts w:ascii="Times New Roman" w:eastAsia="Calibri" w:hAnsi="Times New Roman"/>
                <w:sz w:val="20"/>
              </w:rPr>
            </w:pPr>
            <w:r w:rsidRPr="0061782A">
              <w:rPr>
                <w:rFonts w:ascii="Times New Roman" w:eastAsia="Calibri" w:hAnsi="Times New Roman"/>
                <w:sz w:val="20"/>
              </w:rPr>
              <w:t>1</w:t>
            </w:r>
            <w:r w:rsidR="002C0B04" w:rsidRPr="0061782A">
              <w:rPr>
                <w:rFonts w:ascii="Times New Roman" w:eastAsia="Calibri" w:hAnsi="Times New Roman"/>
                <w:sz w:val="20"/>
              </w:rPr>
              <w:t>2</w:t>
            </w:r>
            <w:r w:rsidRPr="0061782A">
              <w:rPr>
                <w:rFonts w:ascii="Times New Roman" w:eastAsia="Calibri" w:hAnsi="Times New Roman"/>
                <w:sz w:val="20"/>
              </w:rPr>
              <w:t>*</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не нормируется</w:t>
            </w:r>
          </w:p>
        </w:tc>
      </w:tr>
      <w:tr w:rsidR="0025339E" w:rsidRPr="0061782A" w:rsidTr="00641F6D">
        <w:tc>
          <w:tcPr>
            <w:tcW w:w="5000" w:type="pct"/>
            <w:gridSpan w:val="2"/>
            <w:vAlign w:val="center"/>
          </w:tcPr>
          <w:p w:rsidR="0025339E" w:rsidRPr="0061782A" w:rsidRDefault="00F20090" w:rsidP="00C46672">
            <w:pPr>
              <w:jc w:val="left"/>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25339E" w:rsidRPr="0061782A" w:rsidRDefault="00E118E7" w:rsidP="00C46672">
            <w:pPr>
              <w:jc w:val="left"/>
              <w:rPr>
                <w:rFonts w:ascii="Times New Roman" w:eastAsia="Calibri"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25339E" w:rsidRPr="0061782A" w:rsidRDefault="00E118E7" w:rsidP="00C46672">
            <w:pPr>
              <w:jc w:val="left"/>
              <w:rPr>
                <w:rFonts w:ascii="Times New Roman" w:eastAsia="Calibri" w:hAnsi="Times New Roman"/>
                <w:sz w:val="20"/>
              </w:rPr>
            </w:pPr>
            <w:r w:rsidRPr="0061782A">
              <w:rPr>
                <w:rFonts w:ascii="Times New Roman" w:eastAsia="Calibri" w:hAnsi="Times New Roman"/>
                <w:sz w:val="20"/>
              </w:rPr>
              <w:t>10</w:t>
            </w:r>
          </w:p>
        </w:tc>
      </w:tr>
      <w:tr w:rsidR="0025339E" w:rsidRPr="0061782A" w:rsidTr="00641F6D">
        <w:tc>
          <w:tcPr>
            <w:tcW w:w="5000" w:type="pct"/>
            <w:gridSpan w:val="2"/>
            <w:vAlign w:val="center"/>
          </w:tcPr>
          <w:p w:rsidR="0025339E" w:rsidRPr="0061782A" w:rsidRDefault="0025339E" w:rsidP="00C46672">
            <w:pPr>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 находящихся в частной собственности:</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vAlign w:val="center"/>
          </w:tcPr>
          <w:p w:rsidR="0025339E" w:rsidRPr="0061782A" w:rsidRDefault="00E118E7" w:rsidP="00C46672">
            <w:pPr>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25339E" w:rsidRPr="0061782A" w:rsidTr="00641F6D">
        <w:tc>
          <w:tcPr>
            <w:tcW w:w="1572" w:type="pct"/>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sz w:val="20"/>
              </w:rPr>
              <w:t>минимальный:</w:t>
            </w:r>
          </w:p>
        </w:tc>
        <w:tc>
          <w:tcPr>
            <w:tcW w:w="3428" w:type="pct"/>
            <w:vAlign w:val="center"/>
          </w:tcPr>
          <w:p w:rsidR="0025339E" w:rsidRPr="0061782A" w:rsidRDefault="0025339E" w:rsidP="00C46672">
            <w:pPr>
              <w:rPr>
                <w:rFonts w:ascii="Times New Roman" w:hAnsi="Times New Roman"/>
                <w:sz w:val="20"/>
              </w:rPr>
            </w:pPr>
            <w:r w:rsidRPr="0061782A">
              <w:rPr>
                <w:rFonts w:ascii="Times New Roman" w:hAnsi="Times New Roman"/>
                <w:sz w:val="20"/>
              </w:rPr>
              <w:t>не нормируется</w:t>
            </w:r>
          </w:p>
        </w:tc>
      </w:tr>
      <w:tr w:rsidR="0025339E" w:rsidRPr="0061782A" w:rsidTr="00641F6D">
        <w:tc>
          <w:tcPr>
            <w:tcW w:w="5000" w:type="pct"/>
            <w:gridSpan w:val="2"/>
            <w:vAlign w:val="center"/>
          </w:tcPr>
          <w:p w:rsidR="0025339E" w:rsidRPr="0061782A" w:rsidRDefault="0025339E"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25339E" w:rsidRPr="0061782A" w:rsidTr="00641F6D">
        <w:tc>
          <w:tcPr>
            <w:tcW w:w="1572" w:type="pct"/>
          </w:tcPr>
          <w:p w:rsidR="0025339E" w:rsidRPr="0061782A" w:rsidRDefault="0025339E" w:rsidP="00C46672">
            <w:pPr>
              <w:rPr>
                <w:rFonts w:ascii="Times New Roman" w:hAnsi="Times New Roman"/>
                <w:b/>
                <w:sz w:val="20"/>
              </w:rPr>
            </w:pPr>
            <w:r w:rsidRPr="0061782A">
              <w:rPr>
                <w:rFonts w:ascii="Times New Roman" w:hAnsi="Times New Roman"/>
                <w:sz w:val="20"/>
              </w:rPr>
              <w:t xml:space="preserve">устройство ограждений земельных участков </w:t>
            </w:r>
          </w:p>
        </w:tc>
        <w:tc>
          <w:tcPr>
            <w:tcW w:w="3428" w:type="pct"/>
            <w:vAlign w:val="center"/>
          </w:tcPr>
          <w:p w:rsidR="0025339E" w:rsidRPr="0061782A" w:rsidRDefault="007247ED" w:rsidP="00C46672">
            <w:pPr>
              <w:rPr>
                <w:rFonts w:ascii="Times New Roman" w:hAnsi="Times New Roman"/>
                <w:sz w:val="20"/>
              </w:rPr>
            </w:pPr>
            <w:r w:rsidRPr="0061782A">
              <w:rPr>
                <w:rFonts w:ascii="Times New Roman" w:hAnsi="Times New Roman"/>
                <w:sz w:val="20"/>
              </w:rPr>
              <w:t>не более 2</w:t>
            </w:r>
            <w:r w:rsidR="0025339E" w:rsidRPr="0061782A">
              <w:rPr>
                <w:rFonts w:ascii="Times New Roman" w:hAnsi="Times New Roman"/>
                <w:sz w:val="20"/>
              </w:rPr>
              <w:t xml:space="preserve">м при условии соблюдения условий </w:t>
            </w:r>
            <w:proofErr w:type="spellStart"/>
            <w:r w:rsidR="0025339E" w:rsidRPr="0061782A">
              <w:rPr>
                <w:rFonts w:ascii="Times New Roman" w:hAnsi="Times New Roman"/>
                <w:sz w:val="20"/>
              </w:rPr>
              <w:t>проветриваемости</w:t>
            </w:r>
            <w:proofErr w:type="spellEnd"/>
            <w:r w:rsidR="0025339E" w:rsidRPr="0061782A">
              <w:rPr>
                <w:rFonts w:ascii="Times New Roman" w:hAnsi="Times New Roman"/>
                <w:sz w:val="20"/>
              </w:rPr>
              <w:t xml:space="preserve"> и прозрачности </w:t>
            </w:r>
          </w:p>
        </w:tc>
      </w:tr>
      <w:tr w:rsidR="0025339E" w:rsidRPr="0061782A" w:rsidTr="00641F6D">
        <w:tc>
          <w:tcPr>
            <w:tcW w:w="1572" w:type="pct"/>
          </w:tcPr>
          <w:p w:rsidR="0025339E" w:rsidRPr="0061782A" w:rsidRDefault="0025339E" w:rsidP="00C46672">
            <w:pPr>
              <w:rPr>
                <w:rFonts w:ascii="Times New Roman" w:hAnsi="Times New Roman"/>
                <w:sz w:val="20"/>
              </w:rPr>
            </w:pPr>
            <w:r w:rsidRPr="0061782A">
              <w:rPr>
                <w:rFonts w:ascii="Times New Roman" w:hAnsi="Times New Roman"/>
                <w:sz w:val="20"/>
              </w:rPr>
              <w:t>минимальный процент озеленения земельного участка</w:t>
            </w:r>
          </w:p>
        </w:tc>
        <w:tc>
          <w:tcPr>
            <w:tcW w:w="3428" w:type="pct"/>
            <w:vAlign w:val="center"/>
          </w:tcPr>
          <w:p w:rsidR="0025339E" w:rsidRPr="0061782A" w:rsidRDefault="00E118E7" w:rsidP="00C46672">
            <w:pPr>
              <w:rPr>
                <w:rFonts w:ascii="Times New Roman" w:hAnsi="Times New Roman"/>
                <w:sz w:val="20"/>
              </w:rPr>
            </w:pPr>
            <w:r w:rsidRPr="0061782A">
              <w:rPr>
                <w:rFonts w:ascii="Times New Roman" w:hAnsi="Times New Roman"/>
                <w:sz w:val="20"/>
              </w:rPr>
              <w:t>40%</w:t>
            </w:r>
          </w:p>
        </w:tc>
      </w:tr>
    </w:tbl>
    <w:p w:rsidR="0001333E" w:rsidRPr="0061782A" w:rsidRDefault="0025339E" w:rsidP="0001333E">
      <w:pPr>
        <w:ind w:firstLine="709"/>
        <w:jc w:val="both"/>
        <w:rPr>
          <w:rFonts w:ascii="Times New Roman" w:eastAsia="Calibri" w:hAnsi="Times New Roman"/>
          <w:sz w:val="20"/>
        </w:rPr>
      </w:pPr>
      <w:r w:rsidRPr="0061782A">
        <w:rPr>
          <w:rFonts w:ascii="Times New Roman" w:eastAsia="Calibri" w:hAnsi="Times New Roman"/>
          <w:sz w:val="20"/>
        </w:rPr>
        <w:t xml:space="preserve">*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w:t>
      </w:r>
      <w:r w:rsidRPr="0061782A">
        <w:rPr>
          <w:rFonts w:ascii="Times New Roman" w:eastAsia="Calibri" w:hAnsi="Times New Roman"/>
          <w:sz w:val="20"/>
        </w:rPr>
        <w:lastRenderedPageBreak/>
        <w:t>отдельные требования к максимальному количеству надземных этажей и максимальной  высоте объектов капитального строительства.</w:t>
      </w:r>
    </w:p>
    <w:p w:rsidR="0001333E" w:rsidRPr="0061782A" w:rsidRDefault="0001333E" w:rsidP="0001333E">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Р-5 предельные (минимальные и (или) максимальные) размеры земельных участков, кроме их площади, не подлежат установлению.</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A3741D" w:rsidRPr="0061782A" w:rsidRDefault="00A3741D" w:rsidP="00C46672">
      <w:pPr>
        <w:autoSpaceDE w:val="0"/>
        <w:autoSpaceDN w:val="0"/>
        <w:adjustRightInd w:val="0"/>
        <w:ind w:firstLine="561"/>
        <w:jc w:val="both"/>
        <w:rPr>
          <w:rFonts w:ascii="Times New Roman" w:hAnsi="Times New Roman"/>
          <w:sz w:val="24"/>
          <w:szCs w:val="24"/>
        </w:rPr>
      </w:pPr>
    </w:p>
    <w:bookmarkEnd w:id="29"/>
    <w:p w:rsidR="00BB0F26" w:rsidRPr="0061782A" w:rsidRDefault="00BB0F26" w:rsidP="00BB0F26">
      <w:pPr>
        <w:tabs>
          <w:tab w:val="num" w:pos="0"/>
        </w:tabs>
        <w:ind w:firstLine="709"/>
        <w:jc w:val="both"/>
        <w:rPr>
          <w:rFonts w:ascii="Times New Roman" w:hAnsi="Times New Roman"/>
          <w:bCs/>
          <w:sz w:val="24"/>
          <w:szCs w:val="24"/>
          <w:lang w:eastAsia="ar-SA"/>
        </w:rPr>
      </w:pPr>
      <w:r w:rsidRPr="0061782A">
        <w:rPr>
          <w:rFonts w:ascii="Times New Roman" w:hAnsi="Times New Roman"/>
          <w:b/>
          <w:bCs/>
          <w:sz w:val="24"/>
          <w:szCs w:val="24"/>
          <w:lang w:eastAsia="ar-SA"/>
        </w:rPr>
        <w:t>Статья 5</w:t>
      </w:r>
      <w:r w:rsidR="00D13F91" w:rsidRPr="0061782A">
        <w:rPr>
          <w:rFonts w:ascii="Times New Roman" w:hAnsi="Times New Roman"/>
          <w:b/>
          <w:bCs/>
          <w:sz w:val="24"/>
          <w:szCs w:val="24"/>
          <w:lang w:eastAsia="ar-SA"/>
        </w:rPr>
        <w:t>3</w:t>
      </w:r>
      <w:r w:rsidRPr="0061782A">
        <w:rPr>
          <w:rFonts w:ascii="Times New Roman" w:hAnsi="Times New Roman"/>
          <w:b/>
          <w:bCs/>
          <w:sz w:val="24"/>
          <w:szCs w:val="24"/>
          <w:lang w:eastAsia="ar-SA"/>
        </w:rPr>
        <w:t>.</w:t>
      </w:r>
      <w:r w:rsidRPr="0061782A">
        <w:rPr>
          <w:rFonts w:ascii="Times New Roman" w:hAnsi="Times New Roman"/>
          <w:bCs/>
          <w:sz w:val="24"/>
          <w:szCs w:val="24"/>
          <w:lang w:eastAsia="ar-SA"/>
        </w:rPr>
        <w:t xml:space="preserve"> Градостроительный регламент зоны природных ландшафтов (Р-6).</w:t>
      </w:r>
    </w:p>
    <w:p w:rsidR="00BB0F26" w:rsidRPr="0061782A" w:rsidRDefault="00BB0F26" w:rsidP="00BB0F26">
      <w:pPr>
        <w:tabs>
          <w:tab w:val="num" w:pos="0"/>
        </w:tabs>
        <w:ind w:firstLine="709"/>
        <w:jc w:val="both"/>
        <w:rPr>
          <w:rFonts w:ascii="Times New Roman" w:hAnsi="Times New Roman"/>
          <w:bCs/>
          <w:sz w:val="24"/>
          <w:szCs w:val="24"/>
          <w:lang w:eastAsia="ar-SA"/>
        </w:rPr>
      </w:pPr>
    </w:p>
    <w:p w:rsidR="00BB0F26" w:rsidRPr="0061782A" w:rsidRDefault="00BB0F26" w:rsidP="00BB0F26">
      <w:pPr>
        <w:widowControl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61782A">
        <w:rPr>
          <w:rFonts w:ascii="Times New Roman" w:hAnsi="Times New Roman"/>
          <w:bCs/>
          <w:sz w:val="24"/>
          <w:szCs w:val="24"/>
          <w:lang w:eastAsia="ar-SA"/>
        </w:rPr>
        <w:t>природных ландшафтов.</w:t>
      </w:r>
    </w:p>
    <w:p w:rsidR="00BB0F26" w:rsidRPr="0061782A" w:rsidRDefault="00BB0F26" w:rsidP="00BB0F26">
      <w:pPr>
        <w:widowControl w:val="0"/>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BB0F26" w:rsidRPr="0061782A" w:rsidTr="005776B3">
        <w:trPr>
          <w:trHeight w:val="510"/>
        </w:trPr>
        <w:tc>
          <w:tcPr>
            <w:tcW w:w="2723" w:type="pct"/>
            <w:vAlign w:val="center"/>
          </w:tcPr>
          <w:p w:rsidR="00BB0F26" w:rsidRPr="0061782A" w:rsidRDefault="00BB0F26" w:rsidP="005776B3">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vAlign w:val="center"/>
          </w:tcPr>
          <w:p w:rsidR="00BB0F26" w:rsidRPr="0061782A" w:rsidRDefault="00BB0F26" w:rsidP="005776B3">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1F3F0A" w:rsidRPr="0061782A" w:rsidTr="00506940">
        <w:trPr>
          <w:trHeight w:val="510"/>
        </w:trPr>
        <w:tc>
          <w:tcPr>
            <w:tcW w:w="2723" w:type="pct"/>
          </w:tcPr>
          <w:p w:rsidR="001F3F0A" w:rsidRPr="0061782A" w:rsidRDefault="001F3F0A" w:rsidP="00506940">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5.1.3 Площадки для занятий спортом </w:t>
            </w:r>
          </w:p>
          <w:p w:rsidR="001F3F0A" w:rsidRPr="0061782A" w:rsidRDefault="001F3F0A" w:rsidP="00506940">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1F3F0A" w:rsidRPr="0061782A" w:rsidRDefault="001F3F0A" w:rsidP="00506940">
            <w:pPr>
              <w:rPr>
                <w:rFonts w:ascii="Times New Roman" w:eastAsia="Calibri" w:hAnsi="Times New Roman"/>
                <w:sz w:val="20"/>
              </w:rPr>
            </w:pPr>
            <w:r w:rsidRPr="0061782A">
              <w:rPr>
                <w:rFonts w:ascii="Times New Roman" w:hAnsi="Times New Roman"/>
                <w:sz w:val="20"/>
              </w:rPr>
              <w:t>Не устанавливаются</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9.0 Деятельность по особой охране и изучению природы </w:t>
            </w:r>
          </w:p>
          <w:p w:rsidR="00BB0F26" w:rsidRPr="0061782A" w:rsidRDefault="00BB0F26" w:rsidP="005776B3">
            <w:pPr>
              <w:rPr>
                <w:rFonts w:ascii="Times New Roman" w:hAnsi="Times New Roman"/>
                <w:sz w:val="20"/>
              </w:rPr>
            </w:pPr>
            <w:r w:rsidRPr="0061782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tcPr>
          <w:p w:rsidR="00BB0F26" w:rsidRPr="0061782A" w:rsidRDefault="00BB0F26" w:rsidP="005776B3">
            <w:pPr>
              <w:rPr>
                <w:rFonts w:ascii="Times New Roman" w:hAnsi="Times New Roman"/>
                <w:sz w:val="20"/>
              </w:rPr>
            </w:pPr>
            <w:r w:rsidRPr="0061782A">
              <w:rPr>
                <w:rFonts w:ascii="Times New Roman" w:hAnsi="Times New Roman"/>
                <w:sz w:val="20"/>
              </w:rPr>
              <w:t>Не устанавливаются</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9.1 Охрана природных территорий </w:t>
            </w:r>
          </w:p>
          <w:p w:rsidR="00BB0F26" w:rsidRPr="0061782A" w:rsidRDefault="00BB0F26" w:rsidP="005776B3">
            <w:pPr>
              <w:rPr>
                <w:rFonts w:ascii="Times New Roman" w:hAnsi="Times New Roman"/>
                <w:sz w:val="20"/>
              </w:rPr>
            </w:pPr>
            <w:proofErr w:type="gramStart"/>
            <w:r w:rsidRPr="0061782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277" w:type="pct"/>
          </w:tcPr>
          <w:p w:rsidR="00BB0F26" w:rsidRPr="0061782A" w:rsidRDefault="00BB0F26" w:rsidP="005776B3">
            <w:pPr>
              <w:rPr>
                <w:rFonts w:ascii="Times New Roman" w:hAnsi="Times New Roman"/>
                <w:sz w:val="20"/>
              </w:rPr>
            </w:pPr>
            <w:r w:rsidRPr="0061782A">
              <w:rPr>
                <w:rFonts w:ascii="Times New Roman" w:hAnsi="Times New Roman"/>
                <w:sz w:val="20"/>
              </w:rPr>
              <w:t>Не устанавливаются</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10.4 Резервные леса </w:t>
            </w:r>
          </w:p>
          <w:p w:rsidR="00BB0F26" w:rsidRPr="0061782A" w:rsidRDefault="00BB0F26" w:rsidP="005776B3">
            <w:pPr>
              <w:rPr>
                <w:rFonts w:ascii="Times New Roman" w:hAnsi="Times New Roman"/>
                <w:sz w:val="20"/>
              </w:rPr>
            </w:pPr>
            <w:r w:rsidRPr="0061782A">
              <w:rPr>
                <w:rFonts w:ascii="Times New Roman" w:hAnsi="Times New Roman"/>
                <w:sz w:val="20"/>
              </w:rPr>
              <w:t>(Деятельность, связанная с охраной лесов)</w:t>
            </w:r>
          </w:p>
        </w:tc>
        <w:tc>
          <w:tcPr>
            <w:tcW w:w="2277" w:type="pct"/>
          </w:tcPr>
          <w:p w:rsidR="00BB0F26" w:rsidRPr="0061782A" w:rsidRDefault="00BB0F26" w:rsidP="005776B3">
            <w:pPr>
              <w:rPr>
                <w:rFonts w:ascii="Times New Roman" w:hAnsi="Times New Roman"/>
                <w:sz w:val="20"/>
              </w:rPr>
            </w:pPr>
            <w:r w:rsidRPr="0061782A">
              <w:rPr>
                <w:rFonts w:ascii="Times New Roman" w:hAnsi="Times New Roman"/>
                <w:sz w:val="20"/>
              </w:rPr>
              <w:t>Не устанавливаются</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11.0 Водные объекты </w:t>
            </w:r>
          </w:p>
          <w:p w:rsidR="00BB0F26" w:rsidRPr="0061782A" w:rsidRDefault="00BB0F26" w:rsidP="005776B3">
            <w:pPr>
              <w:rPr>
                <w:rFonts w:ascii="Times New Roman" w:hAnsi="Times New Roman"/>
                <w:sz w:val="20"/>
              </w:rPr>
            </w:pPr>
            <w:r w:rsidRPr="0061782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tcPr>
          <w:p w:rsidR="00BB0F26" w:rsidRPr="0061782A" w:rsidRDefault="00BB0F26" w:rsidP="005776B3">
            <w:pPr>
              <w:rPr>
                <w:rFonts w:ascii="Times New Roman" w:hAnsi="Times New Roman"/>
                <w:sz w:val="20"/>
              </w:rPr>
            </w:pPr>
            <w:r w:rsidRPr="0061782A">
              <w:rPr>
                <w:rFonts w:ascii="Times New Roman" w:hAnsi="Times New Roman"/>
                <w:sz w:val="20"/>
              </w:rPr>
              <w:t>Общее пользование водными объектами;</w:t>
            </w:r>
          </w:p>
          <w:p w:rsidR="00BB0F26" w:rsidRPr="0061782A" w:rsidRDefault="00BB0F26" w:rsidP="005776B3">
            <w:pPr>
              <w:rPr>
                <w:rFonts w:ascii="Times New Roman" w:hAnsi="Times New Roman"/>
                <w:sz w:val="20"/>
              </w:rPr>
            </w:pPr>
            <w:r w:rsidRPr="0061782A">
              <w:rPr>
                <w:rFonts w:ascii="Times New Roman" w:hAnsi="Times New Roman"/>
                <w:sz w:val="20"/>
              </w:rPr>
              <w:t>специальное пользование водными объектами</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11.3 Гидротехнические сооружения </w:t>
            </w:r>
          </w:p>
          <w:p w:rsidR="00BB0F26" w:rsidRPr="0061782A" w:rsidRDefault="00BB0F26" w:rsidP="005776B3">
            <w:pPr>
              <w:rPr>
                <w:rFonts w:ascii="Times New Roman" w:hAnsi="Times New Roman"/>
                <w:sz w:val="20"/>
              </w:rPr>
            </w:pPr>
            <w:r w:rsidRPr="0061782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1782A">
              <w:rPr>
                <w:rFonts w:ascii="Times New Roman" w:hAnsi="Times New Roman"/>
                <w:sz w:val="20"/>
              </w:rPr>
              <w:t>рыбозащитных</w:t>
            </w:r>
            <w:proofErr w:type="spellEnd"/>
            <w:r w:rsidRPr="0061782A">
              <w:rPr>
                <w:rFonts w:ascii="Times New Roman" w:hAnsi="Times New Roman"/>
                <w:sz w:val="20"/>
              </w:rPr>
              <w:t xml:space="preserve"> и рыбопропускных </w:t>
            </w:r>
            <w:r w:rsidRPr="0061782A">
              <w:rPr>
                <w:rFonts w:ascii="Times New Roman" w:hAnsi="Times New Roman"/>
                <w:sz w:val="20"/>
              </w:rPr>
              <w:lastRenderedPageBreak/>
              <w:t>сооружений, берегозащитных сооружений))</w:t>
            </w:r>
          </w:p>
        </w:tc>
        <w:tc>
          <w:tcPr>
            <w:tcW w:w="2277" w:type="pct"/>
          </w:tcPr>
          <w:p w:rsidR="00BB0F26" w:rsidRPr="0061782A" w:rsidRDefault="00BB0F26" w:rsidP="005776B3">
            <w:pPr>
              <w:rPr>
                <w:rFonts w:ascii="Times New Roman" w:hAnsi="Times New Roman"/>
                <w:sz w:val="20"/>
              </w:rPr>
            </w:pPr>
            <w:r w:rsidRPr="0061782A">
              <w:rPr>
                <w:rFonts w:ascii="Times New Roman" w:hAnsi="Times New Roman"/>
                <w:sz w:val="20"/>
              </w:rPr>
              <w:lastRenderedPageBreak/>
              <w:t>Не устанавливаются</w:t>
            </w:r>
          </w:p>
        </w:tc>
      </w:tr>
      <w:tr w:rsidR="00CD23F9" w:rsidRPr="0061782A" w:rsidTr="005776B3">
        <w:trPr>
          <w:trHeight w:val="20"/>
        </w:trPr>
        <w:tc>
          <w:tcPr>
            <w:tcW w:w="2723" w:type="pct"/>
          </w:tcPr>
          <w:p w:rsidR="00CD23F9" w:rsidRPr="0061782A" w:rsidRDefault="00CD23F9" w:rsidP="00C05930">
            <w:pPr>
              <w:autoSpaceDE w:val="0"/>
              <w:autoSpaceDN w:val="0"/>
              <w:adjustRightInd w:val="0"/>
              <w:rPr>
                <w:rFonts w:ascii="Times New Roman" w:hAnsi="Times New Roman"/>
                <w:sz w:val="20"/>
              </w:rPr>
            </w:pPr>
            <w:r w:rsidRPr="0061782A">
              <w:rPr>
                <w:rFonts w:ascii="Times New Roman" w:hAnsi="Times New Roman"/>
                <w:sz w:val="20"/>
              </w:rPr>
              <w:lastRenderedPageBreak/>
              <w:t xml:space="preserve">12.0.1 Улично-дорожная сеть </w:t>
            </w:r>
          </w:p>
          <w:p w:rsidR="00CD23F9" w:rsidRPr="0061782A" w:rsidRDefault="00CD23F9" w:rsidP="00C05930">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CD23F9" w:rsidRPr="0061782A" w:rsidRDefault="00CD23F9" w:rsidP="00C05930">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188"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189"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190"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CD23F9" w:rsidRPr="0061782A" w:rsidRDefault="00CD23F9" w:rsidP="00C05930">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B0F26" w:rsidRPr="0061782A" w:rsidTr="005776B3">
        <w:trPr>
          <w:trHeight w:val="20"/>
        </w:trPr>
        <w:tc>
          <w:tcPr>
            <w:tcW w:w="2723" w:type="pct"/>
          </w:tcPr>
          <w:p w:rsidR="00BB0F26" w:rsidRPr="0061782A" w:rsidRDefault="00BB0F26" w:rsidP="005776B3">
            <w:pPr>
              <w:autoSpaceDE w:val="0"/>
              <w:autoSpaceDN w:val="0"/>
              <w:adjustRightInd w:val="0"/>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BB0F26" w:rsidRPr="0061782A" w:rsidRDefault="00BB0F26" w:rsidP="005776B3">
            <w:pPr>
              <w:autoSpaceDE w:val="0"/>
              <w:autoSpaceDN w:val="0"/>
              <w:adjustRightInd w:val="0"/>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BB0F26" w:rsidRPr="0061782A" w:rsidRDefault="00BB0F26" w:rsidP="005776B3">
            <w:pPr>
              <w:rPr>
                <w:rFonts w:ascii="Times New Roman" w:eastAsia="Calibri" w:hAnsi="Times New Roman"/>
                <w:sz w:val="20"/>
              </w:rPr>
            </w:pPr>
            <w:r w:rsidRPr="0061782A">
              <w:rPr>
                <w:rFonts w:ascii="Times New Roman" w:hAnsi="Times New Roman"/>
                <w:sz w:val="20"/>
              </w:rPr>
              <w:t>Не устанавливаются</w:t>
            </w:r>
          </w:p>
        </w:tc>
      </w:tr>
      <w:tr w:rsidR="00BB0F26" w:rsidRPr="0061782A" w:rsidTr="005776B3">
        <w:trPr>
          <w:trHeight w:val="20"/>
        </w:trPr>
        <w:tc>
          <w:tcPr>
            <w:tcW w:w="2723" w:type="pct"/>
            <w:vAlign w:val="center"/>
          </w:tcPr>
          <w:p w:rsidR="00BB0F26" w:rsidRPr="0061782A" w:rsidRDefault="00BB0F26" w:rsidP="005776B3">
            <w:pPr>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2277" w:type="pct"/>
            <w:vAlign w:val="center"/>
          </w:tcPr>
          <w:p w:rsidR="00BB0F26" w:rsidRPr="0061782A" w:rsidRDefault="00BB0F26" w:rsidP="005776B3">
            <w:pPr>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BB0F26" w:rsidRPr="0061782A" w:rsidTr="005776B3">
        <w:trPr>
          <w:trHeight w:val="20"/>
        </w:trPr>
        <w:tc>
          <w:tcPr>
            <w:tcW w:w="2723" w:type="pct"/>
          </w:tcPr>
          <w:p w:rsidR="00BB0F26" w:rsidRPr="0061782A" w:rsidRDefault="00BB0F26" w:rsidP="005776B3">
            <w:pPr>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BB0F26" w:rsidRPr="0061782A" w:rsidRDefault="00BB0F26" w:rsidP="005776B3">
            <w:pPr>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tcPr>
          <w:p w:rsidR="00BB0F26" w:rsidRPr="0061782A" w:rsidRDefault="00BB0F26" w:rsidP="005776B3">
            <w:pPr>
              <w:rPr>
                <w:rFonts w:ascii="Times New Roman" w:hAnsi="Times New Roman"/>
                <w:sz w:val="20"/>
              </w:rPr>
            </w:pPr>
            <w:r w:rsidRPr="0061782A">
              <w:rPr>
                <w:rFonts w:ascii="Times New Roman" w:eastAsia="Calibri" w:hAnsi="Times New Roman"/>
                <w:sz w:val="20"/>
              </w:rPr>
              <w:t>Благоустройство территории</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BB0F26" w:rsidRPr="0061782A" w:rsidRDefault="00BB0F26" w:rsidP="005776B3">
            <w:pPr>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BB0F26" w:rsidRPr="0061782A" w:rsidRDefault="00BB0F26" w:rsidP="005776B3">
            <w:pPr>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BB0F26" w:rsidRPr="0061782A" w:rsidRDefault="00BB0F26" w:rsidP="005776B3">
            <w:pPr>
              <w:rPr>
                <w:rFonts w:ascii="Times New Roman" w:eastAsia="Calibri" w:hAnsi="Times New Roman"/>
                <w:sz w:val="20"/>
              </w:rPr>
            </w:pPr>
            <w:r w:rsidRPr="0061782A">
              <w:rPr>
                <w:rFonts w:ascii="Times New Roman" w:eastAsia="Calibri" w:hAnsi="Times New Roman"/>
                <w:sz w:val="20"/>
              </w:rPr>
              <w:t>Временные автостоянки,</w:t>
            </w:r>
          </w:p>
          <w:p w:rsidR="00BB0F26" w:rsidRPr="0061782A" w:rsidRDefault="00BB0F26" w:rsidP="005776B3">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BB0F26" w:rsidRPr="0061782A" w:rsidTr="005776B3">
        <w:trPr>
          <w:trHeight w:val="20"/>
        </w:trPr>
        <w:tc>
          <w:tcPr>
            <w:tcW w:w="2723" w:type="pct"/>
          </w:tcPr>
          <w:p w:rsidR="00BB0F26" w:rsidRPr="0061782A" w:rsidRDefault="00BB0F26" w:rsidP="005776B3">
            <w:pPr>
              <w:rPr>
                <w:rFonts w:ascii="Times New Roman" w:hAnsi="Times New Roman"/>
                <w:sz w:val="20"/>
              </w:rPr>
            </w:pPr>
            <w:r w:rsidRPr="0061782A">
              <w:rPr>
                <w:rFonts w:ascii="Times New Roman" w:hAnsi="Times New Roman"/>
                <w:sz w:val="20"/>
              </w:rPr>
              <w:t xml:space="preserve">9.3 Историко-культурная деятельность </w:t>
            </w:r>
          </w:p>
          <w:p w:rsidR="00BB0F26" w:rsidRPr="0061782A" w:rsidRDefault="00BB0F26" w:rsidP="005776B3">
            <w:pPr>
              <w:rPr>
                <w:rFonts w:ascii="Times New Roman" w:hAnsi="Times New Roman"/>
                <w:sz w:val="20"/>
              </w:rPr>
            </w:pPr>
            <w:proofErr w:type="gramStart"/>
            <w:r w:rsidRPr="0061782A">
              <w:rPr>
                <w:rFonts w:ascii="Times New Roman" w:eastAsia="Calibr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tcPr>
          <w:p w:rsidR="00BB0F26" w:rsidRPr="0061782A" w:rsidRDefault="00BB0F26" w:rsidP="005776B3">
            <w:pPr>
              <w:rPr>
                <w:rFonts w:ascii="Times New Roman" w:eastAsia="Calibri" w:hAnsi="Times New Roman"/>
                <w:sz w:val="20"/>
              </w:rPr>
            </w:pPr>
            <w:r w:rsidRPr="0061782A">
              <w:rPr>
                <w:rFonts w:ascii="Times New Roman" w:hAnsi="Times New Roman"/>
                <w:sz w:val="20"/>
              </w:rPr>
              <w:t>Не устанавливаются</w:t>
            </w:r>
          </w:p>
        </w:tc>
      </w:tr>
    </w:tbl>
    <w:p w:rsidR="00BB0F26" w:rsidRPr="0061782A" w:rsidRDefault="00BB0F26" w:rsidP="00BB0F26">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земельных участков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Р-6 не устанавливаются.</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lastRenderedPageBreak/>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C46672">
      <w:pPr>
        <w:tabs>
          <w:tab w:val="num" w:pos="0"/>
        </w:tabs>
        <w:ind w:firstLine="709"/>
        <w:jc w:val="both"/>
        <w:rPr>
          <w:rFonts w:ascii="Times New Roman" w:hAnsi="Times New Roman"/>
          <w:sz w:val="24"/>
          <w:szCs w:val="24"/>
          <w:lang w:eastAsia="ru-RU"/>
        </w:rPr>
      </w:pPr>
    </w:p>
    <w:p w:rsidR="005320BF" w:rsidRPr="0061782A" w:rsidRDefault="008F727B" w:rsidP="00C46672">
      <w:pPr>
        <w:tabs>
          <w:tab w:val="num" w:pos="0"/>
        </w:tabs>
        <w:ind w:firstLine="709"/>
        <w:jc w:val="both"/>
        <w:rPr>
          <w:rFonts w:ascii="Times New Roman" w:hAnsi="Times New Roman"/>
          <w:bCs/>
          <w:sz w:val="24"/>
          <w:szCs w:val="24"/>
          <w:lang w:eastAsia="ar-SA"/>
        </w:rPr>
      </w:pPr>
      <w:r w:rsidRPr="0061782A">
        <w:rPr>
          <w:rFonts w:ascii="Times New Roman" w:hAnsi="Times New Roman"/>
          <w:b/>
          <w:bCs/>
          <w:sz w:val="24"/>
          <w:szCs w:val="24"/>
          <w:lang w:eastAsia="ar-SA"/>
        </w:rPr>
        <w:t xml:space="preserve">Статья </w:t>
      </w:r>
      <w:r w:rsidR="00565F0C" w:rsidRPr="0061782A">
        <w:rPr>
          <w:rFonts w:ascii="Times New Roman" w:hAnsi="Times New Roman"/>
          <w:b/>
          <w:bCs/>
          <w:sz w:val="24"/>
          <w:szCs w:val="24"/>
          <w:lang w:eastAsia="ar-SA"/>
        </w:rPr>
        <w:t>5</w:t>
      </w:r>
      <w:r w:rsidR="00D13F91" w:rsidRPr="0061782A">
        <w:rPr>
          <w:rFonts w:ascii="Times New Roman" w:hAnsi="Times New Roman"/>
          <w:b/>
          <w:bCs/>
          <w:sz w:val="24"/>
          <w:szCs w:val="24"/>
          <w:lang w:eastAsia="ar-SA"/>
        </w:rPr>
        <w:t>4</w:t>
      </w:r>
      <w:r w:rsidR="005320BF" w:rsidRPr="0061782A">
        <w:rPr>
          <w:rFonts w:ascii="Times New Roman" w:hAnsi="Times New Roman"/>
          <w:b/>
          <w:bCs/>
          <w:sz w:val="24"/>
          <w:szCs w:val="24"/>
          <w:lang w:eastAsia="ar-SA"/>
        </w:rPr>
        <w:t>.</w:t>
      </w:r>
      <w:r w:rsidR="005320BF" w:rsidRPr="0061782A">
        <w:rPr>
          <w:rFonts w:ascii="Times New Roman" w:hAnsi="Times New Roman"/>
          <w:bCs/>
          <w:sz w:val="24"/>
          <w:szCs w:val="24"/>
          <w:lang w:eastAsia="ar-SA"/>
        </w:rPr>
        <w:t xml:space="preserve"> Градостроительный регламент зоны режимных объектов </w:t>
      </w:r>
      <w:r w:rsidR="00A3741D" w:rsidRPr="0061782A">
        <w:rPr>
          <w:rFonts w:ascii="Times New Roman" w:hAnsi="Times New Roman"/>
          <w:bCs/>
          <w:sz w:val="24"/>
          <w:szCs w:val="24"/>
          <w:lang w:eastAsia="ar-SA"/>
        </w:rPr>
        <w:t>(</w:t>
      </w:r>
      <w:r w:rsidR="005320BF" w:rsidRPr="0061782A">
        <w:rPr>
          <w:rFonts w:ascii="Times New Roman" w:hAnsi="Times New Roman"/>
          <w:bCs/>
          <w:sz w:val="24"/>
          <w:szCs w:val="24"/>
          <w:lang w:eastAsia="ar-SA"/>
        </w:rPr>
        <w:t>С-1).</w:t>
      </w:r>
    </w:p>
    <w:p w:rsidR="000A1260" w:rsidRPr="0061782A" w:rsidRDefault="000A1260" w:rsidP="00C46672">
      <w:pPr>
        <w:tabs>
          <w:tab w:val="num" w:pos="0"/>
        </w:tabs>
        <w:jc w:val="both"/>
        <w:rPr>
          <w:rFonts w:ascii="Times New Roman" w:hAnsi="Times New Roman"/>
          <w:bCs/>
          <w:sz w:val="24"/>
          <w:szCs w:val="24"/>
          <w:lang w:eastAsia="ar-SA"/>
        </w:rPr>
      </w:pPr>
    </w:p>
    <w:p w:rsidR="003A0876" w:rsidRPr="0061782A" w:rsidRDefault="003A0876" w:rsidP="00C46672">
      <w:pPr>
        <w:autoSpaceDE w:val="0"/>
        <w:autoSpaceDN w:val="0"/>
        <w:adjustRightInd w:val="0"/>
        <w:ind w:firstLine="540"/>
        <w:jc w:val="both"/>
        <w:rPr>
          <w:rFonts w:ascii="Times New Roman" w:eastAsiaTheme="minorHAnsi"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развития и обслуживания территорий, предназначенных для размещения военных, специальных и иных объектов, для функционирования которых установлены специальные меры безопасности.</w:t>
      </w:r>
    </w:p>
    <w:p w:rsidR="003A0876" w:rsidRPr="0061782A" w:rsidRDefault="003A0876" w:rsidP="00C46672">
      <w:pPr>
        <w:widowControl w:val="0"/>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61782A" w:rsidTr="003A0876">
        <w:trPr>
          <w:trHeight w:val="510"/>
        </w:trPr>
        <w:tc>
          <w:tcPr>
            <w:tcW w:w="2723" w:type="pct"/>
            <w:vAlign w:val="center"/>
          </w:tcPr>
          <w:p w:rsidR="002D47E9" w:rsidRPr="0061782A" w:rsidRDefault="002D47E9"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vAlign w:val="center"/>
          </w:tcPr>
          <w:p w:rsidR="002D47E9" w:rsidRPr="0061782A" w:rsidRDefault="002D47E9"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3.7 Религиозное использование </w:t>
            </w:r>
          </w:p>
          <w:p w:rsidR="002D47E9" w:rsidRPr="0061782A" w:rsidRDefault="002D47E9" w:rsidP="00C46672">
            <w:pPr>
              <w:jc w:val="left"/>
              <w:rPr>
                <w:rFonts w:ascii="Times New Roman"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91"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192"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30D57" w:rsidRPr="0061782A" w:rsidTr="003A0876">
        <w:trPr>
          <w:trHeight w:val="20"/>
        </w:trPr>
        <w:tc>
          <w:tcPr>
            <w:tcW w:w="2723" w:type="pct"/>
            <w:shd w:val="clear" w:color="auto" w:fill="auto"/>
          </w:tcPr>
          <w:p w:rsidR="00330D57" w:rsidRPr="0061782A" w:rsidRDefault="00330D57" w:rsidP="007D4FAD">
            <w:pPr>
              <w:widowControl w:val="0"/>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330D57" w:rsidRPr="0061782A" w:rsidRDefault="00330D57" w:rsidP="007D4FAD">
            <w:pPr>
              <w:widowControl w:val="0"/>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noWrap/>
          </w:tcPr>
          <w:p w:rsidR="00330D57" w:rsidRPr="0061782A" w:rsidRDefault="00330D57" w:rsidP="007D4FAD">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330D57" w:rsidRPr="0061782A" w:rsidRDefault="00330D57" w:rsidP="007D4FAD">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30D57" w:rsidRPr="0061782A" w:rsidRDefault="00330D57" w:rsidP="007D4FAD">
            <w:pPr>
              <w:widowControl w:val="0"/>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3.9.1 Обеспечение деятельности в области гидрометеорологии и смежных с ней областях </w:t>
            </w:r>
          </w:p>
          <w:p w:rsidR="002D47E9" w:rsidRPr="0061782A" w:rsidRDefault="002D47E9" w:rsidP="00C46672">
            <w:pPr>
              <w:jc w:val="left"/>
              <w:rPr>
                <w:rFonts w:ascii="Times New Roman" w:hAnsi="Times New Roman"/>
                <w:bCs/>
                <w:sz w:val="20"/>
              </w:rPr>
            </w:pPr>
            <w:proofErr w:type="gramStart"/>
            <w:r w:rsidRPr="0061782A">
              <w:rPr>
                <w:rFonts w:ascii="Times New Roman" w:hAnsi="Times New Roman"/>
                <w:sz w:val="20"/>
              </w:rPr>
              <w:t>(</w:t>
            </w:r>
            <w:r w:rsidRPr="0061782A">
              <w:rPr>
                <w:rFonts w:ascii="Times New Roman" w:hAnsi="Times New Roman"/>
                <w:bCs/>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0B56C6" w:rsidRPr="0061782A" w:rsidTr="003A0876">
        <w:trPr>
          <w:trHeight w:val="20"/>
        </w:trPr>
        <w:tc>
          <w:tcPr>
            <w:tcW w:w="2723" w:type="pct"/>
            <w:shd w:val="clear" w:color="auto" w:fill="auto"/>
          </w:tcPr>
          <w:p w:rsidR="000B56C6" w:rsidRPr="0061782A" w:rsidRDefault="000B56C6" w:rsidP="000B56C6">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0B56C6" w:rsidRPr="0061782A" w:rsidRDefault="000B56C6" w:rsidP="000B56C6">
            <w:pPr>
              <w:jc w:val="left"/>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93"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194"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noWrap/>
          </w:tcPr>
          <w:p w:rsidR="000B56C6" w:rsidRPr="0061782A" w:rsidRDefault="000B56C6" w:rsidP="000B56C6">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0B56C6" w:rsidRPr="0061782A" w:rsidRDefault="000B56C6" w:rsidP="000B56C6">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lastRenderedPageBreak/>
              <w:t xml:space="preserve">6.7 Энергетика </w:t>
            </w:r>
          </w:p>
          <w:p w:rsidR="002D47E9" w:rsidRPr="0061782A" w:rsidRDefault="002D47E9"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1782A">
              <w:rPr>
                <w:rFonts w:ascii="Times New Roman" w:hAnsi="Times New Roman"/>
                <w:bCs/>
                <w:sz w:val="20"/>
              </w:rPr>
              <w:t>золоотвалов</w:t>
            </w:r>
            <w:proofErr w:type="spellEnd"/>
            <w:r w:rsidRPr="0061782A">
              <w:rPr>
                <w:rFonts w:ascii="Times New Roman" w:hAnsi="Times New Roman"/>
                <w:bCs/>
                <w:sz w:val="20"/>
              </w:rPr>
              <w:t>, гидротехнических сооружений);</w:t>
            </w:r>
          </w:p>
          <w:p w:rsidR="002D47E9" w:rsidRPr="0061782A" w:rsidRDefault="002D47E9" w:rsidP="00C46672">
            <w:pPr>
              <w:jc w:val="left"/>
              <w:rPr>
                <w:rFonts w:ascii="Times New Roman" w:hAnsi="Times New Roman"/>
                <w:bCs/>
                <w:sz w:val="20"/>
              </w:rPr>
            </w:pPr>
            <w:r w:rsidRPr="0061782A">
              <w:rPr>
                <w:rFonts w:ascii="Times New Roman" w:hAnsi="Times New Roman"/>
                <w:bCs/>
                <w:sz w:val="20"/>
              </w:rPr>
              <w:t xml:space="preserve">размещение объектов </w:t>
            </w:r>
            <w:proofErr w:type="spellStart"/>
            <w:r w:rsidRPr="0061782A">
              <w:rPr>
                <w:rFonts w:ascii="Times New Roman" w:hAnsi="Times New Roman"/>
                <w:bCs/>
                <w:sz w:val="20"/>
              </w:rPr>
              <w:t>электросетевого</w:t>
            </w:r>
            <w:proofErr w:type="spellEnd"/>
            <w:r w:rsidRPr="0061782A">
              <w:rPr>
                <w:rFonts w:ascii="Times New Roman" w:hAnsi="Times New Roman"/>
                <w:bCs/>
                <w:sz w:val="20"/>
              </w:rPr>
              <w:t xml:space="preserve"> хозяйства, за исключением объектов энергетики, размещение которых предусмотрено содержанием вида разрешенного использования с </w:t>
            </w:r>
            <w:hyperlink r:id="rId195" w:history="1">
              <w:r w:rsidRPr="0061782A">
                <w:rPr>
                  <w:rFonts w:ascii="Times New Roman" w:hAnsi="Times New Roman"/>
                  <w:bCs/>
                  <w:sz w:val="20"/>
                  <w:u w:val="single"/>
                </w:rPr>
                <w:t>кодом 3.1</w:t>
              </w:r>
            </w:hyperlink>
            <w:r w:rsidRPr="0061782A">
              <w:rPr>
                <w:rFonts w:ascii="Times New Roman" w:hAnsi="Times New Roman"/>
                <w:bCs/>
                <w:sz w:val="20"/>
              </w:rPr>
              <w:t>)</w:t>
            </w:r>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6.8 Связь </w:t>
            </w:r>
          </w:p>
          <w:p w:rsidR="002D47E9" w:rsidRPr="0061782A" w:rsidRDefault="002D47E9" w:rsidP="00C46672">
            <w:pPr>
              <w:jc w:val="left"/>
              <w:rPr>
                <w:rFonts w:ascii="Times New Roman" w:hAnsi="Times New Roman"/>
                <w:sz w:val="20"/>
              </w:rPr>
            </w:pPr>
            <w:r w:rsidRPr="0061782A">
              <w:rPr>
                <w:rFonts w:ascii="Times New Roman" w:hAnsi="Times New Roman"/>
                <w:sz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96" w:history="1">
              <w:r w:rsidRPr="0061782A">
                <w:rPr>
                  <w:rFonts w:ascii="Times New Roman" w:hAnsi="Times New Roman"/>
                  <w:sz w:val="20"/>
                  <w:u w:val="single"/>
                </w:rPr>
                <w:t>кодами 3.1.1</w:t>
              </w:r>
            </w:hyperlink>
            <w:r w:rsidRPr="0061782A">
              <w:rPr>
                <w:rFonts w:ascii="Times New Roman" w:hAnsi="Times New Roman"/>
                <w:sz w:val="20"/>
              </w:rPr>
              <w:t xml:space="preserve">, </w:t>
            </w:r>
            <w:hyperlink r:id="rId197" w:history="1">
              <w:r w:rsidRPr="0061782A">
                <w:rPr>
                  <w:rFonts w:ascii="Times New Roman" w:hAnsi="Times New Roman"/>
                  <w:sz w:val="20"/>
                  <w:u w:val="single"/>
                </w:rPr>
                <w:t>3.2.3</w:t>
              </w:r>
            </w:hyperlink>
            <w:r w:rsidRPr="0061782A">
              <w:rPr>
                <w:rFonts w:ascii="Times New Roman" w:hAnsi="Times New Roman"/>
                <w:sz w:val="20"/>
              </w:rPr>
              <w:t>)</w:t>
            </w:r>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6.9 Склады </w:t>
            </w:r>
          </w:p>
          <w:p w:rsidR="002D47E9" w:rsidRPr="0061782A" w:rsidRDefault="002D47E9" w:rsidP="00C46672">
            <w:pPr>
              <w:jc w:val="left"/>
              <w:rPr>
                <w:rFonts w:ascii="Times New Roman" w:hAnsi="Times New Roman"/>
                <w:sz w:val="20"/>
              </w:rPr>
            </w:pPr>
            <w:proofErr w:type="gramStart"/>
            <w:r w:rsidRPr="0061782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277" w:type="pct"/>
            <w:shd w:val="clear" w:color="auto" w:fill="auto"/>
            <w:noWrap/>
          </w:tcPr>
          <w:p w:rsidR="002D47E9" w:rsidRPr="0061782A" w:rsidRDefault="002D47E9" w:rsidP="00C46672">
            <w:pPr>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autoSpaceDE w:val="0"/>
              <w:autoSpaceDN w:val="0"/>
              <w:adjustRightInd w:val="0"/>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7.1 Железнодорожный транспорт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(Размещение объектов капитального строительства железнодорожного транспорта.</w:t>
            </w:r>
            <w:proofErr w:type="gramEnd"/>
            <w:r w:rsidRPr="0061782A">
              <w:rPr>
                <w:rFonts w:ascii="Times New Roman" w:hAnsi="Times New Roman"/>
                <w:sz w:val="20"/>
              </w:rPr>
              <w:t xml:space="preserve"> </w:t>
            </w:r>
            <w:proofErr w:type="gramStart"/>
            <w:r w:rsidRPr="0061782A">
              <w:rPr>
                <w:rFonts w:ascii="Times New Roman"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98" w:history="1">
              <w:r w:rsidRPr="0061782A">
                <w:rPr>
                  <w:rFonts w:ascii="Times New Roman" w:hAnsi="Times New Roman"/>
                  <w:sz w:val="20"/>
                  <w:u w:val="single"/>
                </w:rPr>
                <w:t>кодами 7.1.1</w:t>
              </w:r>
            </w:hyperlink>
            <w:r w:rsidRPr="0061782A">
              <w:rPr>
                <w:rFonts w:ascii="Times New Roman" w:hAnsi="Times New Roman"/>
                <w:sz w:val="20"/>
              </w:rPr>
              <w:t xml:space="preserve"> - </w:t>
            </w:r>
            <w:hyperlink r:id="rId199" w:history="1">
              <w:r w:rsidRPr="0061782A">
                <w:rPr>
                  <w:rFonts w:ascii="Times New Roman" w:hAnsi="Times New Roman"/>
                  <w:sz w:val="20"/>
                  <w:u w:val="single"/>
                </w:rPr>
                <w:t>7.1.2</w:t>
              </w:r>
            </w:hyperlink>
            <w:r w:rsidRPr="0061782A">
              <w:rPr>
                <w:rFonts w:ascii="Times New Roman" w:hAnsi="Times New Roman"/>
                <w:sz w:val="20"/>
              </w:rPr>
              <w:t>)</w:t>
            </w:r>
            <w:proofErr w:type="gramEnd"/>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привокзальные гостиницы;</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общественное питание;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склады;</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7.2 Автомобильный транспорт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(Размещение зданий и сооружений автомобильного транспорта.</w:t>
            </w:r>
            <w:proofErr w:type="gramEnd"/>
            <w:r w:rsidRPr="0061782A">
              <w:rPr>
                <w:rFonts w:ascii="Times New Roman" w:hAnsi="Times New Roman"/>
                <w:sz w:val="20"/>
              </w:rPr>
              <w:t xml:space="preserve"> </w:t>
            </w:r>
            <w:proofErr w:type="gramStart"/>
            <w:r w:rsidRPr="0061782A">
              <w:rPr>
                <w:rFonts w:ascii="Times New Roman"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00" w:history="1">
              <w:r w:rsidRPr="0061782A">
                <w:rPr>
                  <w:rFonts w:ascii="Times New Roman" w:hAnsi="Times New Roman"/>
                  <w:sz w:val="20"/>
                  <w:u w:val="single"/>
                </w:rPr>
                <w:t>кодами 7.2.1</w:t>
              </w:r>
            </w:hyperlink>
            <w:r w:rsidRPr="0061782A">
              <w:rPr>
                <w:rFonts w:ascii="Times New Roman" w:hAnsi="Times New Roman"/>
                <w:sz w:val="20"/>
              </w:rPr>
              <w:t xml:space="preserve"> - </w:t>
            </w:r>
            <w:hyperlink r:id="rId201" w:history="1">
              <w:r w:rsidRPr="0061782A">
                <w:rPr>
                  <w:rFonts w:ascii="Times New Roman" w:hAnsi="Times New Roman"/>
                  <w:sz w:val="20"/>
                  <w:u w:val="single"/>
                </w:rPr>
                <w:t>7.2.3</w:t>
              </w:r>
            </w:hyperlink>
            <w:r w:rsidRPr="0061782A">
              <w:rPr>
                <w:rFonts w:ascii="Times New Roman" w:hAnsi="Times New Roman"/>
                <w:sz w:val="20"/>
              </w:rPr>
              <w:t>)</w:t>
            </w:r>
            <w:proofErr w:type="gramEnd"/>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Амбулаторно-поликлиническое обслуживание;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обеспечение занятий спортом в помещениях;</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привокзальные гостиницы;</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общественное питание;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автозаправочные  станции;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склады;</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7.3 Водный транспорт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w:t>
            </w:r>
            <w:r w:rsidRPr="0061782A">
              <w:rPr>
                <w:rFonts w:ascii="Times New Roman" w:hAnsi="Times New Roman"/>
                <w:sz w:val="20"/>
              </w:rPr>
              <w:lastRenderedPageBreak/>
              <w:t>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lastRenderedPageBreak/>
              <w:t>Хозяйственные постройки;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общественное питание;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lastRenderedPageBreak/>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lastRenderedPageBreak/>
              <w:t xml:space="preserve">7.4 Воздушный транспорт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61782A">
              <w:rPr>
                <w:rFonts w:ascii="Times New Roman" w:hAnsi="Times New Roman"/>
                <w:sz w:val="20"/>
              </w:rPr>
              <w:t xml:space="preserve"> путем;</w:t>
            </w:r>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объектов, предназначенных для технического обслуживания и ремонта воздушных судов)</w:t>
            </w:r>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общественное питание;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tabs>
                <w:tab w:val="left" w:pos="971"/>
              </w:tabs>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7.5 Трубопроводный транспорт </w:t>
            </w:r>
          </w:p>
          <w:p w:rsidR="002D47E9" w:rsidRPr="0061782A" w:rsidRDefault="002D47E9"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7" w:type="pct"/>
            <w:shd w:val="clear" w:color="auto" w:fill="auto"/>
            <w:noWrap/>
          </w:tcPr>
          <w:p w:rsidR="002D47E9" w:rsidRPr="0061782A" w:rsidRDefault="002D47E9" w:rsidP="00C46672">
            <w:pPr>
              <w:jc w:val="left"/>
              <w:rPr>
                <w:rFonts w:ascii="Times New Roman" w:hAnsi="Times New Roman"/>
                <w:sz w:val="20"/>
              </w:rPr>
            </w:pPr>
            <w:r w:rsidRPr="0061782A">
              <w:rPr>
                <w:rFonts w:ascii="Times New Roman" w:hAnsi="Times New Roman"/>
                <w:sz w:val="20"/>
              </w:rPr>
              <w:t>Не устанавливаются</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8.0 Обеспечение обороны и безопасности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зданий военных училищ, военных институтов, военных университетов, военных академий;</w:t>
            </w:r>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объектов, обеспечивающих осуществление таможенной деятельности)</w:t>
            </w:r>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общежития;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бытовое обслуживание;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общественное питание;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8.1 Обеспечение вооруженных сил</w:t>
            </w:r>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2D47E9" w:rsidRPr="0061782A" w:rsidRDefault="002D47E9" w:rsidP="00C46672">
            <w:pPr>
              <w:jc w:val="left"/>
              <w:rPr>
                <w:rFonts w:ascii="Times New Roman" w:hAnsi="Times New Roman"/>
                <w:sz w:val="20"/>
              </w:rPr>
            </w:pPr>
            <w:r w:rsidRPr="0061782A">
              <w:rPr>
                <w:rFonts w:ascii="Times New Roman" w:hAnsi="Times New Roman"/>
                <w:sz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2D47E9" w:rsidRPr="0061782A" w:rsidRDefault="002D47E9" w:rsidP="00C46672">
            <w:pPr>
              <w:jc w:val="left"/>
              <w:rPr>
                <w:rFonts w:ascii="Times New Roman" w:hAnsi="Times New Roman"/>
                <w:sz w:val="20"/>
              </w:rPr>
            </w:pPr>
            <w:r w:rsidRPr="0061782A">
              <w:rPr>
                <w:rFonts w:ascii="Times New Roman" w:hAnsi="Times New Roman"/>
                <w:sz w:val="20"/>
              </w:rPr>
              <w:t xml:space="preserve">размещение объектов, для </w:t>
            </w:r>
            <w:proofErr w:type="gramStart"/>
            <w:r w:rsidRPr="0061782A">
              <w:rPr>
                <w:rFonts w:ascii="Times New Roman" w:hAnsi="Times New Roman"/>
                <w:sz w:val="20"/>
              </w:rPr>
              <w:t>обеспечения</w:t>
            </w:r>
            <w:proofErr w:type="gramEnd"/>
            <w:r w:rsidRPr="0061782A">
              <w:rPr>
                <w:rFonts w:ascii="Times New Roman" w:hAnsi="Times New Roman"/>
                <w:sz w:val="20"/>
              </w:rPr>
              <w:t xml:space="preserve"> безопасности которых были созданы закрытые административно-территориальные образования)</w:t>
            </w:r>
          </w:p>
        </w:tc>
        <w:tc>
          <w:tcPr>
            <w:tcW w:w="2277" w:type="pct"/>
            <w:shd w:val="clear" w:color="auto" w:fill="auto"/>
            <w:noWrap/>
          </w:tcPr>
          <w:p w:rsidR="002D47E9" w:rsidRPr="0061782A" w:rsidRDefault="002D47E9" w:rsidP="00C46672">
            <w:pPr>
              <w:jc w:val="left"/>
              <w:rPr>
                <w:rFonts w:ascii="Times New Roman" w:hAnsi="Times New Roman"/>
                <w:sz w:val="20"/>
              </w:rPr>
            </w:pPr>
            <w:r w:rsidRPr="0061782A">
              <w:rPr>
                <w:rFonts w:ascii="Times New Roman" w:hAnsi="Times New Roman"/>
                <w:sz w:val="20"/>
              </w:rPr>
              <w:t>Не устанавливаются</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8.2 Охрана Государственной границы Российской Федерации </w:t>
            </w:r>
          </w:p>
          <w:p w:rsidR="002D47E9" w:rsidRPr="0061782A" w:rsidRDefault="002D47E9"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w:t>
            </w:r>
            <w:r w:rsidRPr="0061782A">
              <w:rPr>
                <w:rFonts w:ascii="Times New Roman" w:hAnsi="Times New Roman"/>
                <w:bCs/>
                <w:sz w:val="20"/>
              </w:rPr>
              <w:lastRenderedPageBreak/>
              <w:t>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277" w:type="pct"/>
            <w:shd w:val="clear" w:color="auto" w:fill="auto"/>
            <w:noWrap/>
          </w:tcPr>
          <w:p w:rsidR="002D47E9" w:rsidRPr="0061782A" w:rsidRDefault="002D47E9" w:rsidP="00C46672">
            <w:pPr>
              <w:jc w:val="left"/>
              <w:rPr>
                <w:rFonts w:ascii="Times New Roman" w:hAnsi="Times New Roman"/>
                <w:sz w:val="20"/>
              </w:rPr>
            </w:pPr>
            <w:r w:rsidRPr="0061782A">
              <w:rPr>
                <w:rFonts w:ascii="Times New Roman" w:hAnsi="Times New Roman"/>
                <w:sz w:val="20"/>
              </w:rPr>
              <w:lastRenderedPageBreak/>
              <w:t>Не устанавливаются</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lastRenderedPageBreak/>
              <w:t>8.3 Обеспечение внутреннего правопорядка</w:t>
            </w:r>
          </w:p>
          <w:p w:rsidR="002D47E9" w:rsidRPr="0061782A" w:rsidRDefault="002D47E9" w:rsidP="00C46672">
            <w:pPr>
              <w:jc w:val="left"/>
              <w:rPr>
                <w:rFonts w:ascii="Times New Roman" w:hAnsi="Times New Roman"/>
                <w:bCs/>
                <w:sz w:val="20"/>
              </w:rPr>
            </w:pPr>
            <w:r w:rsidRPr="0061782A">
              <w:rPr>
                <w:rFonts w:ascii="Times New Roman" w:hAnsi="Times New Roman"/>
                <w:sz w:val="20"/>
              </w:rPr>
              <w:t xml:space="preserve"> (</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2D47E9" w:rsidRPr="0061782A" w:rsidRDefault="002D47E9"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2D47E9" w:rsidRPr="0061782A" w:rsidTr="003A0876">
        <w:trPr>
          <w:trHeight w:val="20"/>
        </w:trPr>
        <w:tc>
          <w:tcPr>
            <w:tcW w:w="2723" w:type="pct"/>
            <w:shd w:val="clear" w:color="auto" w:fill="auto"/>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8.4 Обеспечение деятельности по исполнению наказаний </w:t>
            </w:r>
          </w:p>
          <w:p w:rsidR="002D47E9" w:rsidRPr="0061782A" w:rsidRDefault="002D47E9"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Размещение объектов капитального строительства для создания мест лишения свободы (следственные изоляторы, тюрьмы, поселения))</w:t>
            </w:r>
          </w:p>
        </w:tc>
        <w:tc>
          <w:tcPr>
            <w:tcW w:w="2277" w:type="pct"/>
            <w:shd w:val="clear" w:color="auto" w:fill="auto"/>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площадки для занятий спортом;</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7D4FAD" w:rsidRPr="0061782A" w:rsidTr="003A0876">
        <w:trPr>
          <w:trHeight w:val="20"/>
        </w:trPr>
        <w:tc>
          <w:tcPr>
            <w:tcW w:w="2723" w:type="pct"/>
            <w:shd w:val="clear" w:color="auto" w:fill="auto"/>
          </w:tcPr>
          <w:p w:rsidR="007D4FAD" w:rsidRPr="0061782A" w:rsidRDefault="007D4FAD" w:rsidP="007D4FA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7D4FAD" w:rsidRPr="0061782A" w:rsidRDefault="007D4FAD" w:rsidP="007D4FA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7D4FAD" w:rsidRPr="0061782A" w:rsidRDefault="007D4FAD" w:rsidP="007D4FA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202"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03"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204"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shd w:val="clear" w:color="auto" w:fill="auto"/>
            <w:noWrap/>
          </w:tcPr>
          <w:p w:rsidR="007D4FAD" w:rsidRPr="0061782A" w:rsidRDefault="007D4FAD" w:rsidP="007D4FA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7D4FAD" w:rsidRPr="0061782A" w:rsidTr="003A0876">
        <w:trPr>
          <w:trHeight w:val="20"/>
        </w:trPr>
        <w:tc>
          <w:tcPr>
            <w:tcW w:w="2723" w:type="pct"/>
            <w:shd w:val="clear" w:color="auto" w:fill="auto"/>
          </w:tcPr>
          <w:p w:rsidR="007D4FAD" w:rsidRPr="0061782A" w:rsidRDefault="007D4FAD" w:rsidP="007D4FAD">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7D4FAD" w:rsidRPr="0061782A" w:rsidRDefault="007D4FAD" w:rsidP="007D4FA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noWrap/>
          </w:tcPr>
          <w:p w:rsidR="007D4FAD" w:rsidRPr="0061782A" w:rsidRDefault="007D4FAD" w:rsidP="007D4FAD">
            <w:pPr>
              <w:jc w:val="left"/>
              <w:rPr>
                <w:rFonts w:ascii="Times New Roman" w:hAnsi="Times New Roman"/>
                <w:sz w:val="20"/>
              </w:rPr>
            </w:pPr>
            <w:r w:rsidRPr="0061782A">
              <w:rPr>
                <w:rFonts w:ascii="Times New Roman" w:hAnsi="Times New Roman"/>
                <w:sz w:val="20"/>
              </w:rPr>
              <w:t>Не устанавливаются</w:t>
            </w:r>
          </w:p>
        </w:tc>
      </w:tr>
    </w:tbl>
    <w:p w:rsidR="003A0876" w:rsidRPr="0061782A" w:rsidRDefault="00A935B3" w:rsidP="00E002E6">
      <w:pPr>
        <w:pStyle w:val="af5"/>
        <w:widowControl w:val="0"/>
        <w:spacing w:before="0"/>
        <w:ind w:firstLine="709"/>
        <w:rPr>
          <w:rFonts w:ascii="Times New Roman" w:hAnsi="Times New Roman" w:cs="Times New Roman"/>
        </w:rPr>
      </w:pPr>
      <w:r w:rsidRPr="0061782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3A0876" w:rsidRPr="0061782A">
        <w:rPr>
          <w:rFonts w:ascii="Times New Roman" w:hAnsi="Times New Roman" w:cs="Times New Roman"/>
        </w:rPr>
        <w:t>для зоны С-1 не устанавливаются.</w:t>
      </w:r>
    </w:p>
    <w:p w:rsidR="003A0876" w:rsidRPr="0061782A" w:rsidRDefault="003A0876" w:rsidP="00E002E6">
      <w:pPr>
        <w:pStyle w:val="af5"/>
        <w:widowControl w:val="0"/>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земельных участков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С-1 не устанавливаются.</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4.1.  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9706F9" w:rsidRPr="0061782A" w:rsidRDefault="009706F9" w:rsidP="009706F9">
      <w:pPr>
        <w:pStyle w:val="af5"/>
        <w:spacing w:before="0"/>
        <w:ind w:firstLine="709"/>
        <w:rPr>
          <w:rFonts w:ascii="Times New Roman" w:hAnsi="Times New Roman" w:cs="Times New Roman"/>
        </w:rPr>
      </w:pPr>
      <w:r w:rsidRPr="0061782A">
        <w:rPr>
          <w:rFonts w:ascii="Times New Roman" w:hAnsi="Times New Roman" w:cs="Times New Roman"/>
        </w:rPr>
        <w:t xml:space="preserve">4.2. Размещение объектов капитального строительства в границах береговой полосы, определяемой в соответствии со статьей 6 Водного Кодекса Российской Федерации, не допускается, кроме подпорных стенок, гидротехнических сооружений и иных </w:t>
      </w:r>
      <w:proofErr w:type="spellStart"/>
      <w:r w:rsidRPr="0061782A">
        <w:rPr>
          <w:rFonts w:ascii="Times New Roman" w:hAnsi="Times New Roman" w:cs="Times New Roman"/>
        </w:rPr>
        <w:t>берегоукрепляющих</w:t>
      </w:r>
      <w:proofErr w:type="spellEnd"/>
      <w:r w:rsidRPr="0061782A">
        <w:rPr>
          <w:rFonts w:ascii="Times New Roman" w:hAnsi="Times New Roman" w:cs="Times New Roman"/>
        </w:rPr>
        <w:t xml:space="preserve"> сооружений.</w:t>
      </w:r>
    </w:p>
    <w:p w:rsidR="005320BF" w:rsidRPr="0061782A" w:rsidRDefault="005320BF" w:rsidP="00E002E6">
      <w:pPr>
        <w:widowControl w:val="0"/>
        <w:tabs>
          <w:tab w:val="num" w:pos="0"/>
        </w:tabs>
        <w:ind w:firstLine="709"/>
        <w:jc w:val="both"/>
        <w:rPr>
          <w:rFonts w:ascii="Times New Roman" w:hAnsi="Times New Roman"/>
          <w:sz w:val="24"/>
          <w:szCs w:val="24"/>
          <w:lang w:eastAsia="ru-RU"/>
        </w:rPr>
      </w:pPr>
    </w:p>
    <w:p w:rsidR="005320BF" w:rsidRPr="0061782A" w:rsidRDefault="008F727B" w:rsidP="00E002E6">
      <w:pPr>
        <w:widowControl w:val="0"/>
        <w:numPr>
          <w:ilvl w:val="2"/>
          <w:numId w:val="0"/>
        </w:numPr>
        <w:tabs>
          <w:tab w:val="left" w:pos="2268"/>
        </w:tabs>
        <w:ind w:firstLine="709"/>
        <w:jc w:val="both"/>
        <w:outlineLvl w:val="2"/>
        <w:rPr>
          <w:rFonts w:ascii="Times New Roman" w:hAnsi="Times New Roman"/>
          <w:bCs/>
          <w:sz w:val="24"/>
          <w:szCs w:val="24"/>
          <w:lang w:eastAsia="ar-SA"/>
        </w:rPr>
      </w:pPr>
      <w:r w:rsidRPr="0061782A">
        <w:rPr>
          <w:rFonts w:ascii="Times New Roman" w:hAnsi="Times New Roman"/>
          <w:b/>
          <w:bCs/>
          <w:sz w:val="24"/>
          <w:szCs w:val="24"/>
          <w:lang w:eastAsia="ar-SA"/>
        </w:rPr>
        <w:t xml:space="preserve">Статья </w:t>
      </w:r>
      <w:r w:rsidR="00565F0C" w:rsidRPr="0061782A">
        <w:rPr>
          <w:rFonts w:ascii="Times New Roman" w:hAnsi="Times New Roman"/>
          <w:b/>
          <w:bCs/>
          <w:sz w:val="24"/>
          <w:szCs w:val="24"/>
          <w:lang w:eastAsia="ar-SA"/>
        </w:rPr>
        <w:t>5</w:t>
      </w:r>
      <w:r w:rsidR="00D13F91" w:rsidRPr="0061782A">
        <w:rPr>
          <w:rFonts w:ascii="Times New Roman" w:hAnsi="Times New Roman"/>
          <w:b/>
          <w:bCs/>
          <w:sz w:val="24"/>
          <w:szCs w:val="24"/>
          <w:lang w:eastAsia="ar-SA"/>
        </w:rPr>
        <w:t>5</w:t>
      </w:r>
      <w:r w:rsidR="005320BF" w:rsidRPr="0061782A">
        <w:rPr>
          <w:rFonts w:ascii="Times New Roman" w:hAnsi="Times New Roman"/>
          <w:b/>
          <w:bCs/>
          <w:sz w:val="24"/>
          <w:szCs w:val="24"/>
          <w:lang w:eastAsia="ar-SA"/>
        </w:rPr>
        <w:t>.</w:t>
      </w:r>
      <w:r w:rsidR="005320BF" w:rsidRPr="0061782A">
        <w:rPr>
          <w:rFonts w:ascii="Times New Roman" w:hAnsi="Times New Roman"/>
          <w:bCs/>
          <w:sz w:val="24"/>
          <w:szCs w:val="24"/>
          <w:lang w:eastAsia="ar-SA"/>
        </w:rPr>
        <w:t xml:space="preserve"> Градостроительный регламент зоны </w:t>
      </w:r>
      <w:r w:rsidR="003F7A96" w:rsidRPr="0061782A">
        <w:rPr>
          <w:rFonts w:ascii="Times New Roman" w:hAnsi="Times New Roman"/>
          <w:bCs/>
          <w:sz w:val="24"/>
          <w:szCs w:val="24"/>
          <w:lang w:eastAsia="ar-SA"/>
        </w:rPr>
        <w:t xml:space="preserve">кладбищ, крематориев и иного ритуального обслуживания </w:t>
      </w:r>
      <w:r w:rsidR="005320BF" w:rsidRPr="0061782A">
        <w:rPr>
          <w:rFonts w:ascii="Times New Roman" w:hAnsi="Times New Roman"/>
          <w:bCs/>
          <w:sz w:val="24"/>
          <w:szCs w:val="24"/>
          <w:lang w:eastAsia="ar-SA"/>
        </w:rPr>
        <w:t>(С-2).</w:t>
      </w:r>
    </w:p>
    <w:p w:rsidR="000A1260" w:rsidRPr="0061782A" w:rsidRDefault="000A1260" w:rsidP="00E002E6">
      <w:pPr>
        <w:widowControl w:val="0"/>
        <w:numPr>
          <w:ilvl w:val="2"/>
          <w:numId w:val="0"/>
        </w:numPr>
        <w:tabs>
          <w:tab w:val="left" w:pos="2268"/>
        </w:tabs>
        <w:ind w:firstLine="709"/>
        <w:jc w:val="both"/>
        <w:outlineLvl w:val="2"/>
        <w:rPr>
          <w:rFonts w:ascii="Times New Roman" w:hAnsi="Times New Roman"/>
          <w:bCs/>
          <w:sz w:val="24"/>
          <w:szCs w:val="24"/>
          <w:lang w:eastAsia="ar-SA"/>
        </w:rPr>
      </w:pPr>
    </w:p>
    <w:p w:rsidR="003A0876" w:rsidRPr="0061782A" w:rsidRDefault="003A0876" w:rsidP="00E002E6">
      <w:pPr>
        <w:widowControl w:val="0"/>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предназначенных для размещения кладбищ, крематориев и иных мест захоронений.</w:t>
      </w:r>
    </w:p>
    <w:p w:rsidR="003A0876" w:rsidRPr="0061782A" w:rsidRDefault="003A0876"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61782A" w:rsidTr="0040139E">
        <w:trPr>
          <w:trHeight w:val="510"/>
        </w:trPr>
        <w:tc>
          <w:tcPr>
            <w:tcW w:w="2723" w:type="pct"/>
            <w:vAlign w:val="center"/>
          </w:tcPr>
          <w:p w:rsidR="002D47E9" w:rsidRPr="0061782A" w:rsidRDefault="002D47E9"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vAlign w:val="center"/>
          </w:tcPr>
          <w:p w:rsidR="002D47E9" w:rsidRPr="0061782A" w:rsidRDefault="002D47E9"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2D47E9" w:rsidRPr="0061782A" w:rsidTr="0040139E">
        <w:trPr>
          <w:trHeight w:val="20"/>
        </w:trPr>
        <w:tc>
          <w:tcPr>
            <w:tcW w:w="2723" w:type="pct"/>
          </w:tcPr>
          <w:p w:rsidR="003A0876"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7" w:type="pct"/>
            <w:noWrap/>
          </w:tcPr>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3.3 Бытовое обслуживание </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3.7 Религиозное использование </w:t>
            </w:r>
          </w:p>
          <w:p w:rsidR="002D47E9" w:rsidRPr="0061782A" w:rsidRDefault="002D47E9" w:rsidP="00C46672">
            <w:pPr>
              <w:jc w:val="left"/>
              <w:rPr>
                <w:rFonts w:ascii="Times New Roman"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05"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206"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4.4 Магазины </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4.6 Общественное питание </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2D47E9" w:rsidRPr="0061782A" w:rsidRDefault="002D47E9"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2D47E9" w:rsidRPr="0061782A" w:rsidRDefault="002D47E9"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склады инвентаря, площадки для сбора мусора</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t xml:space="preserve">9.3 Историко-культурная деятельность </w:t>
            </w:r>
          </w:p>
          <w:p w:rsidR="002D47E9" w:rsidRPr="0061782A" w:rsidRDefault="002D47E9" w:rsidP="00C46672">
            <w:pPr>
              <w:jc w:val="left"/>
              <w:rPr>
                <w:rFonts w:ascii="Times New Roman" w:hAnsi="Times New Roman"/>
                <w:sz w:val="20"/>
              </w:rPr>
            </w:pPr>
            <w:proofErr w:type="gramStart"/>
            <w:r w:rsidRPr="0061782A">
              <w:rPr>
                <w:rFonts w:ascii="Times New Roman" w:eastAsiaTheme="minorHAnsi" w:hAnsi="Times New Roman"/>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61782A">
              <w:rPr>
                <w:rFonts w:ascii="Times New Roman" w:eastAsiaTheme="minorHAnsi" w:hAnsi="Times New Roman"/>
                <w:sz w:val="20"/>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hAnsi="Times New Roman"/>
                <w:sz w:val="20"/>
              </w:rPr>
              <w:lastRenderedPageBreak/>
              <w:t>Не устанавливаются</w:t>
            </w:r>
          </w:p>
        </w:tc>
      </w:tr>
      <w:tr w:rsidR="002D47E9" w:rsidRPr="0061782A" w:rsidTr="0040139E">
        <w:trPr>
          <w:trHeight w:val="20"/>
        </w:trPr>
        <w:tc>
          <w:tcPr>
            <w:tcW w:w="2723" w:type="pct"/>
          </w:tcPr>
          <w:p w:rsidR="003A0876" w:rsidRPr="0061782A" w:rsidRDefault="002D47E9" w:rsidP="00C46672">
            <w:pPr>
              <w:jc w:val="left"/>
              <w:rPr>
                <w:rFonts w:ascii="Times New Roman" w:hAnsi="Times New Roman"/>
                <w:sz w:val="20"/>
              </w:rPr>
            </w:pPr>
            <w:r w:rsidRPr="0061782A">
              <w:rPr>
                <w:rFonts w:ascii="Times New Roman" w:hAnsi="Times New Roman"/>
                <w:sz w:val="20"/>
              </w:rPr>
              <w:lastRenderedPageBreak/>
              <w:t xml:space="preserve">12.1 Ритуальная деятельность </w:t>
            </w:r>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кладбищ, крематориев и мест захоронения;</w:t>
            </w:r>
          </w:p>
          <w:p w:rsidR="002D47E9" w:rsidRPr="0061782A" w:rsidRDefault="002D47E9" w:rsidP="00C46672">
            <w:pPr>
              <w:jc w:val="left"/>
              <w:rPr>
                <w:rFonts w:ascii="Times New Roman" w:hAnsi="Times New Roman"/>
                <w:sz w:val="20"/>
              </w:rPr>
            </w:pPr>
            <w:r w:rsidRPr="0061782A">
              <w:rPr>
                <w:rFonts w:ascii="Times New Roman" w:hAnsi="Times New Roman"/>
                <w:sz w:val="20"/>
              </w:rPr>
              <w:t>размещение соответствующих культовых сооружений;</w:t>
            </w:r>
          </w:p>
          <w:p w:rsidR="002D47E9" w:rsidRPr="0061782A" w:rsidRDefault="002D47E9" w:rsidP="00C46672">
            <w:pPr>
              <w:jc w:val="left"/>
              <w:rPr>
                <w:rFonts w:ascii="Times New Roman" w:hAnsi="Times New Roman"/>
                <w:sz w:val="20"/>
              </w:rPr>
            </w:pPr>
            <w:r w:rsidRPr="0061782A">
              <w:rPr>
                <w:rFonts w:ascii="Times New Roman" w:hAnsi="Times New Roman"/>
                <w:sz w:val="20"/>
              </w:rPr>
              <w:t>осуществление деятельности по производству продукции ритуально-обрядового назначения)</w:t>
            </w:r>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A57C12" w:rsidRPr="0061782A" w:rsidTr="0040139E">
        <w:trPr>
          <w:trHeight w:val="20"/>
        </w:trPr>
        <w:tc>
          <w:tcPr>
            <w:tcW w:w="2723" w:type="pct"/>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207"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08"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209"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noWrap/>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40139E">
        <w:trPr>
          <w:trHeight w:val="20"/>
        </w:trPr>
        <w:tc>
          <w:tcPr>
            <w:tcW w:w="2723"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A57C12" w:rsidRPr="0061782A" w:rsidRDefault="00A57C12" w:rsidP="005014FD">
            <w:pPr>
              <w:jc w:val="left"/>
              <w:rPr>
                <w:rFonts w:ascii="Times New Roman" w:hAnsi="Times New Roman"/>
                <w:sz w:val="20"/>
              </w:rPr>
            </w:pPr>
            <w:r w:rsidRPr="0061782A">
              <w:rPr>
                <w:rFonts w:ascii="Times New Roman" w:hAnsi="Times New Roman"/>
                <w:sz w:val="20"/>
              </w:rPr>
              <w:t>Не устанавливаются</w:t>
            </w:r>
          </w:p>
        </w:tc>
      </w:tr>
    </w:tbl>
    <w:p w:rsidR="003A0876"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3A0876" w:rsidRPr="0061782A">
        <w:rPr>
          <w:rFonts w:ascii="Times New Roman" w:hAnsi="Times New Roman" w:cs="Times New Roman"/>
        </w:rPr>
        <w:t xml:space="preserve"> для зоны С-2 не устанавливаются.</w:t>
      </w:r>
    </w:p>
    <w:p w:rsidR="003A0876" w:rsidRPr="0061782A" w:rsidRDefault="003A0876"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земельных участков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С-2 не устанавливаются.</w:t>
      </w:r>
    </w:p>
    <w:p w:rsidR="003A0876" w:rsidRPr="0061782A" w:rsidRDefault="003A0876"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5320BF" w:rsidRPr="0061782A" w:rsidRDefault="005320BF" w:rsidP="00C46672">
      <w:pPr>
        <w:pStyle w:val="af5"/>
        <w:spacing w:before="0"/>
        <w:ind w:firstLine="709"/>
        <w:rPr>
          <w:rFonts w:ascii="Times New Roman" w:hAnsi="Times New Roman" w:cs="Times New Roman"/>
        </w:rPr>
      </w:pPr>
    </w:p>
    <w:p w:rsidR="005320BF" w:rsidRPr="0061782A" w:rsidRDefault="008F727B" w:rsidP="00C46672">
      <w:pPr>
        <w:pStyle w:val="af5"/>
        <w:spacing w:before="0"/>
        <w:ind w:firstLine="709"/>
        <w:rPr>
          <w:rFonts w:ascii="Times New Roman" w:hAnsi="Times New Roman" w:cs="Times New Roman"/>
          <w:bCs/>
          <w:lang w:eastAsia="ar-SA"/>
        </w:rPr>
      </w:pPr>
      <w:r w:rsidRPr="0061782A">
        <w:rPr>
          <w:rFonts w:ascii="Times New Roman" w:hAnsi="Times New Roman" w:cs="Times New Roman"/>
          <w:b/>
          <w:bCs/>
          <w:lang w:eastAsia="ar-SA"/>
        </w:rPr>
        <w:t>Статья 5</w:t>
      </w:r>
      <w:r w:rsidR="00D13F91" w:rsidRPr="0061782A">
        <w:rPr>
          <w:rFonts w:ascii="Times New Roman" w:hAnsi="Times New Roman" w:cs="Times New Roman"/>
          <w:b/>
          <w:bCs/>
          <w:lang w:eastAsia="ar-SA"/>
        </w:rPr>
        <w:t>6</w:t>
      </w:r>
      <w:r w:rsidR="005320BF" w:rsidRPr="0061782A">
        <w:rPr>
          <w:rFonts w:ascii="Times New Roman" w:hAnsi="Times New Roman" w:cs="Times New Roman"/>
          <w:b/>
          <w:bCs/>
          <w:lang w:eastAsia="ar-SA"/>
        </w:rPr>
        <w:t>.</w:t>
      </w:r>
      <w:r w:rsidR="005320BF" w:rsidRPr="0061782A">
        <w:rPr>
          <w:rFonts w:ascii="Times New Roman" w:hAnsi="Times New Roman" w:cs="Times New Roman"/>
          <w:bCs/>
          <w:lang w:eastAsia="ar-SA"/>
        </w:rPr>
        <w:t xml:space="preserve"> Градостроительный регламент зоны </w:t>
      </w:r>
      <w:r w:rsidR="0040139E" w:rsidRPr="0061782A">
        <w:rPr>
          <w:rFonts w:ascii="Times New Roman" w:hAnsi="Times New Roman" w:cs="Times New Roman"/>
          <w:bCs/>
          <w:lang w:eastAsia="ar-SA"/>
        </w:rPr>
        <w:t>рекультивации территорий</w:t>
      </w:r>
      <w:r w:rsidR="000A1260" w:rsidRPr="0061782A">
        <w:rPr>
          <w:rFonts w:ascii="Times New Roman" w:hAnsi="Times New Roman" w:cs="Times New Roman"/>
          <w:bCs/>
          <w:lang w:eastAsia="ar-SA"/>
        </w:rPr>
        <w:t xml:space="preserve">, используемых для </w:t>
      </w:r>
      <w:r w:rsidR="000A1260" w:rsidRPr="0061782A">
        <w:rPr>
          <w:rFonts w:ascii="Times New Roman" w:eastAsiaTheme="minorHAnsi" w:hAnsi="Times New Roman" w:cs="Times New Roman"/>
        </w:rPr>
        <w:t xml:space="preserve">размещения, хранения, захоронения, утилизации, накопления, </w:t>
      </w:r>
      <w:r w:rsidR="003F7A96" w:rsidRPr="0061782A">
        <w:rPr>
          <w:rFonts w:ascii="Times New Roman" w:eastAsiaTheme="minorHAnsi" w:hAnsi="Times New Roman" w:cs="Times New Roman"/>
        </w:rPr>
        <w:t>обработки, обезвреживания</w:t>
      </w:r>
      <w:r w:rsidR="000A1260" w:rsidRPr="0061782A">
        <w:rPr>
          <w:rFonts w:ascii="Times New Roman" w:eastAsiaTheme="minorHAnsi" w:hAnsi="Times New Roman" w:cs="Times New Roman"/>
        </w:rPr>
        <w:t xml:space="preserve"> отходов производства и потребления</w:t>
      </w:r>
      <w:r w:rsidR="00A3741D" w:rsidRPr="0061782A">
        <w:rPr>
          <w:rFonts w:ascii="Times New Roman" w:hAnsi="Times New Roman" w:cs="Times New Roman"/>
          <w:bCs/>
          <w:lang w:eastAsia="ar-SA"/>
        </w:rPr>
        <w:t xml:space="preserve"> </w:t>
      </w:r>
      <w:r w:rsidR="005320BF" w:rsidRPr="0061782A">
        <w:rPr>
          <w:rFonts w:ascii="Times New Roman" w:hAnsi="Times New Roman" w:cs="Times New Roman"/>
          <w:bCs/>
          <w:lang w:eastAsia="ar-SA"/>
        </w:rPr>
        <w:t>(С-3).</w:t>
      </w:r>
    </w:p>
    <w:p w:rsidR="000A1260" w:rsidRPr="0061782A" w:rsidRDefault="000A1260" w:rsidP="00C46672">
      <w:pPr>
        <w:pStyle w:val="af5"/>
        <w:spacing w:before="0"/>
        <w:ind w:firstLine="709"/>
        <w:rPr>
          <w:rFonts w:ascii="Times New Roman" w:hAnsi="Times New Roman" w:cs="Times New Roman"/>
          <w:bCs/>
          <w:lang w:eastAsia="ar-SA"/>
        </w:rPr>
      </w:pPr>
    </w:p>
    <w:p w:rsidR="0040139E" w:rsidRPr="0061782A" w:rsidRDefault="0040139E"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предназначенных для размещения, хранения, захоронения, утилизации, накопления, обработки, обезвреживания отходов производства и потребления.</w:t>
      </w:r>
    </w:p>
    <w:p w:rsidR="0040139E" w:rsidRPr="0061782A" w:rsidRDefault="0040139E"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61782A" w:rsidTr="0040139E">
        <w:trPr>
          <w:trHeight w:val="510"/>
        </w:trPr>
        <w:tc>
          <w:tcPr>
            <w:tcW w:w="2723" w:type="pct"/>
            <w:vAlign w:val="center"/>
          </w:tcPr>
          <w:p w:rsidR="002D47E9" w:rsidRPr="0061782A" w:rsidRDefault="002D47E9"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vAlign w:val="center"/>
          </w:tcPr>
          <w:p w:rsidR="002D47E9" w:rsidRPr="0061782A" w:rsidRDefault="002D47E9"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2D47E9" w:rsidRPr="0061782A" w:rsidTr="0040139E">
        <w:trPr>
          <w:trHeight w:val="20"/>
        </w:trPr>
        <w:tc>
          <w:tcPr>
            <w:tcW w:w="2723" w:type="pct"/>
          </w:tcPr>
          <w:p w:rsidR="0040139E" w:rsidRPr="0061782A" w:rsidRDefault="002D47E9" w:rsidP="00C46672">
            <w:pPr>
              <w:jc w:val="left"/>
              <w:rPr>
                <w:rFonts w:ascii="Times New Roman" w:hAnsi="Times New Roman"/>
                <w:sz w:val="20"/>
              </w:rPr>
            </w:pPr>
            <w:r w:rsidRPr="0061782A">
              <w:rPr>
                <w:rFonts w:ascii="Times New Roman" w:hAnsi="Times New Roman"/>
                <w:sz w:val="20"/>
              </w:rPr>
              <w:t xml:space="preserve">3.9.1 Обеспечение деятельности в области гидрометеорологии и смежных с ней областях </w:t>
            </w:r>
          </w:p>
          <w:p w:rsidR="002D47E9" w:rsidRPr="0061782A" w:rsidRDefault="002D47E9" w:rsidP="00C46672">
            <w:pPr>
              <w:jc w:val="left"/>
              <w:rPr>
                <w:rFonts w:ascii="Times New Roman" w:hAnsi="Times New Roman"/>
                <w:sz w:val="20"/>
              </w:rPr>
            </w:pPr>
            <w:proofErr w:type="gramStart"/>
            <w:r w:rsidRPr="0061782A">
              <w:rPr>
                <w:rFonts w:ascii="Times New Roman" w:hAnsi="Times New Roman"/>
                <w:sz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w:t>
            </w:r>
            <w:r w:rsidRPr="0061782A">
              <w:rPr>
                <w:rFonts w:ascii="Times New Roman" w:hAnsi="Times New Roman"/>
                <w:sz w:val="20"/>
              </w:rPr>
              <w:lastRenderedPageBreak/>
              <w:t>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hAnsi="Times New Roman"/>
                <w:sz w:val="20"/>
              </w:rPr>
              <w:lastRenderedPageBreak/>
              <w:t>Не устанавливаются</w:t>
            </w:r>
          </w:p>
        </w:tc>
      </w:tr>
      <w:tr w:rsidR="002D47E9" w:rsidRPr="0061782A" w:rsidTr="0040139E">
        <w:trPr>
          <w:trHeight w:val="20"/>
        </w:trPr>
        <w:tc>
          <w:tcPr>
            <w:tcW w:w="2723" w:type="pct"/>
          </w:tcPr>
          <w:p w:rsidR="0040139E" w:rsidRPr="0061782A" w:rsidRDefault="002D47E9" w:rsidP="00C46672">
            <w:pPr>
              <w:jc w:val="left"/>
              <w:rPr>
                <w:rFonts w:ascii="Times New Roman" w:hAnsi="Times New Roman"/>
                <w:sz w:val="20"/>
              </w:rPr>
            </w:pPr>
            <w:r w:rsidRPr="0061782A">
              <w:rPr>
                <w:rFonts w:ascii="Times New Roman" w:hAnsi="Times New Roman"/>
                <w:sz w:val="20"/>
              </w:rPr>
              <w:lastRenderedPageBreak/>
              <w:t xml:space="preserve">12.0 Земельные участки (территории) общего пользования </w:t>
            </w:r>
          </w:p>
          <w:p w:rsidR="002D47E9" w:rsidRPr="0061782A" w:rsidRDefault="002D47E9" w:rsidP="00C46672">
            <w:pPr>
              <w:jc w:val="left"/>
              <w:rPr>
                <w:rFonts w:ascii="Times New Roman" w:hAnsi="Times New Roman"/>
                <w:sz w:val="20"/>
              </w:rPr>
            </w:pPr>
            <w:proofErr w:type="gramStart"/>
            <w:r w:rsidRPr="0061782A">
              <w:rPr>
                <w:rFonts w:ascii="Times New Roman" w:eastAsia="Calibri" w:hAnsi="Times New Roman"/>
                <w:sz w:val="20"/>
              </w:rPr>
              <w:t>(</w:t>
            </w:r>
            <w:r w:rsidRPr="0061782A">
              <w:rPr>
                <w:rFonts w:ascii="Times New Roman" w:eastAsia="Calibri" w:hAnsi="Times New Roman"/>
                <w:bCs/>
                <w:sz w:val="20"/>
              </w:rPr>
              <w:t>Земельные участки общего пользования.</w:t>
            </w:r>
            <w:proofErr w:type="gramEnd"/>
            <w:r w:rsidRPr="0061782A">
              <w:rPr>
                <w:rFonts w:ascii="Times New Roman" w:eastAsia="Calibri" w:hAnsi="Times New Roman"/>
                <w:bCs/>
                <w:sz w:val="20"/>
              </w:rPr>
              <w:t xml:space="preserve"> </w:t>
            </w:r>
            <w:proofErr w:type="gramStart"/>
            <w:r w:rsidRPr="0061782A">
              <w:rPr>
                <w:rFonts w:ascii="Times New Roman" w:eastAsia="Calibri" w:hAnsi="Times New Roman"/>
                <w:bCs/>
                <w:sz w:val="20"/>
              </w:rPr>
              <w:t xml:space="preserve">Содержание данного вида разрешенного использования включает в себя содержание видов разрешенного использования с </w:t>
            </w:r>
            <w:hyperlink r:id="rId210" w:history="1">
              <w:r w:rsidRPr="0061782A">
                <w:rPr>
                  <w:rFonts w:ascii="Times New Roman" w:eastAsia="Calibri" w:hAnsi="Times New Roman"/>
                  <w:bCs/>
                  <w:sz w:val="20"/>
                  <w:u w:val="single"/>
                </w:rPr>
                <w:t>кодами 12.0.1</w:t>
              </w:r>
            </w:hyperlink>
            <w:r w:rsidRPr="0061782A">
              <w:rPr>
                <w:rFonts w:ascii="Times New Roman" w:eastAsia="Calibri" w:hAnsi="Times New Roman"/>
                <w:bCs/>
                <w:sz w:val="20"/>
              </w:rPr>
              <w:t xml:space="preserve"> - </w:t>
            </w:r>
            <w:hyperlink r:id="rId211" w:history="1">
              <w:r w:rsidRPr="0061782A">
                <w:rPr>
                  <w:rFonts w:ascii="Times New Roman" w:eastAsia="Calibri" w:hAnsi="Times New Roman"/>
                  <w:bCs/>
                  <w:sz w:val="20"/>
                  <w:u w:val="single"/>
                </w:rPr>
                <w:t>12.0.2</w:t>
              </w:r>
            </w:hyperlink>
            <w:r w:rsidRPr="0061782A">
              <w:rPr>
                <w:rFonts w:ascii="Times New Roman" w:eastAsia="Calibri" w:hAnsi="Times New Roman"/>
                <w:bCs/>
                <w:sz w:val="20"/>
              </w:rPr>
              <w:t>)</w:t>
            </w:r>
            <w:proofErr w:type="gramEnd"/>
          </w:p>
        </w:tc>
        <w:tc>
          <w:tcPr>
            <w:tcW w:w="2277" w:type="pct"/>
            <w:noWrap/>
          </w:tcPr>
          <w:p w:rsidR="002D47E9" w:rsidRPr="0061782A" w:rsidRDefault="002D47E9" w:rsidP="00C46672">
            <w:pPr>
              <w:jc w:val="left"/>
              <w:rPr>
                <w:rFonts w:ascii="Times New Roman" w:hAnsi="Times New Roman"/>
                <w:sz w:val="20"/>
              </w:rPr>
            </w:pPr>
            <w:r w:rsidRPr="0061782A">
              <w:rPr>
                <w:rFonts w:ascii="Times New Roman" w:hAnsi="Times New Roman"/>
                <w:sz w:val="20"/>
              </w:rPr>
              <w:t>Не устанавливаются</w:t>
            </w:r>
          </w:p>
        </w:tc>
      </w:tr>
      <w:tr w:rsidR="002D47E9" w:rsidRPr="0061782A" w:rsidTr="0040139E">
        <w:trPr>
          <w:trHeight w:val="20"/>
        </w:trPr>
        <w:tc>
          <w:tcPr>
            <w:tcW w:w="2723" w:type="pct"/>
          </w:tcPr>
          <w:p w:rsidR="0040139E" w:rsidRPr="0061782A" w:rsidRDefault="002D47E9" w:rsidP="00C46672">
            <w:pPr>
              <w:jc w:val="left"/>
              <w:rPr>
                <w:rFonts w:ascii="Times New Roman" w:hAnsi="Times New Roman"/>
                <w:sz w:val="20"/>
              </w:rPr>
            </w:pPr>
            <w:r w:rsidRPr="0061782A">
              <w:rPr>
                <w:rFonts w:ascii="Times New Roman" w:hAnsi="Times New Roman"/>
                <w:sz w:val="20"/>
              </w:rPr>
              <w:t xml:space="preserve">12.2 Специальная деятельность </w:t>
            </w:r>
          </w:p>
          <w:p w:rsidR="002D47E9" w:rsidRPr="0061782A" w:rsidRDefault="002D47E9" w:rsidP="00C46672">
            <w:pPr>
              <w:jc w:val="left"/>
              <w:rPr>
                <w:rFonts w:ascii="Times New Roman" w:hAnsi="Times New Roman"/>
                <w:bCs/>
                <w:sz w:val="20"/>
              </w:rPr>
            </w:pPr>
            <w:proofErr w:type="gramStart"/>
            <w:r w:rsidRPr="0061782A">
              <w:rPr>
                <w:rFonts w:ascii="Times New Roman" w:hAnsi="Times New Roman"/>
                <w:sz w:val="20"/>
              </w:rPr>
              <w:t>(</w:t>
            </w:r>
            <w:r w:rsidRPr="0061782A">
              <w:rPr>
                <w:rFonts w:ascii="Times New Roman" w:hAnsi="Times New Roman"/>
                <w:bCs/>
                <w:sz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2277" w:type="pct"/>
            <w:noWrap/>
          </w:tcPr>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Деловое управление;</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2D47E9" w:rsidRPr="0061782A" w:rsidRDefault="002D47E9"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2D47E9" w:rsidRPr="0061782A" w:rsidRDefault="002D47E9"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bl>
    <w:p w:rsidR="003A0876"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3A0876" w:rsidRPr="0061782A">
        <w:rPr>
          <w:rFonts w:ascii="Times New Roman" w:hAnsi="Times New Roman" w:cs="Times New Roman"/>
        </w:rPr>
        <w:t>для зоны С-3 не устанавливаются.</w:t>
      </w:r>
    </w:p>
    <w:p w:rsidR="003A0876" w:rsidRPr="0061782A" w:rsidRDefault="003A0876"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земельных участков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С-3 не устанавливаются.</w:t>
      </w:r>
    </w:p>
    <w:p w:rsidR="003A0876" w:rsidRPr="0061782A" w:rsidRDefault="003A0876"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E73012" w:rsidRPr="0061782A" w:rsidRDefault="00E73012" w:rsidP="00C46672">
      <w:pPr>
        <w:pStyle w:val="af5"/>
        <w:spacing w:before="0"/>
        <w:ind w:firstLine="709"/>
        <w:rPr>
          <w:rFonts w:ascii="Times New Roman" w:hAnsi="Times New Roman" w:cs="Times New Roman"/>
        </w:rPr>
      </w:pPr>
    </w:p>
    <w:p w:rsidR="00E73012" w:rsidRPr="0061782A" w:rsidRDefault="00E73012" w:rsidP="00C46672">
      <w:pPr>
        <w:pStyle w:val="af5"/>
        <w:spacing w:before="0"/>
        <w:ind w:firstLine="709"/>
        <w:rPr>
          <w:rFonts w:ascii="Times New Roman" w:hAnsi="Times New Roman" w:cs="Times New Roman"/>
          <w:bCs/>
          <w:lang w:eastAsia="ar-SA"/>
        </w:rPr>
      </w:pPr>
      <w:r w:rsidRPr="0061782A">
        <w:rPr>
          <w:rFonts w:ascii="Times New Roman" w:hAnsi="Times New Roman" w:cs="Times New Roman"/>
          <w:b/>
          <w:bCs/>
          <w:lang w:eastAsia="ar-SA"/>
        </w:rPr>
        <w:t>Статья 5</w:t>
      </w:r>
      <w:r w:rsidR="00D13F91" w:rsidRPr="0061782A">
        <w:rPr>
          <w:rFonts w:ascii="Times New Roman" w:hAnsi="Times New Roman" w:cs="Times New Roman"/>
          <w:b/>
          <w:bCs/>
          <w:lang w:eastAsia="ar-SA"/>
        </w:rPr>
        <w:t>7</w:t>
      </w:r>
      <w:r w:rsidRPr="0061782A">
        <w:rPr>
          <w:rFonts w:ascii="Times New Roman" w:hAnsi="Times New Roman" w:cs="Times New Roman"/>
          <w:b/>
          <w:bCs/>
          <w:lang w:eastAsia="ar-SA"/>
        </w:rPr>
        <w:t>.</w:t>
      </w:r>
      <w:r w:rsidRPr="0061782A">
        <w:rPr>
          <w:rFonts w:ascii="Times New Roman" w:hAnsi="Times New Roman" w:cs="Times New Roman"/>
          <w:bCs/>
          <w:lang w:eastAsia="ar-SA"/>
        </w:rPr>
        <w:t xml:space="preserve"> Градостроительный регламент зоны насаждений специального назначения (С-4).</w:t>
      </w:r>
    </w:p>
    <w:p w:rsidR="000A1260" w:rsidRPr="0061782A" w:rsidRDefault="000A1260" w:rsidP="00C46672">
      <w:pPr>
        <w:pStyle w:val="af5"/>
        <w:spacing w:before="0"/>
        <w:ind w:firstLine="709"/>
        <w:rPr>
          <w:rFonts w:ascii="Times New Roman" w:hAnsi="Times New Roman" w:cs="Times New Roman"/>
          <w:bCs/>
          <w:sz w:val="20"/>
          <w:szCs w:val="20"/>
          <w:lang w:eastAsia="ar-SA"/>
        </w:rPr>
      </w:pPr>
    </w:p>
    <w:p w:rsidR="0040139E" w:rsidRPr="0061782A" w:rsidRDefault="0040139E"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зеленых насаждений, которые выполняют защитные функции, в том числе уменьшают неблагоприятное влияние промышленных предприятий и транспорта на окружающую среду.</w:t>
      </w:r>
    </w:p>
    <w:p w:rsidR="0040139E" w:rsidRPr="0061782A" w:rsidRDefault="0040139E" w:rsidP="00C46672">
      <w:pPr>
        <w:autoSpaceDE w:val="0"/>
        <w:autoSpaceDN w:val="0"/>
        <w:adjustRightInd w:val="0"/>
        <w:ind w:firstLine="709"/>
        <w:jc w:val="both"/>
        <w:rPr>
          <w:rFonts w:ascii="Times New Roman" w:eastAsiaTheme="minorHAnsi" w:hAnsi="Times New Roman"/>
          <w:sz w:val="24"/>
          <w:szCs w:val="24"/>
        </w:rPr>
      </w:pPr>
      <w:r w:rsidRPr="0061782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E73012" w:rsidRPr="0061782A" w:rsidTr="0040139E">
        <w:trPr>
          <w:trHeight w:val="510"/>
        </w:trPr>
        <w:tc>
          <w:tcPr>
            <w:tcW w:w="2723" w:type="pct"/>
            <w:vAlign w:val="center"/>
          </w:tcPr>
          <w:p w:rsidR="00E73012" w:rsidRPr="0061782A" w:rsidRDefault="00E73012" w:rsidP="00C46672">
            <w:pPr>
              <w:jc w:val="center"/>
              <w:rPr>
                <w:rFonts w:ascii="Times New Roman" w:hAnsi="Times New Roman"/>
                <w:b/>
                <w:bCs/>
                <w:sz w:val="20"/>
              </w:rPr>
            </w:pPr>
            <w:r w:rsidRPr="0061782A">
              <w:rPr>
                <w:rFonts w:ascii="Times New Roman" w:hAnsi="Times New Roman"/>
                <w:b/>
                <w:bCs/>
                <w:sz w:val="20"/>
              </w:rPr>
              <w:t>Основные разрешённые виды использования:</w:t>
            </w:r>
          </w:p>
        </w:tc>
        <w:tc>
          <w:tcPr>
            <w:tcW w:w="2277" w:type="pct"/>
            <w:vAlign w:val="center"/>
          </w:tcPr>
          <w:p w:rsidR="00E73012" w:rsidRPr="0061782A" w:rsidRDefault="00E73012"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E73012" w:rsidRPr="0061782A" w:rsidTr="0040139E">
        <w:trPr>
          <w:trHeight w:val="20"/>
        </w:trPr>
        <w:tc>
          <w:tcPr>
            <w:tcW w:w="2723" w:type="pct"/>
          </w:tcPr>
          <w:p w:rsidR="0040139E" w:rsidRPr="0061782A" w:rsidRDefault="00E73012" w:rsidP="00C46672">
            <w:pPr>
              <w:jc w:val="left"/>
              <w:rPr>
                <w:rFonts w:ascii="Times New Roman" w:hAnsi="Times New Roman"/>
                <w:sz w:val="20"/>
              </w:rPr>
            </w:pPr>
            <w:r w:rsidRPr="0061782A">
              <w:rPr>
                <w:rFonts w:ascii="Times New Roman" w:hAnsi="Times New Roman"/>
                <w:sz w:val="20"/>
              </w:rPr>
              <w:t xml:space="preserve">9.0 Деятельность по особой охране и изучению природы </w:t>
            </w:r>
          </w:p>
          <w:p w:rsidR="00E73012" w:rsidRPr="0061782A" w:rsidRDefault="00E73012" w:rsidP="00C46672">
            <w:pPr>
              <w:jc w:val="left"/>
              <w:rPr>
                <w:rFonts w:ascii="Times New Roman" w:hAnsi="Times New Roman"/>
                <w:sz w:val="20"/>
              </w:rPr>
            </w:pPr>
            <w:r w:rsidRPr="0061782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noWrap/>
          </w:tcPr>
          <w:p w:rsidR="00E73012" w:rsidRPr="0061782A" w:rsidRDefault="00E73012"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40139E" w:rsidRPr="0061782A" w:rsidTr="0040139E">
        <w:trPr>
          <w:trHeight w:val="20"/>
        </w:trPr>
        <w:tc>
          <w:tcPr>
            <w:tcW w:w="2723" w:type="pct"/>
          </w:tcPr>
          <w:p w:rsidR="0040139E" w:rsidRPr="0061782A" w:rsidRDefault="0040139E" w:rsidP="00C46672">
            <w:pPr>
              <w:jc w:val="left"/>
              <w:rPr>
                <w:rFonts w:ascii="Times New Roman" w:hAnsi="Times New Roman"/>
                <w:sz w:val="20"/>
              </w:rPr>
            </w:pPr>
            <w:r w:rsidRPr="0061782A">
              <w:rPr>
                <w:rFonts w:ascii="Times New Roman" w:hAnsi="Times New Roman"/>
                <w:sz w:val="20"/>
              </w:rPr>
              <w:t xml:space="preserve">12.0.2 Благоустройство территории </w:t>
            </w:r>
          </w:p>
          <w:p w:rsidR="0040139E" w:rsidRPr="0061782A" w:rsidRDefault="0040139E" w:rsidP="00C46672">
            <w:pPr>
              <w:jc w:val="left"/>
              <w:rPr>
                <w:rFonts w:ascii="Times New Roman" w:hAnsi="Times New Roman"/>
                <w:sz w:val="20"/>
              </w:rPr>
            </w:pPr>
            <w:r w:rsidRPr="0061782A">
              <w:rPr>
                <w:rFonts w:ascii="Times New Roman" w:eastAsia="Calibri" w:hAnsi="Times New Roman"/>
                <w:sz w:val="20"/>
              </w:rPr>
              <w:t xml:space="preserve">(Размещение декоративных, технических, планировочных, конструктивных устройств, элементов </w:t>
            </w:r>
            <w:r w:rsidRPr="0061782A">
              <w:rPr>
                <w:rFonts w:ascii="Times New Roman" w:eastAsia="Calibri" w:hAnsi="Times New Roman"/>
                <w:sz w:val="20"/>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40139E" w:rsidRPr="0061782A" w:rsidRDefault="0040139E" w:rsidP="00C46672">
            <w:pPr>
              <w:jc w:val="left"/>
              <w:rPr>
                <w:rFonts w:ascii="Times New Roman" w:hAnsi="Times New Roman"/>
                <w:sz w:val="20"/>
              </w:rPr>
            </w:pPr>
            <w:r w:rsidRPr="0061782A">
              <w:rPr>
                <w:rFonts w:ascii="Times New Roman" w:hAnsi="Times New Roman"/>
                <w:sz w:val="20"/>
              </w:rPr>
              <w:lastRenderedPageBreak/>
              <w:t>Не устанавливаются</w:t>
            </w:r>
          </w:p>
        </w:tc>
      </w:tr>
      <w:tr w:rsidR="00E73012" w:rsidRPr="0061782A" w:rsidTr="0040139E">
        <w:trPr>
          <w:trHeight w:val="20"/>
        </w:trPr>
        <w:tc>
          <w:tcPr>
            <w:tcW w:w="2723" w:type="pct"/>
          </w:tcPr>
          <w:p w:rsidR="0040139E" w:rsidRPr="0061782A" w:rsidRDefault="0040139E" w:rsidP="00C46672">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lastRenderedPageBreak/>
              <w:t xml:space="preserve">12.3 Запас </w:t>
            </w:r>
          </w:p>
          <w:p w:rsidR="00E73012" w:rsidRPr="0061782A" w:rsidRDefault="0040139E" w:rsidP="00C46672">
            <w:pPr>
              <w:autoSpaceDE w:val="0"/>
              <w:autoSpaceDN w:val="0"/>
              <w:adjustRightInd w:val="0"/>
              <w:rPr>
                <w:rFonts w:ascii="Times New Roman" w:hAnsi="Times New Roman"/>
                <w:bCs/>
                <w:sz w:val="20"/>
              </w:rPr>
            </w:pPr>
            <w:r w:rsidRPr="0061782A">
              <w:rPr>
                <w:rFonts w:ascii="Times New Roman" w:eastAsiaTheme="minorHAnsi" w:hAnsi="Times New Roman"/>
                <w:sz w:val="20"/>
              </w:rPr>
              <w:t>(Отсутствие хозяйственной деятельности)</w:t>
            </w:r>
          </w:p>
        </w:tc>
        <w:tc>
          <w:tcPr>
            <w:tcW w:w="2277" w:type="pct"/>
            <w:noWrap/>
          </w:tcPr>
          <w:p w:rsidR="00E73012" w:rsidRPr="0061782A" w:rsidRDefault="0040139E" w:rsidP="00C46672">
            <w:pPr>
              <w:jc w:val="left"/>
              <w:rPr>
                <w:rFonts w:ascii="Times New Roman" w:hAnsi="Times New Roman"/>
                <w:sz w:val="20"/>
              </w:rPr>
            </w:pPr>
            <w:r w:rsidRPr="0061782A">
              <w:rPr>
                <w:rFonts w:ascii="Times New Roman" w:hAnsi="Times New Roman"/>
                <w:sz w:val="20"/>
              </w:rPr>
              <w:t>Не устанавливаются</w:t>
            </w:r>
          </w:p>
        </w:tc>
      </w:tr>
    </w:tbl>
    <w:p w:rsidR="0040139E" w:rsidRPr="0061782A" w:rsidRDefault="00A935B3"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40139E" w:rsidRPr="0061782A">
        <w:rPr>
          <w:rFonts w:ascii="Times New Roman" w:hAnsi="Times New Roman" w:cs="Times New Roman"/>
        </w:rPr>
        <w:t>для зоны С-4 не устанавливаются.</w:t>
      </w:r>
    </w:p>
    <w:p w:rsidR="0040139E" w:rsidRPr="0061782A" w:rsidRDefault="0040139E"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земельных участков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С-4 не устанавливаются.</w:t>
      </w:r>
    </w:p>
    <w:p w:rsidR="0040139E" w:rsidRPr="0061782A" w:rsidRDefault="0040139E" w:rsidP="00C46672">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3259F4" w:rsidRPr="0061782A" w:rsidRDefault="003259F4" w:rsidP="00C46672">
      <w:pPr>
        <w:pStyle w:val="312"/>
        <w:tabs>
          <w:tab w:val="clear" w:pos="2340"/>
          <w:tab w:val="left" w:pos="2268"/>
        </w:tabs>
        <w:spacing w:before="0" w:after="0"/>
        <w:jc w:val="both"/>
        <w:rPr>
          <w:bCs w:val="0"/>
          <w:szCs w:val="24"/>
          <w:lang w:eastAsia="ru-RU"/>
        </w:rPr>
      </w:pPr>
    </w:p>
    <w:p w:rsidR="00E73012" w:rsidRPr="0061782A" w:rsidRDefault="003259F4" w:rsidP="00C46672">
      <w:pPr>
        <w:pStyle w:val="312"/>
        <w:tabs>
          <w:tab w:val="clear" w:pos="2340"/>
          <w:tab w:val="left" w:pos="2268"/>
        </w:tabs>
        <w:spacing w:before="0" w:after="0"/>
        <w:jc w:val="both"/>
        <w:rPr>
          <w:b w:val="0"/>
          <w:szCs w:val="24"/>
        </w:rPr>
      </w:pPr>
      <w:r w:rsidRPr="0061782A">
        <w:rPr>
          <w:bCs w:val="0"/>
          <w:szCs w:val="24"/>
          <w:lang w:eastAsia="ru-RU"/>
        </w:rPr>
        <w:t>Статья</w:t>
      </w:r>
      <w:r w:rsidR="00E73012" w:rsidRPr="0061782A">
        <w:rPr>
          <w:bCs w:val="0"/>
          <w:szCs w:val="24"/>
          <w:lang w:eastAsia="ru-RU"/>
        </w:rPr>
        <w:t xml:space="preserve"> 5</w:t>
      </w:r>
      <w:r w:rsidR="00D13F91" w:rsidRPr="0061782A">
        <w:rPr>
          <w:bCs w:val="0"/>
          <w:szCs w:val="24"/>
          <w:lang w:eastAsia="ru-RU"/>
        </w:rPr>
        <w:t>8</w:t>
      </w:r>
      <w:r w:rsidR="00E73012" w:rsidRPr="0061782A">
        <w:rPr>
          <w:bCs w:val="0"/>
          <w:szCs w:val="24"/>
          <w:lang w:eastAsia="ru-RU"/>
        </w:rPr>
        <w:t>.</w:t>
      </w:r>
      <w:r w:rsidR="00E73012" w:rsidRPr="0061782A">
        <w:rPr>
          <w:rFonts w:eastAsia="Calibri"/>
          <w:szCs w:val="24"/>
        </w:rPr>
        <w:t xml:space="preserve"> </w:t>
      </w:r>
      <w:r w:rsidR="00E73012" w:rsidRPr="0061782A">
        <w:rPr>
          <w:b w:val="0"/>
          <w:szCs w:val="24"/>
        </w:rPr>
        <w:t xml:space="preserve">Градостроительный регламент </w:t>
      </w:r>
      <w:r w:rsidR="003F7A96" w:rsidRPr="0061782A">
        <w:rPr>
          <w:b w:val="0"/>
        </w:rPr>
        <w:t xml:space="preserve">зоны </w:t>
      </w:r>
      <w:r w:rsidR="003F7A96" w:rsidRPr="0061782A">
        <w:rPr>
          <w:rFonts w:eastAsia="Calibri"/>
          <w:b w:val="0"/>
        </w:rPr>
        <w:t>реформирования территорий производственно-коммунального назначения в территории общественного и жилого назначения</w:t>
      </w:r>
      <w:r w:rsidR="003F7A96" w:rsidRPr="0061782A">
        <w:rPr>
          <w:rFonts w:eastAsia="Calibri"/>
        </w:rPr>
        <w:t xml:space="preserve"> </w:t>
      </w:r>
      <w:r w:rsidR="00E73012" w:rsidRPr="0061782A">
        <w:rPr>
          <w:b w:val="0"/>
          <w:szCs w:val="24"/>
        </w:rPr>
        <w:t>(ЗР-1)</w:t>
      </w:r>
      <w:r w:rsidR="00D40A87" w:rsidRPr="0061782A">
        <w:rPr>
          <w:b w:val="0"/>
          <w:szCs w:val="24"/>
        </w:rPr>
        <w:t>.</w:t>
      </w:r>
    </w:p>
    <w:p w:rsidR="000A1260" w:rsidRPr="0061782A" w:rsidRDefault="000A1260" w:rsidP="00C46672">
      <w:pPr>
        <w:pStyle w:val="312"/>
        <w:tabs>
          <w:tab w:val="clear" w:pos="2340"/>
          <w:tab w:val="left" w:pos="2268"/>
        </w:tabs>
        <w:spacing w:before="0" w:after="0"/>
        <w:jc w:val="both"/>
        <w:rPr>
          <w:b w:val="0"/>
          <w:szCs w:val="24"/>
        </w:rPr>
      </w:pPr>
    </w:p>
    <w:p w:rsidR="00AC1553" w:rsidRPr="0061782A" w:rsidRDefault="00AC1553"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реформирования </w:t>
      </w:r>
      <w:r w:rsidRPr="0061782A">
        <w:rPr>
          <w:rFonts w:ascii="Times New Roman" w:eastAsia="Calibri" w:hAnsi="Times New Roman"/>
          <w:sz w:val="24"/>
          <w:szCs w:val="24"/>
        </w:rPr>
        <w:t>территорий производственно-коммунального назначения</w:t>
      </w:r>
      <w:r w:rsidRPr="0061782A">
        <w:rPr>
          <w:rFonts w:ascii="Times New Roman" w:eastAsiaTheme="minorHAnsi" w:hAnsi="Times New Roman"/>
          <w:sz w:val="24"/>
          <w:szCs w:val="24"/>
        </w:rPr>
        <w:t xml:space="preserve"> </w:t>
      </w:r>
      <w:r w:rsidRPr="0061782A">
        <w:rPr>
          <w:rFonts w:ascii="Times New Roman" w:eastAsia="Calibri" w:hAnsi="Times New Roman"/>
          <w:sz w:val="24"/>
          <w:szCs w:val="24"/>
        </w:rPr>
        <w:t>в территории жилого назначения</w:t>
      </w:r>
      <w:r w:rsidRPr="0061782A">
        <w:rPr>
          <w:rFonts w:ascii="Times New Roman" w:hAnsi="Times New Roman"/>
          <w:sz w:val="24"/>
          <w:szCs w:val="24"/>
        </w:rPr>
        <w:t xml:space="preserve"> с преимущественным размещением объектов капитального строительства индивидуальной и малоэтажной застройки</w:t>
      </w:r>
      <w:r w:rsidRPr="0061782A">
        <w:rPr>
          <w:rFonts w:ascii="Times New Roman" w:eastAsiaTheme="minorHAnsi" w:hAnsi="Times New Roman"/>
          <w:sz w:val="24"/>
          <w:szCs w:val="24"/>
        </w:rPr>
        <w:t xml:space="preserve"> и 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E73012" w:rsidRPr="0061782A" w:rsidRDefault="00AC1553" w:rsidP="00C46672">
      <w:pPr>
        <w:pStyle w:val="af5"/>
        <w:spacing w:before="0"/>
        <w:ind w:firstLine="709"/>
        <w:rPr>
          <w:rFonts w:ascii="Times New Roman" w:hAnsi="Times New Roman" w:cs="Times New Roman"/>
        </w:rPr>
      </w:pPr>
      <w:r w:rsidRPr="0061782A">
        <w:rPr>
          <w:rFonts w:ascii="Times New Roman" w:hAnsi="Times New Roman" w:cs="Times New Roman"/>
        </w:rPr>
        <w:t>2</w:t>
      </w:r>
      <w:r w:rsidR="00C46672" w:rsidRPr="0061782A">
        <w:rPr>
          <w:rFonts w:ascii="Times New Roman" w:hAnsi="Times New Roman" w:cs="Times New Roman"/>
        </w:rPr>
        <w:t>. </w:t>
      </w:r>
      <w:r w:rsidR="00E73012" w:rsidRPr="0061782A">
        <w:rPr>
          <w:rFonts w:ascii="Times New Roman" w:hAnsi="Times New Roman" w:cs="Times New Roman"/>
        </w:rPr>
        <w:t>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E73012" w:rsidRPr="0061782A" w:rsidTr="00C46672">
        <w:trPr>
          <w:trHeight w:val="510"/>
        </w:trPr>
        <w:tc>
          <w:tcPr>
            <w:tcW w:w="2723" w:type="pct"/>
            <w:vAlign w:val="center"/>
          </w:tcPr>
          <w:p w:rsidR="00E73012" w:rsidRPr="0061782A" w:rsidRDefault="00E73012" w:rsidP="00C46672">
            <w:pPr>
              <w:jc w:val="center"/>
              <w:rPr>
                <w:rFonts w:ascii="Times New Roman" w:hAnsi="Times New Roman"/>
                <w:b/>
                <w:bCs/>
                <w:sz w:val="20"/>
              </w:rPr>
            </w:pPr>
            <w:r w:rsidRPr="0061782A">
              <w:rPr>
                <w:rFonts w:ascii="Times New Roman" w:hAnsi="Times New Roman"/>
                <w:b/>
                <w:bCs/>
                <w:sz w:val="20"/>
              </w:rPr>
              <w:t>Основные виды разрешённого использования:</w:t>
            </w:r>
          </w:p>
        </w:tc>
        <w:tc>
          <w:tcPr>
            <w:tcW w:w="2277" w:type="pct"/>
            <w:vAlign w:val="center"/>
          </w:tcPr>
          <w:p w:rsidR="00E73012" w:rsidRPr="0061782A" w:rsidRDefault="00E73012" w:rsidP="00C46672">
            <w:pPr>
              <w:jc w:val="center"/>
              <w:rPr>
                <w:rFonts w:ascii="Times New Roman" w:hAnsi="Times New Roman"/>
                <w:b/>
                <w:bCs/>
                <w:sz w:val="20"/>
              </w:rPr>
            </w:pPr>
            <w:r w:rsidRPr="0061782A">
              <w:rPr>
                <w:rFonts w:ascii="Times New Roman" w:hAnsi="Times New Roman"/>
                <w:b/>
                <w:bCs/>
                <w:sz w:val="20"/>
              </w:rPr>
              <w:t xml:space="preserve">Вспомогательные виды разрешённого использования (установленные </w:t>
            </w:r>
            <w:proofErr w:type="gramStart"/>
            <w:r w:rsidRPr="0061782A">
              <w:rPr>
                <w:rFonts w:ascii="Times New Roman" w:hAnsi="Times New Roman"/>
                <w:b/>
                <w:bCs/>
                <w:sz w:val="20"/>
              </w:rPr>
              <w:t>к</w:t>
            </w:r>
            <w:proofErr w:type="gramEnd"/>
            <w:r w:rsidRPr="0061782A">
              <w:rPr>
                <w:rFonts w:ascii="Times New Roman" w:hAnsi="Times New Roman"/>
                <w:b/>
                <w:bCs/>
                <w:sz w:val="20"/>
              </w:rPr>
              <w:t xml:space="preserve"> основным):</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многоквартирных домов этажностью не выше восьми этажей;</w:t>
            </w:r>
          </w:p>
          <w:p w:rsidR="00E73012" w:rsidRPr="0061782A" w:rsidRDefault="00E73012" w:rsidP="00C46672">
            <w:pPr>
              <w:jc w:val="left"/>
              <w:rPr>
                <w:rFonts w:ascii="Times New Roman" w:hAnsi="Times New Roman"/>
                <w:sz w:val="20"/>
              </w:rPr>
            </w:pPr>
            <w:r w:rsidRPr="0061782A">
              <w:rPr>
                <w:rFonts w:ascii="Times New Roman" w:hAnsi="Times New Roman"/>
                <w:sz w:val="20"/>
              </w:rPr>
              <w:t>благоустройство и озеленение;</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подземных гаражей и автостоянок;</w:t>
            </w:r>
          </w:p>
          <w:p w:rsidR="00E73012" w:rsidRPr="0061782A" w:rsidRDefault="00E73012" w:rsidP="00C46672">
            <w:pPr>
              <w:jc w:val="left"/>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3.1 Коммунальное обслуживание </w:t>
            </w:r>
          </w:p>
          <w:p w:rsidR="00E73012" w:rsidRPr="0061782A" w:rsidRDefault="00E73012" w:rsidP="00C46672">
            <w:pPr>
              <w:jc w:val="left"/>
              <w:rPr>
                <w:rFonts w:ascii="Times New Roman"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12"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213"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3.2.1 Дома социального обслуживания </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3259F4"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3.2.4 Общежития </w:t>
            </w:r>
          </w:p>
          <w:p w:rsidR="00E73012" w:rsidRPr="0061782A" w:rsidRDefault="00E73012" w:rsidP="00C46672">
            <w:pPr>
              <w:jc w:val="left"/>
              <w:rPr>
                <w:rFonts w:ascii="Times New Roman" w:hAnsi="Times New Roman"/>
                <w:sz w:val="20"/>
              </w:rPr>
            </w:pPr>
            <w:r w:rsidRPr="0061782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w:t>
            </w:r>
            <w:r w:rsidRPr="0061782A">
              <w:rPr>
                <w:rFonts w:ascii="Times New Roman" w:hAnsi="Times New Roman"/>
                <w:sz w:val="20"/>
              </w:rPr>
              <w:lastRenderedPageBreak/>
              <w:t xml:space="preserve">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14" w:history="1">
              <w:r w:rsidRPr="0061782A">
                <w:rPr>
                  <w:rFonts w:ascii="Times New Roman" w:hAnsi="Times New Roman"/>
                  <w:sz w:val="20"/>
                  <w:u w:val="single"/>
                </w:rPr>
                <w:t>кодом 4.7</w:t>
              </w:r>
            </w:hyperlink>
            <w:r w:rsidRPr="0061782A">
              <w:rPr>
                <w:rFonts w:ascii="Times New Roman" w:hAnsi="Times New Roman"/>
                <w:sz w:val="20"/>
              </w:rPr>
              <w:t>)</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lastRenderedPageBreak/>
              <w:t>постоянные и 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3.3 Бытовое обслуживание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5E1976" w:rsidRPr="0061782A" w:rsidTr="00C46672">
        <w:trPr>
          <w:trHeight w:val="20"/>
        </w:trPr>
        <w:tc>
          <w:tcPr>
            <w:tcW w:w="2723" w:type="pct"/>
          </w:tcPr>
          <w:p w:rsidR="00C46672"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5E1976" w:rsidRPr="0061782A" w:rsidRDefault="005E1976" w:rsidP="00C46672">
            <w:pPr>
              <w:widowControl w:val="0"/>
              <w:jc w:val="left"/>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7" w:type="pct"/>
          </w:tcPr>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спортивные ядра;</w:t>
            </w:r>
          </w:p>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5E1976" w:rsidRPr="0061782A" w:rsidRDefault="005E1976" w:rsidP="00C46672">
            <w:pPr>
              <w:widowControl w:val="0"/>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E73012" w:rsidRPr="0061782A" w:rsidRDefault="00E73012" w:rsidP="00C46672">
            <w:pPr>
              <w:jc w:val="left"/>
              <w:rPr>
                <w:rFonts w:ascii="Times New Roman"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3.9.2 Проведение научных исследований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лаборатории;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4.3 Рынки </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склады;</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shd w:val="clear" w:color="auto" w:fill="auto"/>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4.4 Магазины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E73012" w:rsidRPr="0061782A" w:rsidTr="00C46672">
        <w:trPr>
          <w:trHeight w:val="20"/>
        </w:trPr>
        <w:tc>
          <w:tcPr>
            <w:tcW w:w="2723" w:type="pct"/>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lastRenderedPageBreak/>
              <w:t>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lastRenderedPageBreak/>
              <w:t xml:space="preserve">4.7 Гостиничное обслуживание </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4.8.1 Развлекательные мероприятия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w:t>
            </w:r>
            <w:r w:rsidRPr="0061782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5"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216"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4.9.1.1 Заправка транспортных средств </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hAnsi="Times New Roman"/>
                <w:sz w:val="20"/>
              </w:rPr>
              <w:t>Не устанавливаются</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4.9.1.3 Автомобильные мойки </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(Размещение автомобильных моек, а также размещение магазинов сопутствующей торговли)</w:t>
            </w:r>
          </w:p>
        </w:tc>
        <w:tc>
          <w:tcPr>
            <w:tcW w:w="2277" w:type="pct"/>
          </w:tcPr>
          <w:p w:rsidR="00E73012" w:rsidRPr="0061782A" w:rsidRDefault="00E73012" w:rsidP="00C46672">
            <w:pPr>
              <w:jc w:val="left"/>
              <w:rPr>
                <w:rFonts w:ascii="Times New Roman" w:hAnsi="Times New Roman"/>
                <w:sz w:val="20"/>
              </w:rPr>
            </w:pPr>
            <w:r w:rsidRPr="0061782A">
              <w:rPr>
                <w:rFonts w:ascii="Times New Roman" w:hAnsi="Times New Roman"/>
                <w:sz w:val="20"/>
              </w:rPr>
              <w:t>Не устанавливаются</w:t>
            </w:r>
          </w:p>
        </w:tc>
      </w:tr>
      <w:tr w:rsidR="00E73012" w:rsidRPr="0061782A" w:rsidTr="00C46672">
        <w:trPr>
          <w:trHeight w:val="20"/>
        </w:trPr>
        <w:tc>
          <w:tcPr>
            <w:tcW w:w="2723" w:type="pct"/>
            <w:shd w:val="clear" w:color="auto" w:fill="auto"/>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4.9.1.4 Ремонт автомобилей </w:t>
            </w:r>
          </w:p>
          <w:p w:rsidR="00E73012" w:rsidRPr="0061782A" w:rsidRDefault="00E73012" w:rsidP="00C46672">
            <w:pPr>
              <w:jc w:val="left"/>
              <w:rPr>
                <w:rFonts w:ascii="Times New Roman" w:hAnsi="Times New Roman"/>
                <w:sz w:val="20"/>
              </w:rPr>
            </w:pPr>
            <w:r w:rsidRPr="0061782A">
              <w:rPr>
                <w:rFonts w:ascii="Times New Roman" w:hAnsi="Times New Roman"/>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shd w:val="clear" w:color="auto" w:fill="auto"/>
          </w:tcPr>
          <w:p w:rsidR="00E73012" w:rsidRPr="0061782A" w:rsidRDefault="00E73012" w:rsidP="00C46672">
            <w:pPr>
              <w:jc w:val="left"/>
              <w:rPr>
                <w:rFonts w:ascii="Times New Roman" w:hAnsi="Times New Roman"/>
                <w:sz w:val="20"/>
              </w:rPr>
            </w:pPr>
            <w:r w:rsidRPr="0061782A">
              <w:rPr>
                <w:rFonts w:ascii="Times New Roman" w:hAnsi="Times New Roman"/>
                <w:sz w:val="20"/>
              </w:rPr>
              <w:t>Не устанавливаются</w:t>
            </w:r>
          </w:p>
        </w:tc>
      </w:tr>
      <w:tr w:rsidR="00E73012" w:rsidRPr="0061782A" w:rsidTr="00C46672">
        <w:trPr>
          <w:trHeight w:val="20"/>
        </w:trPr>
        <w:tc>
          <w:tcPr>
            <w:tcW w:w="2723" w:type="pct"/>
          </w:tcPr>
          <w:p w:rsidR="00C46672" w:rsidRPr="0061782A" w:rsidRDefault="00E73012" w:rsidP="00C46672">
            <w:pPr>
              <w:jc w:val="left"/>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E73012" w:rsidRPr="0061782A" w:rsidRDefault="00E73012" w:rsidP="00C46672">
            <w:pPr>
              <w:jc w:val="left"/>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E73012" w:rsidRPr="0061782A" w:rsidRDefault="00E73012" w:rsidP="00C46672">
            <w:pPr>
              <w:jc w:val="left"/>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E73012" w:rsidRPr="0061782A" w:rsidRDefault="00E73012" w:rsidP="00C46672">
            <w:pPr>
              <w:jc w:val="left"/>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73012" w:rsidRPr="0061782A" w:rsidRDefault="00E73012" w:rsidP="00C46672">
            <w:pPr>
              <w:jc w:val="left"/>
              <w:rPr>
                <w:rFonts w:ascii="Times New Roman" w:hAnsi="Times New Roman"/>
                <w:sz w:val="20"/>
              </w:rPr>
            </w:pPr>
            <w:r w:rsidRPr="0061782A">
              <w:rPr>
                <w:rFonts w:ascii="Times New Roman" w:eastAsia="Calibri" w:hAnsi="Times New Roman"/>
                <w:sz w:val="20"/>
              </w:rPr>
              <w:t>склады инвентаря, площадки для сбора мусора</w:t>
            </w:r>
          </w:p>
        </w:tc>
      </w:tr>
      <w:tr w:rsidR="00A57C12" w:rsidRPr="0061782A" w:rsidTr="00C46672">
        <w:trPr>
          <w:trHeight w:val="20"/>
        </w:trPr>
        <w:tc>
          <w:tcPr>
            <w:tcW w:w="2723" w:type="pct"/>
          </w:tcPr>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hAnsi="Times New Roman"/>
                <w:sz w:val="20"/>
              </w:rPr>
              <w:t xml:space="preserve">12.0.1 Улично-дорожная сеть </w:t>
            </w:r>
          </w:p>
          <w:p w:rsidR="00A57C12" w:rsidRPr="0061782A" w:rsidRDefault="00A57C12" w:rsidP="005014FD">
            <w:pPr>
              <w:autoSpaceDE w:val="0"/>
              <w:autoSpaceDN w:val="0"/>
              <w:adjustRightInd w:val="0"/>
              <w:jc w:val="left"/>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57C12" w:rsidRPr="0061782A" w:rsidRDefault="00A57C12" w:rsidP="005014FD">
            <w:pPr>
              <w:autoSpaceDE w:val="0"/>
              <w:autoSpaceDN w:val="0"/>
              <w:adjustRightInd w:val="0"/>
              <w:jc w:val="left"/>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217"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18"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219"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57C12" w:rsidRPr="0061782A" w:rsidTr="00C46672">
        <w:trPr>
          <w:trHeight w:val="20"/>
        </w:trPr>
        <w:tc>
          <w:tcPr>
            <w:tcW w:w="2723" w:type="pct"/>
          </w:tcPr>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lastRenderedPageBreak/>
              <w:t xml:space="preserve">12.0.2 Благоустройство территории </w:t>
            </w:r>
          </w:p>
          <w:p w:rsidR="00A57C12" w:rsidRPr="0061782A" w:rsidRDefault="00A57C12" w:rsidP="005014FD">
            <w:pPr>
              <w:jc w:val="left"/>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A57C12" w:rsidRPr="0061782A" w:rsidRDefault="00A57C12" w:rsidP="005014FD">
            <w:pPr>
              <w:jc w:val="left"/>
              <w:rPr>
                <w:rFonts w:ascii="Times New Roman" w:hAnsi="Times New Roman"/>
                <w:sz w:val="20"/>
              </w:rPr>
            </w:pPr>
            <w:r w:rsidRPr="0061782A">
              <w:rPr>
                <w:rFonts w:ascii="Times New Roman" w:hAnsi="Times New Roman"/>
                <w:sz w:val="20"/>
              </w:rPr>
              <w:t>Не устанавливаются</w:t>
            </w:r>
          </w:p>
        </w:tc>
      </w:tr>
      <w:tr w:rsidR="006C53D1" w:rsidRPr="0061782A" w:rsidTr="00C875B5">
        <w:trPr>
          <w:trHeight w:val="20"/>
        </w:trPr>
        <w:tc>
          <w:tcPr>
            <w:tcW w:w="2723" w:type="pct"/>
            <w:vAlign w:val="center"/>
          </w:tcPr>
          <w:p w:rsidR="006C53D1" w:rsidRPr="0061782A" w:rsidRDefault="006C53D1" w:rsidP="00C875B5">
            <w:pPr>
              <w:widowControl w:val="0"/>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2277" w:type="pct"/>
            <w:vAlign w:val="center"/>
          </w:tcPr>
          <w:p w:rsidR="006C53D1" w:rsidRPr="0061782A" w:rsidRDefault="006C53D1" w:rsidP="00C875B5">
            <w:pPr>
              <w:widowControl w:val="0"/>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6C53D1" w:rsidRPr="0061782A" w:rsidTr="00C46672">
        <w:trPr>
          <w:trHeight w:val="20"/>
        </w:trPr>
        <w:tc>
          <w:tcPr>
            <w:tcW w:w="2723" w:type="pct"/>
          </w:tcPr>
          <w:p w:rsidR="006C53D1" w:rsidRPr="0061782A" w:rsidRDefault="006C53D1" w:rsidP="00C875B5">
            <w:pPr>
              <w:jc w:val="left"/>
              <w:rPr>
                <w:rFonts w:ascii="Times New Roman" w:eastAsia="Calibri" w:hAnsi="Times New Roman"/>
                <w:sz w:val="20"/>
              </w:rPr>
            </w:pPr>
            <w:r w:rsidRPr="0061782A">
              <w:rPr>
                <w:rFonts w:ascii="Times New Roman" w:eastAsia="Calibri" w:hAnsi="Times New Roman"/>
                <w:sz w:val="20"/>
              </w:rPr>
              <w:t>2.7.1 Хранение автотранспорта</w:t>
            </w:r>
          </w:p>
          <w:p w:rsidR="006C53D1" w:rsidRPr="0061782A" w:rsidRDefault="006C53D1" w:rsidP="00C875B5">
            <w:pPr>
              <w:jc w:val="left"/>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220"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7" w:type="pct"/>
          </w:tcPr>
          <w:p w:rsidR="006C53D1" w:rsidRPr="0061782A" w:rsidRDefault="006C53D1" w:rsidP="00C875B5">
            <w:pPr>
              <w:jc w:val="left"/>
              <w:rPr>
                <w:rFonts w:ascii="Times New Roman" w:eastAsia="Calibri" w:hAnsi="Times New Roman"/>
                <w:sz w:val="20"/>
              </w:rPr>
            </w:pPr>
            <w:r w:rsidRPr="0061782A">
              <w:rPr>
                <w:rFonts w:ascii="Times New Roman" w:eastAsia="Calibri" w:hAnsi="Times New Roman"/>
                <w:sz w:val="20"/>
              </w:rPr>
              <w:t>Размещение зданий и сооружений дорожного сервиса;</w:t>
            </w:r>
          </w:p>
          <w:p w:rsidR="006C53D1" w:rsidRPr="0061782A" w:rsidRDefault="006C53D1" w:rsidP="00C875B5">
            <w:pPr>
              <w:jc w:val="left"/>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6C53D1" w:rsidRPr="0061782A" w:rsidRDefault="006C53D1" w:rsidP="00C875B5">
            <w:pPr>
              <w:jc w:val="left"/>
              <w:rPr>
                <w:rFonts w:ascii="Times New Roman" w:eastAsia="Calibri" w:hAnsi="Times New Roman"/>
                <w:sz w:val="20"/>
              </w:rPr>
            </w:pPr>
            <w:r w:rsidRPr="0061782A">
              <w:rPr>
                <w:rFonts w:ascii="Times New Roman" w:eastAsia="Calibri" w:hAnsi="Times New Roman"/>
                <w:sz w:val="20"/>
              </w:rPr>
              <w:t>благоустройство территории</w:t>
            </w:r>
          </w:p>
        </w:tc>
      </w:tr>
    </w:tbl>
    <w:p w:rsidR="00C46672" w:rsidRPr="0061782A" w:rsidRDefault="00C46672" w:rsidP="00C46672">
      <w:pPr>
        <w:pStyle w:val="af5"/>
        <w:spacing w:before="0"/>
        <w:ind w:firstLine="709"/>
        <w:rPr>
          <w:rFonts w:ascii="Times New Roman" w:hAnsi="Times New Roman" w:cs="Times New Roman"/>
        </w:rPr>
      </w:pPr>
      <w:r w:rsidRPr="0061782A">
        <w:rPr>
          <w:rFonts w:ascii="Times New Roman" w:hAnsi="Times New Roman" w:cs="Times New Roman"/>
        </w:rPr>
        <w:t xml:space="preserve">3. Предельные размеры земельных участков и предельные параметры </w:t>
      </w:r>
      <w:proofErr w:type="gramStart"/>
      <w:r w:rsidRPr="0061782A">
        <w:rPr>
          <w:rFonts w:ascii="Times New Roman" w:hAnsi="Times New Roman" w:cs="Times New Roman"/>
        </w:rPr>
        <w:t>разрешенного</w:t>
      </w:r>
      <w:proofErr w:type="gramEnd"/>
      <w:r w:rsidRPr="0061782A">
        <w:rPr>
          <w:rFonts w:ascii="Times New Roman" w:hAnsi="Times New Roman" w:cs="Times New Roman"/>
        </w:rPr>
        <w:t xml:space="preserve"> для зоны ЗР-1 не устанавливаются.</w:t>
      </w:r>
    </w:p>
    <w:p w:rsidR="00F2429F" w:rsidRPr="0061782A" w:rsidRDefault="00C46672" w:rsidP="00F2429F">
      <w:pPr>
        <w:pStyle w:val="af5"/>
        <w:spacing w:before="0"/>
        <w:ind w:firstLine="709"/>
        <w:rPr>
          <w:rFonts w:ascii="Times New Roman" w:hAnsi="Times New Roman" w:cs="Times New Roman"/>
        </w:rPr>
      </w:pPr>
      <w:r w:rsidRPr="0061782A">
        <w:rPr>
          <w:rFonts w:ascii="Times New Roman" w:hAnsi="Times New Roman" w:cs="Times New Roman"/>
        </w:rPr>
        <w:t>4. </w:t>
      </w:r>
      <w:r w:rsidR="004C1647" w:rsidRPr="0061782A">
        <w:rPr>
          <w:rFonts w:ascii="Times New Roman" w:hAnsi="Times New Roman" w:cs="Times New Roman"/>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cs="Times New Roman"/>
        </w:rPr>
        <w:t>указаны в статьях 61 и 62 настоящих Правил.</w:t>
      </w:r>
    </w:p>
    <w:p w:rsidR="00F2429F" w:rsidRPr="0061782A" w:rsidRDefault="00F2429F" w:rsidP="00F2429F">
      <w:pPr>
        <w:pStyle w:val="af5"/>
        <w:spacing w:before="0"/>
        <w:ind w:firstLine="709"/>
        <w:rPr>
          <w:rFonts w:ascii="Times New Roman" w:hAnsi="Times New Roman" w:cs="Times New Roman"/>
        </w:rPr>
      </w:pPr>
      <w:r w:rsidRPr="0061782A">
        <w:rPr>
          <w:rFonts w:ascii="Times New Roman" w:eastAsiaTheme="minorHAnsi" w:hAnsi="Times New Roman"/>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ЗР-1 принимаются в соответствии со статьей 29 Правил.</w:t>
      </w:r>
    </w:p>
    <w:p w:rsidR="00E73012" w:rsidRPr="0061782A" w:rsidRDefault="00E73012" w:rsidP="00C46672">
      <w:pPr>
        <w:pStyle w:val="af5"/>
        <w:spacing w:before="0"/>
        <w:ind w:firstLine="709"/>
        <w:rPr>
          <w:rFonts w:ascii="Times New Roman" w:hAnsi="Times New Roman" w:cs="Times New Roman"/>
        </w:rPr>
      </w:pPr>
    </w:p>
    <w:p w:rsidR="00E73012" w:rsidRPr="0061782A" w:rsidRDefault="00E73012" w:rsidP="00C46672">
      <w:pPr>
        <w:autoSpaceDE w:val="0"/>
        <w:autoSpaceDN w:val="0"/>
        <w:adjustRightInd w:val="0"/>
        <w:ind w:firstLine="561"/>
        <w:jc w:val="both"/>
        <w:outlineLvl w:val="2"/>
        <w:rPr>
          <w:rFonts w:ascii="Times New Roman" w:hAnsi="Times New Roman"/>
          <w:b/>
          <w:bCs/>
          <w:sz w:val="24"/>
          <w:szCs w:val="24"/>
        </w:rPr>
      </w:pPr>
      <w:r w:rsidRPr="0061782A">
        <w:rPr>
          <w:rFonts w:ascii="Times New Roman" w:hAnsi="Times New Roman"/>
          <w:b/>
          <w:bCs/>
          <w:sz w:val="24"/>
          <w:szCs w:val="24"/>
        </w:rPr>
        <w:t xml:space="preserve">Статья </w:t>
      </w:r>
      <w:r w:rsidR="00BD5C1A" w:rsidRPr="0061782A">
        <w:rPr>
          <w:rFonts w:ascii="Times New Roman" w:hAnsi="Times New Roman"/>
          <w:b/>
          <w:bCs/>
          <w:sz w:val="24"/>
          <w:szCs w:val="24"/>
        </w:rPr>
        <w:t>5</w:t>
      </w:r>
      <w:r w:rsidR="00D13F91" w:rsidRPr="0061782A">
        <w:rPr>
          <w:rFonts w:ascii="Times New Roman" w:hAnsi="Times New Roman"/>
          <w:b/>
          <w:bCs/>
          <w:sz w:val="24"/>
          <w:szCs w:val="24"/>
        </w:rPr>
        <w:t>9</w:t>
      </w:r>
      <w:r w:rsidRPr="0061782A">
        <w:rPr>
          <w:rFonts w:ascii="Times New Roman" w:hAnsi="Times New Roman"/>
          <w:b/>
          <w:bCs/>
          <w:sz w:val="24"/>
          <w:szCs w:val="24"/>
        </w:rPr>
        <w:t>.</w:t>
      </w:r>
      <w:r w:rsidRPr="0061782A">
        <w:rPr>
          <w:rFonts w:ascii="Times New Roman" w:hAnsi="Times New Roman"/>
          <w:sz w:val="24"/>
          <w:szCs w:val="24"/>
        </w:rPr>
        <w:t xml:space="preserve"> Градостроительный регламент зоны </w:t>
      </w:r>
      <w:r w:rsidR="003F7A96" w:rsidRPr="0061782A">
        <w:rPr>
          <w:rFonts w:ascii="Times New Roman" w:eastAsia="Calibri" w:hAnsi="Times New Roman"/>
          <w:sz w:val="24"/>
          <w:szCs w:val="24"/>
        </w:rPr>
        <w:t xml:space="preserve">реформирования территорий </w:t>
      </w:r>
      <w:r w:rsidR="003F7A96" w:rsidRPr="0061782A">
        <w:rPr>
          <w:rFonts w:ascii="Times New Roman" w:eastAsiaTheme="minorHAnsi" w:hAnsi="Times New Roman"/>
          <w:sz w:val="24"/>
          <w:szCs w:val="24"/>
        </w:rPr>
        <w:t xml:space="preserve">сельскохозяйственного назначения </w:t>
      </w:r>
      <w:r w:rsidR="003F7A96" w:rsidRPr="0061782A">
        <w:rPr>
          <w:rFonts w:ascii="Times New Roman" w:eastAsia="Calibri" w:hAnsi="Times New Roman"/>
          <w:sz w:val="24"/>
          <w:szCs w:val="24"/>
        </w:rPr>
        <w:t xml:space="preserve">в территории жилого назначения </w:t>
      </w:r>
      <w:r w:rsidRPr="0061782A">
        <w:rPr>
          <w:rFonts w:ascii="Times New Roman" w:hAnsi="Times New Roman"/>
          <w:bCs/>
          <w:sz w:val="24"/>
          <w:szCs w:val="24"/>
        </w:rPr>
        <w:t>(ЗР-2).</w:t>
      </w:r>
    </w:p>
    <w:p w:rsidR="00E73012" w:rsidRPr="0061782A" w:rsidRDefault="00E73012" w:rsidP="00C46672">
      <w:pPr>
        <w:autoSpaceDE w:val="0"/>
        <w:autoSpaceDN w:val="0"/>
        <w:adjustRightInd w:val="0"/>
        <w:ind w:firstLine="561"/>
        <w:jc w:val="both"/>
        <w:outlineLvl w:val="2"/>
        <w:rPr>
          <w:rFonts w:ascii="Times New Roman" w:hAnsi="Times New Roman"/>
          <w:sz w:val="24"/>
          <w:szCs w:val="24"/>
        </w:rPr>
      </w:pPr>
    </w:p>
    <w:p w:rsidR="00E73012" w:rsidRPr="0061782A" w:rsidRDefault="00A75EB7"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w:t>
      </w:r>
      <w:r w:rsidR="00E73012" w:rsidRPr="0061782A">
        <w:rPr>
          <w:rFonts w:ascii="Times New Roman" w:hAnsi="Times New Roman"/>
          <w:sz w:val="24"/>
          <w:szCs w:val="24"/>
        </w:rPr>
        <w:t xml:space="preserve">реформирования </w:t>
      </w:r>
      <w:r w:rsidRPr="0061782A">
        <w:rPr>
          <w:rFonts w:ascii="Times New Roman" w:eastAsia="Calibri" w:hAnsi="Times New Roman"/>
          <w:sz w:val="24"/>
          <w:szCs w:val="24"/>
        </w:rPr>
        <w:t xml:space="preserve">территорий </w:t>
      </w:r>
      <w:r w:rsidRPr="0061782A">
        <w:rPr>
          <w:rFonts w:ascii="Times New Roman" w:eastAsiaTheme="minorHAnsi" w:hAnsi="Times New Roman"/>
          <w:sz w:val="24"/>
          <w:szCs w:val="24"/>
        </w:rPr>
        <w:t xml:space="preserve">сельскохозяйственного назначения </w:t>
      </w:r>
      <w:r w:rsidRPr="0061782A">
        <w:rPr>
          <w:rFonts w:ascii="Times New Roman" w:eastAsia="Calibri" w:hAnsi="Times New Roman"/>
          <w:sz w:val="24"/>
          <w:szCs w:val="24"/>
        </w:rPr>
        <w:t>в территории жилого назначения</w:t>
      </w:r>
      <w:r w:rsidR="00E73012" w:rsidRPr="0061782A">
        <w:rPr>
          <w:rFonts w:ascii="Times New Roman" w:hAnsi="Times New Roman"/>
          <w:sz w:val="24"/>
          <w:szCs w:val="24"/>
        </w:rPr>
        <w:t xml:space="preserve"> с преимущественным размещением </w:t>
      </w:r>
      <w:r w:rsidRPr="0061782A">
        <w:rPr>
          <w:rFonts w:ascii="Times New Roman" w:hAnsi="Times New Roman"/>
          <w:sz w:val="24"/>
          <w:szCs w:val="24"/>
        </w:rPr>
        <w:t xml:space="preserve">объектов капитального строительства </w:t>
      </w:r>
      <w:r w:rsidR="00E73012" w:rsidRPr="0061782A">
        <w:rPr>
          <w:rFonts w:ascii="Times New Roman" w:hAnsi="Times New Roman"/>
          <w:sz w:val="24"/>
          <w:szCs w:val="24"/>
        </w:rPr>
        <w:t>индивидуальной</w:t>
      </w:r>
      <w:r w:rsidR="001706B6" w:rsidRPr="0061782A">
        <w:rPr>
          <w:rFonts w:ascii="Times New Roman" w:hAnsi="Times New Roman"/>
          <w:sz w:val="24"/>
          <w:szCs w:val="24"/>
        </w:rPr>
        <w:t xml:space="preserve"> и</w:t>
      </w:r>
      <w:r w:rsidRPr="0061782A">
        <w:rPr>
          <w:rFonts w:ascii="Times New Roman" w:hAnsi="Times New Roman"/>
          <w:sz w:val="24"/>
          <w:szCs w:val="24"/>
        </w:rPr>
        <w:t xml:space="preserve"> малоэтажной </w:t>
      </w:r>
      <w:r w:rsidR="001706B6" w:rsidRPr="0061782A">
        <w:rPr>
          <w:rFonts w:ascii="Times New Roman" w:hAnsi="Times New Roman"/>
          <w:sz w:val="24"/>
          <w:szCs w:val="24"/>
        </w:rPr>
        <w:t>застройки</w:t>
      </w:r>
      <w:r w:rsidR="001706B6" w:rsidRPr="0061782A">
        <w:rPr>
          <w:rFonts w:ascii="Times New Roman" w:eastAsiaTheme="minorHAnsi" w:hAnsi="Times New Roman"/>
          <w:sz w:val="24"/>
          <w:szCs w:val="24"/>
        </w:rPr>
        <w:t xml:space="preserve"> и 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E73012" w:rsidRPr="0061782A" w:rsidRDefault="00A75EB7"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w:t>
      </w:r>
      <w:r w:rsidR="00E73012" w:rsidRPr="0061782A">
        <w:rPr>
          <w:rFonts w:ascii="Times New Roman" w:hAnsi="Times New Roman"/>
          <w:sz w:val="24"/>
          <w:szCs w:val="24"/>
        </w:rPr>
        <w:t>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72"/>
        <w:gridCol w:w="4322"/>
      </w:tblGrid>
      <w:tr w:rsidR="00E73012" w:rsidRPr="0061782A" w:rsidTr="00304C4B">
        <w:trPr>
          <w:trHeight w:val="20"/>
        </w:trPr>
        <w:tc>
          <w:tcPr>
            <w:tcW w:w="2724" w:type="pct"/>
            <w:vAlign w:val="center"/>
          </w:tcPr>
          <w:p w:rsidR="00E73012" w:rsidRPr="0061782A" w:rsidRDefault="00E73012" w:rsidP="00C46672">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Основные виды</w:t>
            </w:r>
          </w:p>
          <w:p w:rsidR="00E73012" w:rsidRPr="0061782A" w:rsidRDefault="00E73012" w:rsidP="00C46672">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разрешенного использования:</w:t>
            </w:r>
          </w:p>
        </w:tc>
        <w:tc>
          <w:tcPr>
            <w:tcW w:w="2276" w:type="pct"/>
            <w:vAlign w:val="center"/>
          </w:tcPr>
          <w:p w:rsidR="00E73012" w:rsidRPr="0061782A" w:rsidRDefault="00E73012" w:rsidP="00C46672">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Вспомогательные виды</w:t>
            </w:r>
          </w:p>
          <w:p w:rsidR="00E73012" w:rsidRPr="0061782A" w:rsidRDefault="00E73012" w:rsidP="00C46672">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разрешенного использования</w:t>
            </w:r>
          </w:p>
          <w:p w:rsidR="00E73012" w:rsidRPr="0061782A" w:rsidRDefault="00E73012" w:rsidP="00C46672">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w:t>
            </w:r>
            <w:proofErr w:type="gramStart"/>
            <w:r w:rsidRPr="0061782A">
              <w:rPr>
                <w:rFonts w:ascii="Times New Roman" w:hAnsi="Times New Roman"/>
                <w:b/>
                <w:bCs/>
                <w:sz w:val="20"/>
                <w:lang w:eastAsia="ru-RU"/>
              </w:rPr>
              <w:t>установленные</w:t>
            </w:r>
            <w:proofErr w:type="gramEnd"/>
            <w:r w:rsidRPr="0061782A">
              <w:rPr>
                <w:rFonts w:ascii="Times New Roman" w:hAnsi="Times New Roman"/>
                <w:b/>
                <w:bCs/>
                <w:sz w:val="20"/>
                <w:lang w:eastAsia="ru-RU"/>
              </w:rPr>
              <w:t xml:space="preserve"> к условно разрешенным):</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2.1</w:t>
            </w:r>
            <w:proofErr w:type="gramStart"/>
            <w:r w:rsidRPr="0061782A">
              <w:rPr>
                <w:rFonts w:ascii="Times New Roman" w:eastAsia="Calibri" w:hAnsi="Times New Roman"/>
                <w:sz w:val="20"/>
              </w:rPr>
              <w:t xml:space="preserve"> Д</w:t>
            </w:r>
            <w:proofErr w:type="gramEnd"/>
            <w:r w:rsidRPr="0061782A">
              <w:rPr>
                <w:rFonts w:ascii="Times New Roman" w:eastAsia="Calibri" w:hAnsi="Times New Roman"/>
                <w:sz w:val="20"/>
              </w:rPr>
              <w:t xml:space="preserve">ля индивидуального жилищного строительства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выращивание сельскохозяйственных культур;</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индивидуальных гаражей и хозяйственных построек)</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Строения для птицы и домашних животных, содержание которых не требует выпаса;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стоянок</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hAnsi="Times New Roman"/>
                <w:sz w:val="20"/>
              </w:rPr>
            </w:pPr>
            <w:r w:rsidRPr="0061782A">
              <w:rPr>
                <w:rFonts w:ascii="Times New Roman" w:hAnsi="Times New Roman"/>
                <w:sz w:val="20"/>
              </w:rPr>
              <w:t xml:space="preserve">2.1.1 Малоэтажная многоквартирная жилая застройка </w:t>
            </w:r>
          </w:p>
          <w:p w:rsidR="00E73012" w:rsidRPr="0061782A" w:rsidRDefault="00E73012" w:rsidP="00C46672">
            <w:pPr>
              <w:widowControl w:val="0"/>
              <w:rPr>
                <w:rFonts w:ascii="Times New Roman" w:hAnsi="Times New Roman"/>
                <w:sz w:val="20"/>
              </w:rPr>
            </w:pPr>
            <w:r w:rsidRPr="0061782A">
              <w:rPr>
                <w:rFonts w:ascii="Times New Roman" w:hAnsi="Times New Roman"/>
                <w:sz w:val="20"/>
              </w:rPr>
              <w:t xml:space="preserve">(Размещение малоэтажных многоквартирных домов (многоквартирные дома высотой до 4 этажей, включая </w:t>
            </w:r>
            <w:proofErr w:type="gramStart"/>
            <w:r w:rsidRPr="0061782A">
              <w:rPr>
                <w:rFonts w:ascii="Times New Roman" w:hAnsi="Times New Roman"/>
                <w:sz w:val="20"/>
              </w:rPr>
              <w:lastRenderedPageBreak/>
              <w:t>мансардный</w:t>
            </w:r>
            <w:proofErr w:type="gramEnd"/>
            <w:r w:rsidRPr="0061782A">
              <w:rPr>
                <w:rFonts w:ascii="Times New Roman" w:hAnsi="Times New Roman"/>
                <w:sz w:val="20"/>
              </w:rPr>
              <w:t>);</w:t>
            </w:r>
          </w:p>
          <w:p w:rsidR="00E73012" w:rsidRPr="0061782A" w:rsidRDefault="00E73012" w:rsidP="00C46672">
            <w:pPr>
              <w:widowControl w:val="0"/>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E73012" w:rsidRPr="0061782A" w:rsidRDefault="00E73012" w:rsidP="00C46672">
            <w:pPr>
              <w:widowControl w:val="0"/>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lastRenderedPageBreak/>
              <w:t>постоянные и 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lastRenderedPageBreak/>
              <w:t xml:space="preserve">2.3 Блокированная жилая застройка </w:t>
            </w:r>
          </w:p>
          <w:p w:rsidR="00E73012" w:rsidRPr="0061782A" w:rsidRDefault="00E73012" w:rsidP="00C46672">
            <w:pPr>
              <w:widowControl w:val="0"/>
              <w:rPr>
                <w:rFonts w:ascii="Times New Roman" w:eastAsia="Calibri" w:hAnsi="Times New Roman"/>
                <w:sz w:val="20"/>
              </w:rPr>
            </w:pPr>
            <w:proofErr w:type="gramStart"/>
            <w:r w:rsidRPr="0061782A">
              <w:rPr>
                <w:rFonts w:ascii="Times New Roman" w:eastAsia="Calibri" w:hAnsi="Times New Roman"/>
                <w:sz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61782A">
              <w:rPr>
                <w:rFonts w:ascii="Times New Roman" w:eastAsia="Calibri" w:hAnsi="Times New Roman"/>
                <w:sz w:val="20"/>
              </w:rPr>
              <w:t xml:space="preserve"> пользования (жилые дома блокированной застройки);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разведение декоративных и плодовых деревьев, овощных и ягодных культур;</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индивидуальных гаражей и иных вспомогательных сооружений;</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обустройство спортивных и детских площадок, площадок для отдыха)</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стоянок</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3.1 Коммунальное обслуживание </w:t>
            </w:r>
          </w:p>
          <w:p w:rsidR="00E73012" w:rsidRPr="0061782A" w:rsidRDefault="00E73012" w:rsidP="00C46672">
            <w:pPr>
              <w:widowControl w:val="0"/>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в целях обеспечения физических и юридических лиц коммунальными услугами.</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21" w:history="1">
              <w:r w:rsidRPr="0061782A">
                <w:rPr>
                  <w:rFonts w:ascii="Times New Roman" w:eastAsia="Calibri" w:hAnsi="Times New Roman"/>
                  <w:sz w:val="20"/>
                  <w:u w:val="single"/>
                </w:rPr>
                <w:t>кодами 3.1.1</w:t>
              </w:r>
            </w:hyperlink>
            <w:r w:rsidRPr="0061782A">
              <w:rPr>
                <w:rFonts w:ascii="Times New Roman" w:eastAsia="Calibri" w:hAnsi="Times New Roman"/>
                <w:sz w:val="20"/>
              </w:rPr>
              <w:t xml:space="preserve"> - </w:t>
            </w:r>
            <w:hyperlink r:id="rId222" w:history="1">
              <w:r w:rsidRPr="0061782A">
                <w:rPr>
                  <w:rFonts w:ascii="Times New Roman" w:eastAsia="Calibri" w:hAnsi="Times New Roman"/>
                  <w:sz w:val="20"/>
                  <w:u w:val="single"/>
                </w:rPr>
                <w:t>3.1.2</w:t>
              </w:r>
            </w:hyperlink>
            <w:r w:rsidRPr="0061782A">
              <w:rPr>
                <w:rFonts w:ascii="Times New Roman" w:eastAsia="Calibri" w:hAnsi="Times New Roman"/>
                <w:sz w:val="20"/>
              </w:rPr>
              <w:t>)</w:t>
            </w:r>
            <w:proofErr w:type="gramEnd"/>
          </w:p>
        </w:tc>
        <w:tc>
          <w:tcPr>
            <w:tcW w:w="2276" w:type="pct"/>
            <w:shd w:val="clear" w:color="auto" w:fill="auto"/>
          </w:tcPr>
          <w:p w:rsidR="00E73012" w:rsidRPr="0061782A" w:rsidRDefault="00E73012" w:rsidP="00C46672">
            <w:pPr>
              <w:widowControl w:val="0"/>
              <w:rPr>
                <w:rFonts w:ascii="Times New Roman"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3.2.3 Оказание услуг связи </w:t>
            </w:r>
          </w:p>
          <w:p w:rsidR="00E73012" w:rsidRPr="0061782A" w:rsidRDefault="00E73012" w:rsidP="00C46672">
            <w:pPr>
              <w:widowControl w:val="0"/>
              <w:rPr>
                <w:rFonts w:ascii="Times New Roman" w:hAnsi="Times New Roman"/>
                <w:sz w:val="20"/>
              </w:rPr>
            </w:pPr>
            <w:r w:rsidRPr="0061782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r w:rsidRPr="0061782A">
              <w:rPr>
                <w:rFonts w:ascii="Times New Roman" w:hAnsi="Times New Roman"/>
                <w:sz w:val="20"/>
              </w:rPr>
              <w:t xml:space="preserve"> </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3.3 Бытовое обслуживание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3.4.1 Амбулаторно-поликлиническое обслуживание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 амбулаторно-поликлинических учреждений;</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площадки для сбора мусора</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3.5.1 Дошкольное, начальное и среднее общее образование </w:t>
            </w:r>
          </w:p>
          <w:p w:rsidR="00E73012" w:rsidRPr="0061782A" w:rsidRDefault="00E73012" w:rsidP="00C46672">
            <w:pPr>
              <w:widowControl w:val="0"/>
              <w:rPr>
                <w:rFonts w:ascii="Times New Roman" w:eastAsia="Calibri" w:hAnsi="Times New Roman"/>
                <w:sz w:val="20"/>
              </w:rPr>
            </w:pPr>
            <w:proofErr w:type="gramStart"/>
            <w:r w:rsidRPr="0061782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спортивные ядра;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открытые площадки для занятий спортом и физкультурой;</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lastRenderedPageBreak/>
              <w:t xml:space="preserve">3.6.1 Объекты </w:t>
            </w:r>
            <w:proofErr w:type="spellStart"/>
            <w:r w:rsidRPr="0061782A">
              <w:rPr>
                <w:rFonts w:ascii="Times New Roman" w:eastAsia="Calibri" w:hAnsi="Times New Roman"/>
                <w:sz w:val="20"/>
              </w:rPr>
              <w:t>культурно-досуговой</w:t>
            </w:r>
            <w:proofErr w:type="spellEnd"/>
            <w:r w:rsidRPr="0061782A">
              <w:rPr>
                <w:rFonts w:ascii="Times New Roman" w:eastAsia="Calibri" w:hAnsi="Times New Roman"/>
                <w:sz w:val="20"/>
              </w:rPr>
              <w:t xml:space="preserve"> деятельности </w:t>
            </w:r>
          </w:p>
          <w:p w:rsidR="00E73012" w:rsidRPr="0061782A" w:rsidRDefault="00E73012" w:rsidP="00C46672">
            <w:pPr>
              <w:widowControl w:val="0"/>
              <w:rPr>
                <w:rFonts w:ascii="Times New Roman" w:eastAsia="Calibri" w:hAnsi="Times New Roman"/>
                <w:sz w:val="20"/>
              </w:rPr>
            </w:pPr>
            <w:proofErr w:type="gramStart"/>
            <w:r w:rsidRPr="0061782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спортивные площадки без установки трибун для зрителей;</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3.7 Религиозное использование </w:t>
            </w:r>
          </w:p>
          <w:p w:rsidR="00E73012" w:rsidRPr="0061782A" w:rsidRDefault="00E73012" w:rsidP="00C46672">
            <w:pPr>
              <w:widowControl w:val="0"/>
              <w:rPr>
                <w:rFonts w:ascii="Times New Roman" w:eastAsia="Calibri" w:hAnsi="Times New Roman"/>
                <w:sz w:val="20"/>
              </w:rPr>
            </w:pPr>
            <w:proofErr w:type="gramStart"/>
            <w:r w:rsidRPr="0061782A">
              <w:rPr>
                <w:rFonts w:ascii="Times New Roman" w:eastAsia="Calibri" w:hAnsi="Times New Roman"/>
                <w:sz w:val="20"/>
              </w:rPr>
              <w:t>(Размещение зданий и сооружений религиозного использования.</w:t>
            </w:r>
            <w:proofErr w:type="gramEnd"/>
            <w:r w:rsidRPr="0061782A">
              <w:rPr>
                <w:rFonts w:ascii="Times New Roman" w:eastAsia="Calibri" w:hAnsi="Times New Roman"/>
                <w:sz w:val="20"/>
              </w:rPr>
              <w:t xml:space="preserve"> </w:t>
            </w:r>
            <w:proofErr w:type="gramStart"/>
            <w:r w:rsidRPr="0061782A">
              <w:rPr>
                <w:rFonts w:ascii="Times New Roman" w:eastAsia="Calibr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23" w:history="1">
              <w:r w:rsidRPr="0061782A">
                <w:rPr>
                  <w:rFonts w:ascii="Times New Roman" w:eastAsia="Calibri" w:hAnsi="Times New Roman"/>
                  <w:sz w:val="20"/>
                  <w:u w:val="single"/>
                </w:rPr>
                <w:t>кодами 3.7.1</w:t>
              </w:r>
            </w:hyperlink>
            <w:r w:rsidRPr="0061782A">
              <w:rPr>
                <w:rFonts w:ascii="Times New Roman" w:eastAsia="Calibri" w:hAnsi="Times New Roman"/>
                <w:sz w:val="20"/>
              </w:rPr>
              <w:t xml:space="preserve"> - </w:t>
            </w:r>
            <w:hyperlink r:id="rId224" w:history="1">
              <w:r w:rsidRPr="0061782A">
                <w:rPr>
                  <w:rFonts w:ascii="Times New Roman" w:eastAsia="Calibri" w:hAnsi="Times New Roman"/>
                  <w:sz w:val="20"/>
                  <w:u w:val="single"/>
                </w:rPr>
                <w:t>3.7.2</w:t>
              </w:r>
            </w:hyperlink>
            <w:r w:rsidRPr="0061782A">
              <w:rPr>
                <w:rFonts w:ascii="Times New Roman" w:eastAsia="Calibri" w:hAnsi="Times New Roman"/>
                <w:sz w:val="20"/>
              </w:rPr>
              <w:t>)</w:t>
            </w:r>
            <w:proofErr w:type="gramEnd"/>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2E57D8"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3.8.1 Государственное управление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здания и сооружения для размещения служб охраны и наблюдения </w:t>
            </w:r>
          </w:p>
        </w:tc>
      </w:tr>
      <w:tr w:rsidR="00E73012" w:rsidRPr="0061782A" w:rsidTr="002E57D8">
        <w:trPr>
          <w:trHeight w:val="20"/>
        </w:trPr>
        <w:tc>
          <w:tcPr>
            <w:tcW w:w="2724" w:type="pct"/>
            <w:shd w:val="clear" w:color="auto" w:fill="auto"/>
          </w:tcPr>
          <w:p w:rsidR="00397B09" w:rsidRPr="0061782A" w:rsidRDefault="00E73012" w:rsidP="00C46672">
            <w:pPr>
              <w:widowControl w:val="0"/>
              <w:autoSpaceDE w:val="0"/>
              <w:autoSpaceDN w:val="0"/>
              <w:adjustRightInd w:val="0"/>
              <w:rPr>
                <w:rFonts w:ascii="Times New Roman" w:eastAsiaTheme="minorHAnsi" w:hAnsi="Times New Roman"/>
                <w:bCs/>
                <w:sz w:val="20"/>
              </w:rPr>
            </w:pPr>
            <w:r w:rsidRPr="0061782A">
              <w:rPr>
                <w:rFonts w:ascii="Times New Roman" w:eastAsia="Calibri" w:hAnsi="Times New Roman"/>
                <w:sz w:val="20"/>
              </w:rPr>
              <w:t>3.10</w:t>
            </w:r>
            <w:r w:rsidR="00397B09" w:rsidRPr="0061782A">
              <w:rPr>
                <w:rFonts w:ascii="Times New Roman" w:eastAsia="Calibri" w:hAnsi="Times New Roman"/>
                <w:sz w:val="20"/>
              </w:rPr>
              <w:t>.1</w:t>
            </w:r>
            <w:r w:rsidRPr="0061782A">
              <w:rPr>
                <w:rFonts w:ascii="Times New Roman" w:eastAsia="Calibri" w:hAnsi="Times New Roman"/>
                <w:sz w:val="20"/>
              </w:rPr>
              <w:t xml:space="preserve"> </w:t>
            </w:r>
            <w:r w:rsidR="00397B09" w:rsidRPr="0061782A">
              <w:rPr>
                <w:rFonts w:ascii="Times New Roman" w:eastAsiaTheme="minorHAnsi" w:hAnsi="Times New Roman"/>
                <w:bCs/>
                <w:sz w:val="20"/>
              </w:rPr>
              <w:t>Амбулаторное ветеринарное обслуживание</w:t>
            </w:r>
          </w:p>
          <w:p w:rsidR="00E73012" w:rsidRPr="0061782A" w:rsidRDefault="00397B09" w:rsidP="00C46672">
            <w:pPr>
              <w:widowControl w:val="0"/>
              <w:autoSpaceDE w:val="0"/>
              <w:autoSpaceDN w:val="0"/>
              <w:adjustRightInd w:val="0"/>
              <w:rPr>
                <w:rFonts w:ascii="Times New Roman" w:eastAsiaTheme="minorHAnsi" w:hAnsi="Times New Roman"/>
                <w:bCs/>
                <w:sz w:val="20"/>
              </w:rPr>
            </w:pPr>
            <w:r w:rsidRPr="0061782A">
              <w:rPr>
                <w:rFonts w:ascii="Times New Roman" w:eastAsia="Calibri" w:hAnsi="Times New Roman"/>
                <w:sz w:val="20"/>
              </w:rPr>
              <w:t xml:space="preserve"> </w:t>
            </w:r>
            <w:r w:rsidR="00E73012" w:rsidRPr="0061782A">
              <w:rPr>
                <w:rFonts w:ascii="Times New Roman" w:eastAsia="Calibri" w:hAnsi="Times New Roman"/>
                <w:sz w:val="20"/>
              </w:rPr>
              <w:t>(</w:t>
            </w:r>
            <w:r w:rsidRPr="0061782A">
              <w:rPr>
                <w:rFonts w:ascii="Times New Roman" w:eastAsia="Calibri" w:hAnsi="Times New Roman"/>
                <w:sz w:val="20"/>
              </w:rPr>
              <w:t>Р</w:t>
            </w:r>
            <w:r w:rsidRPr="0061782A">
              <w:rPr>
                <w:rFonts w:ascii="Times New Roman" w:eastAsiaTheme="minorHAnsi" w:hAnsi="Times New Roman"/>
                <w:bCs/>
                <w:sz w:val="20"/>
              </w:rPr>
              <w:t>азмещение объектов капитального строительства, предназначенных для оказания ветеринарных услуг без содержания животных</w:t>
            </w:r>
            <w:r w:rsidR="00E73012" w:rsidRPr="0061782A">
              <w:rPr>
                <w:rFonts w:ascii="Times New Roman" w:eastAsia="Calibri" w:hAnsi="Times New Roman"/>
                <w:sz w:val="20"/>
              </w:rPr>
              <w:t>)</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hAnsi="Times New Roman"/>
                <w:sz w:val="20"/>
              </w:rPr>
            </w:pPr>
            <w:r w:rsidRPr="0061782A">
              <w:rPr>
                <w:rFonts w:ascii="Times New Roman" w:hAnsi="Times New Roman"/>
                <w:sz w:val="20"/>
              </w:rPr>
              <w:t xml:space="preserve">4.3 Рынки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гаражей и (или) стоянок для автомобилей сотрудников и посетителей рынка)</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склады;</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4.4 Магазины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благоустройство территории </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4.6 Общественное питание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C46672" w:rsidRPr="0061782A" w:rsidRDefault="00E73012" w:rsidP="00C46672">
            <w:pPr>
              <w:widowControl w:val="0"/>
              <w:autoSpaceDE w:val="0"/>
              <w:autoSpaceDN w:val="0"/>
              <w:adjustRightInd w:val="0"/>
              <w:rPr>
                <w:rFonts w:ascii="Times New Roman" w:eastAsiaTheme="minorHAnsi" w:hAnsi="Times New Roman"/>
                <w:sz w:val="20"/>
              </w:rPr>
            </w:pPr>
            <w:r w:rsidRPr="0061782A">
              <w:rPr>
                <w:rFonts w:ascii="Times New Roman" w:eastAsia="Calibri" w:hAnsi="Times New Roman"/>
                <w:sz w:val="20"/>
              </w:rPr>
              <w:t xml:space="preserve">4.8.1 </w:t>
            </w:r>
            <w:r w:rsidRPr="0061782A">
              <w:rPr>
                <w:rFonts w:ascii="Times New Roman" w:eastAsiaTheme="minorHAnsi" w:hAnsi="Times New Roman"/>
                <w:sz w:val="20"/>
              </w:rPr>
              <w:t xml:space="preserve">Развлекательные мероприятия </w:t>
            </w:r>
          </w:p>
          <w:p w:rsidR="00E73012" w:rsidRPr="0061782A" w:rsidRDefault="00E73012" w:rsidP="00C46672">
            <w:pPr>
              <w:widowControl w:val="0"/>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lastRenderedPageBreak/>
              <w:t xml:space="preserve">4.9 Служебные гаражи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5"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226"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5.1.2 Обеспечение занятий спортом в помещениях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5.1.3 Площадки для занятий спортом </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E73012" w:rsidRPr="0061782A" w:rsidTr="002E57D8">
        <w:trPr>
          <w:trHeight w:val="20"/>
        </w:trPr>
        <w:tc>
          <w:tcPr>
            <w:tcW w:w="2724" w:type="pct"/>
            <w:shd w:val="clear" w:color="auto" w:fill="auto"/>
          </w:tcPr>
          <w:p w:rsidR="00E73012" w:rsidRPr="0061782A" w:rsidRDefault="00E73012" w:rsidP="00C46672">
            <w:pPr>
              <w:widowControl w:val="0"/>
              <w:rPr>
                <w:rFonts w:ascii="Times New Roman" w:hAnsi="Times New Roman"/>
                <w:sz w:val="20"/>
              </w:rPr>
            </w:pPr>
            <w:r w:rsidRPr="0061782A">
              <w:rPr>
                <w:rFonts w:ascii="Times New Roman" w:hAnsi="Times New Roman"/>
                <w:sz w:val="20"/>
              </w:rPr>
              <w:t>5.1.4 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6.8 Связь </w:t>
            </w:r>
          </w:p>
          <w:p w:rsidR="00E73012" w:rsidRPr="0061782A" w:rsidRDefault="00E73012" w:rsidP="00C46672">
            <w:pPr>
              <w:widowControl w:val="0"/>
              <w:rPr>
                <w:rFonts w:ascii="Times New Roman" w:hAnsi="Times New Roman"/>
                <w:sz w:val="20"/>
              </w:rPr>
            </w:pPr>
            <w:r w:rsidRPr="0061782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27" w:history="1">
              <w:r w:rsidRPr="0061782A">
                <w:rPr>
                  <w:rFonts w:ascii="Times New Roman" w:hAnsi="Times New Roman"/>
                  <w:sz w:val="20"/>
                  <w:u w:val="single"/>
                  <w:lang w:eastAsia="ru-RU"/>
                </w:rPr>
                <w:t>кодами 3.1.1</w:t>
              </w:r>
            </w:hyperlink>
            <w:r w:rsidRPr="0061782A">
              <w:rPr>
                <w:rFonts w:ascii="Times New Roman" w:hAnsi="Times New Roman"/>
                <w:sz w:val="20"/>
                <w:lang w:eastAsia="ru-RU"/>
              </w:rPr>
              <w:t xml:space="preserve">, </w:t>
            </w:r>
            <w:hyperlink r:id="rId228" w:history="1">
              <w:r w:rsidRPr="0061782A">
                <w:rPr>
                  <w:rFonts w:ascii="Times New Roman" w:hAnsi="Times New Roman"/>
                  <w:sz w:val="20"/>
                  <w:u w:val="single"/>
                  <w:lang w:eastAsia="ru-RU"/>
                </w:rPr>
                <w:t>3.2.3</w:t>
              </w:r>
            </w:hyperlink>
            <w:r w:rsidRPr="0061782A">
              <w:rPr>
                <w:rFonts w:ascii="Times New Roman" w:hAnsi="Times New Roman"/>
                <w:sz w:val="20"/>
                <w:lang w:eastAsia="ru-RU"/>
              </w:rPr>
              <w:t>)</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hAnsi="Times New Roman"/>
                <w:sz w:val="20"/>
              </w:rPr>
            </w:pPr>
            <w:r w:rsidRPr="0061782A">
              <w:rPr>
                <w:rFonts w:ascii="Times New Roman" w:hAnsi="Times New Roman"/>
                <w:sz w:val="20"/>
              </w:rPr>
              <w:t xml:space="preserve">8.3 Обеспечение внутреннего правопорядка </w:t>
            </w:r>
          </w:p>
          <w:p w:rsidR="00E73012" w:rsidRPr="0061782A" w:rsidRDefault="00E73012" w:rsidP="00C46672">
            <w:pPr>
              <w:widowControl w:val="0"/>
              <w:rPr>
                <w:rFonts w:ascii="Times New Roman" w:hAnsi="Times New Roman"/>
                <w:bCs/>
                <w:sz w:val="20"/>
              </w:rPr>
            </w:pPr>
            <w:r w:rsidRPr="0061782A">
              <w:rPr>
                <w:rFonts w:ascii="Times New Roman" w:hAnsi="Times New Roman"/>
                <w:sz w:val="20"/>
              </w:rPr>
              <w:t>(</w:t>
            </w:r>
            <w:r w:rsidRPr="0061782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82A">
              <w:rPr>
                <w:rFonts w:ascii="Times New Roman" w:hAnsi="Times New Roman"/>
                <w:bCs/>
                <w:sz w:val="20"/>
              </w:rPr>
              <w:t>Росгвардии</w:t>
            </w:r>
            <w:proofErr w:type="spellEnd"/>
            <w:r w:rsidRPr="0061782A">
              <w:rPr>
                <w:rFonts w:ascii="Times New Roman" w:hAnsi="Times New Roman"/>
                <w:bCs/>
                <w:sz w:val="20"/>
              </w:rPr>
              <w:t xml:space="preserve"> и спасательных служб, в которых существует военизированная служба;</w:t>
            </w:r>
          </w:p>
          <w:p w:rsidR="00E73012" w:rsidRPr="0061782A" w:rsidRDefault="00E73012" w:rsidP="00C46672">
            <w:pPr>
              <w:widowControl w:val="0"/>
              <w:rPr>
                <w:rFonts w:ascii="Times New Roman" w:hAnsi="Times New Roman"/>
                <w:sz w:val="20"/>
              </w:rPr>
            </w:pPr>
            <w:r w:rsidRPr="0061782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shd w:val="clear" w:color="auto" w:fill="auto"/>
          </w:tcPr>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7301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склады инвентаря, площадки для сбора мусора </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eastAsia="Calibri" w:hAnsi="Times New Roman"/>
                <w:sz w:val="20"/>
              </w:rPr>
            </w:pPr>
            <w:r w:rsidRPr="0061782A">
              <w:rPr>
                <w:rFonts w:ascii="Times New Roman" w:eastAsia="Calibri" w:hAnsi="Times New Roman"/>
                <w:sz w:val="20"/>
              </w:rPr>
              <w:t xml:space="preserve">12.0 Земельные участки (территории) общего пользования </w:t>
            </w:r>
          </w:p>
          <w:p w:rsidR="00E73012" w:rsidRPr="0061782A" w:rsidRDefault="00E73012" w:rsidP="00C46672">
            <w:pPr>
              <w:widowControl w:val="0"/>
              <w:rPr>
                <w:rFonts w:ascii="Times New Roman" w:eastAsia="Calibri" w:hAnsi="Times New Roman"/>
                <w:sz w:val="20"/>
              </w:rPr>
            </w:pPr>
            <w:proofErr w:type="gramStart"/>
            <w:r w:rsidRPr="0061782A">
              <w:rPr>
                <w:rFonts w:ascii="Times New Roman" w:eastAsia="Calibri" w:hAnsi="Times New Roman"/>
                <w:sz w:val="20"/>
              </w:rPr>
              <w:t>(</w:t>
            </w:r>
            <w:r w:rsidRPr="0061782A">
              <w:rPr>
                <w:rFonts w:ascii="Times New Roman" w:eastAsia="Calibri" w:hAnsi="Times New Roman"/>
                <w:bCs/>
                <w:sz w:val="20"/>
              </w:rPr>
              <w:t>Земельные участки общего пользования.</w:t>
            </w:r>
            <w:proofErr w:type="gramEnd"/>
            <w:r w:rsidRPr="0061782A">
              <w:rPr>
                <w:rFonts w:ascii="Times New Roman" w:eastAsia="Calibri" w:hAnsi="Times New Roman"/>
                <w:bCs/>
                <w:sz w:val="20"/>
              </w:rPr>
              <w:t xml:space="preserve"> </w:t>
            </w:r>
            <w:proofErr w:type="gramStart"/>
            <w:r w:rsidRPr="0061782A">
              <w:rPr>
                <w:rFonts w:ascii="Times New Roman" w:eastAsia="Calibri" w:hAnsi="Times New Roman"/>
                <w:bCs/>
                <w:sz w:val="20"/>
              </w:rPr>
              <w:t xml:space="preserve">Содержание данного вида разрешенного использования включает в себя содержание видов разрешенного использования с </w:t>
            </w:r>
            <w:hyperlink r:id="rId229" w:history="1">
              <w:r w:rsidRPr="0061782A">
                <w:rPr>
                  <w:rFonts w:ascii="Times New Roman" w:eastAsia="Calibri" w:hAnsi="Times New Roman"/>
                  <w:bCs/>
                  <w:sz w:val="20"/>
                  <w:u w:val="single"/>
                </w:rPr>
                <w:t>кодами 12.0.1</w:t>
              </w:r>
            </w:hyperlink>
            <w:r w:rsidRPr="0061782A">
              <w:rPr>
                <w:rFonts w:ascii="Times New Roman" w:eastAsia="Calibri" w:hAnsi="Times New Roman"/>
                <w:bCs/>
                <w:sz w:val="20"/>
              </w:rPr>
              <w:t xml:space="preserve"> - </w:t>
            </w:r>
            <w:hyperlink r:id="rId230" w:history="1">
              <w:r w:rsidRPr="0061782A">
                <w:rPr>
                  <w:rFonts w:ascii="Times New Roman" w:eastAsia="Calibri" w:hAnsi="Times New Roman"/>
                  <w:bCs/>
                  <w:sz w:val="20"/>
                  <w:u w:val="single"/>
                </w:rPr>
                <w:t>12.0.2</w:t>
              </w:r>
            </w:hyperlink>
            <w:r w:rsidRPr="0061782A">
              <w:rPr>
                <w:rFonts w:ascii="Times New Roman" w:eastAsia="Calibri" w:hAnsi="Times New Roman"/>
                <w:bCs/>
                <w:sz w:val="20"/>
              </w:rPr>
              <w:t>)</w:t>
            </w:r>
            <w:proofErr w:type="gramEnd"/>
          </w:p>
        </w:tc>
        <w:tc>
          <w:tcPr>
            <w:tcW w:w="2276" w:type="pct"/>
            <w:shd w:val="clear" w:color="auto" w:fill="auto"/>
          </w:tcPr>
          <w:p w:rsidR="00E73012" w:rsidRPr="0061782A" w:rsidRDefault="00E73012" w:rsidP="00C46672">
            <w:pPr>
              <w:widowControl w:val="0"/>
              <w:rPr>
                <w:rFonts w:ascii="Times New Roman" w:hAnsi="Times New Roman"/>
                <w:sz w:val="20"/>
              </w:rPr>
            </w:pPr>
            <w:r w:rsidRPr="0061782A">
              <w:rPr>
                <w:rFonts w:ascii="Times New Roman" w:hAnsi="Times New Roman"/>
                <w:sz w:val="20"/>
              </w:rPr>
              <w:t>Не устанавливаются</w:t>
            </w:r>
          </w:p>
        </w:tc>
      </w:tr>
      <w:tr w:rsidR="001706B6" w:rsidRPr="0061782A" w:rsidTr="00C46672">
        <w:trPr>
          <w:trHeight w:val="20"/>
        </w:trPr>
        <w:tc>
          <w:tcPr>
            <w:tcW w:w="2724" w:type="pct"/>
            <w:shd w:val="clear" w:color="auto" w:fill="auto"/>
            <w:vAlign w:val="center"/>
          </w:tcPr>
          <w:p w:rsidR="001706B6" w:rsidRPr="0061782A" w:rsidRDefault="001706B6" w:rsidP="00C46672">
            <w:pPr>
              <w:widowControl w:val="0"/>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2276" w:type="pct"/>
            <w:shd w:val="clear" w:color="auto" w:fill="auto"/>
            <w:vAlign w:val="center"/>
          </w:tcPr>
          <w:p w:rsidR="001706B6" w:rsidRPr="0061782A" w:rsidRDefault="001706B6" w:rsidP="00C46672">
            <w:pPr>
              <w:widowControl w:val="0"/>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1706B6" w:rsidRPr="0061782A" w:rsidTr="002E57D8">
        <w:trPr>
          <w:trHeight w:val="20"/>
        </w:trPr>
        <w:tc>
          <w:tcPr>
            <w:tcW w:w="2724" w:type="pct"/>
            <w:shd w:val="clear" w:color="auto" w:fill="auto"/>
          </w:tcPr>
          <w:p w:rsidR="00C46672" w:rsidRPr="0061782A" w:rsidRDefault="001706B6" w:rsidP="00C46672">
            <w:pPr>
              <w:widowControl w:val="0"/>
              <w:rPr>
                <w:rFonts w:ascii="Times New Roman" w:hAnsi="Times New Roman"/>
                <w:sz w:val="20"/>
              </w:rPr>
            </w:pPr>
            <w:r w:rsidRPr="0061782A">
              <w:rPr>
                <w:rFonts w:ascii="Times New Roman" w:hAnsi="Times New Roman"/>
                <w:sz w:val="20"/>
              </w:rPr>
              <w:t xml:space="preserve">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жилая застройка </w:t>
            </w:r>
          </w:p>
          <w:p w:rsidR="001706B6" w:rsidRPr="0061782A" w:rsidRDefault="001706B6" w:rsidP="00C46672">
            <w:pPr>
              <w:widowControl w:val="0"/>
              <w:rPr>
                <w:rFonts w:ascii="Times New Roman" w:hAnsi="Times New Roman"/>
                <w:sz w:val="20"/>
              </w:rPr>
            </w:pPr>
            <w:r w:rsidRPr="0061782A">
              <w:rPr>
                <w:rFonts w:ascii="Times New Roman" w:hAnsi="Times New Roman"/>
                <w:sz w:val="20"/>
              </w:rPr>
              <w:t>(Размещение многоквартирных домов этажностью не выше восьми этажей;</w:t>
            </w:r>
          </w:p>
          <w:p w:rsidR="001706B6" w:rsidRPr="0061782A" w:rsidRDefault="001706B6" w:rsidP="00C46672">
            <w:pPr>
              <w:widowControl w:val="0"/>
              <w:rPr>
                <w:rFonts w:ascii="Times New Roman" w:hAnsi="Times New Roman"/>
                <w:sz w:val="20"/>
              </w:rPr>
            </w:pPr>
            <w:r w:rsidRPr="0061782A">
              <w:rPr>
                <w:rFonts w:ascii="Times New Roman" w:hAnsi="Times New Roman"/>
                <w:sz w:val="20"/>
              </w:rPr>
              <w:t>благоустройство и озеленение;</w:t>
            </w:r>
          </w:p>
          <w:p w:rsidR="001706B6" w:rsidRPr="0061782A" w:rsidRDefault="001706B6" w:rsidP="00C46672">
            <w:pPr>
              <w:widowControl w:val="0"/>
              <w:rPr>
                <w:rFonts w:ascii="Times New Roman" w:hAnsi="Times New Roman"/>
                <w:sz w:val="20"/>
              </w:rPr>
            </w:pPr>
            <w:r w:rsidRPr="0061782A">
              <w:rPr>
                <w:rFonts w:ascii="Times New Roman" w:hAnsi="Times New Roman"/>
                <w:sz w:val="20"/>
              </w:rPr>
              <w:t>размещение подземных гаражей и автостоянок;</w:t>
            </w:r>
          </w:p>
          <w:p w:rsidR="001706B6" w:rsidRPr="0061782A" w:rsidRDefault="001706B6" w:rsidP="00C46672">
            <w:pPr>
              <w:widowControl w:val="0"/>
              <w:rPr>
                <w:rFonts w:ascii="Times New Roman" w:hAnsi="Times New Roman"/>
                <w:sz w:val="20"/>
              </w:rPr>
            </w:pPr>
            <w:r w:rsidRPr="0061782A">
              <w:rPr>
                <w:rFonts w:ascii="Times New Roman" w:hAnsi="Times New Roman"/>
                <w:sz w:val="20"/>
              </w:rPr>
              <w:t>обустройство спортивных и детских площадок, площадок для отдыха;</w:t>
            </w:r>
          </w:p>
          <w:p w:rsidR="001706B6" w:rsidRPr="0061782A" w:rsidRDefault="001706B6" w:rsidP="00C46672">
            <w:pPr>
              <w:widowControl w:val="0"/>
              <w:rPr>
                <w:rFonts w:ascii="Times New Roman" w:hAnsi="Times New Roman"/>
                <w:sz w:val="20"/>
              </w:rPr>
            </w:pPr>
            <w:r w:rsidRPr="0061782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6" w:type="pct"/>
            <w:shd w:val="clear" w:color="auto" w:fill="auto"/>
          </w:tcPr>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506940" w:rsidRPr="0061782A" w:rsidTr="002E57D8">
        <w:trPr>
          <w:trHeight w:val="20"/>
        </w:trPr>
        <w:tc>
          <w:tcPr>
            <w:tcW w:w="2724" w:type="pct"/>
            <w:shd w:val="clear" w:color="auto" w:fill="auto"/>
          </w:tcPr>
          <w:p w:rsidR="00506940" w:rsidRPr="0061782A" w:rsidRDefault="00506940" w:rsidP="00506940">
            <w:pPr>
              <w:rPr>
                <w:rFonts w:ascii="Times New Roman" w:eastAsia="Calibri" w:hAnsi="Times New Roman"/>
                <w:sz w:val="20"/>
              </w:rPr>
            </w:pPr>
            <w:r w:rsidRPr="0061782A">
              <w:rPr>
                <w:rFonts w:ascii="Times New Roman" w:eastAsia="Calibri" w:hAnsi="Times New Roman"/>
                <w:sz w:val="20"/>
              </w:rPr>
              <w:t>2.7.1 Хранение автотранспорта</w:t>
            </w:r>
          </w:p>
          <w:p w:rsidR="00506940" w:rsidRPr="0061782A" w:rsidRDefault="00506940" w:rsidP="00506940">
            <w:pPr>
              <w:rPr>
                <w:rFonts w:ascii="Times New Roman" w:eastAsia="Calibri" w:hAnsi="Times New Roman"/>
                <w:sz w:val="20"/>
              </w:rPr>
            </w:pPr>
            <w:r w:rsidRPr="0061782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82A">
              <w:rPr>
                <w:rFonts w:ascii="Times New Roman" w:eastAsia="Calibri" w:hAnsi="Times New Roman"/>
                <w:sz w:val="20"/>
              </w:rPr>
              <w:t>машино-</w:t>
            </w:r>
            <w:r w:rsidRPr="0061782A">
              <w:rPr>
                <w:rFonts w:ascii="Times New Roman" w:eastAsia="Calibri" w:hAnsi="Times New Roman"/>
                <w:sz w:val="20"/>
              </w:rPr>
              <w:lastRenderedPageBreak/>
              <w:t>места</w:t>
            </w:r>
            <w:proofErr w:type="spellEnd"/>
            <w:r w:rsidRPr="0061782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231" w:history="1">
              <w:r w:rsidRPr="0061782A">
                <w:rPr>
                  <w:rStyle w:val="af8"/>
                  <w:rFonts w:ascii="Times New Roman" w:eastAsia="Calibri" w:hAnsi="Times New Roman"/>
                  <w:color w:val="auto"/>
                  <w:sz w:val="20"/>
                </w:rPr>
                <w:t>кодом 4.9</w:t>
              </w:r>
            </w:hyperlink>
            <w:r w:rsidRPr="0061782A">
              <w:rPr>
                <w:rFonts w:ascii="Times New Roman" w:eastAsia="Calibri" w:hAnsi="Times New Roman"/>
                <w:sz w:val="20"/>
              </w:rPr>
              <w:t>)</w:t>
            </w:r>
          </w:p>
        </w:tc>
        <w:tc>
          <w:tcPr>
            <w:tcW w:w="2276" w:type="pct"/>
            <w:shd w:val="clear" w:color="auto" w:fill="auto"/>
          </w:tcPr>
          <w:p w:rsidR="00506940" w:rsidRPr="0061782A" w:rsidRDefault="00506940" w:rsidP="00506940">
            <w:pPr>
              <w:rPr>
                <w:rFonts w:ascii="Times New Roman" w:eastAsia="Calibri" w:hAnsi="Times New Roman"/>
                <w:sz w:val="20"/>
              </w:rPr>
            </w:pPr>
            <w:r w:rsidRPr="0061782A">
              <w:rPr>
                <w:rFonts w:ascii="Times New Roman" w:eastAsia="Calibri" w:hAnsi="Times New Roman"/>
                <w:sz w:val="20"/>
              </w:rPr>
              <w:lastRenderedPageBreak/>
              <w:t>Размещение зданий и сооружений дорожного сервиса;</w:t>
            </w:r>
          </w:p>
          <w:p w:rsidR="00506940" w:rsidRPr="0061782A" w:rsidRDefault="00506940" w:rsidP="00506940">
            <w:pPr>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506940" w:rsidRPr="0061782A" w:rsidRDefault="00506940" w:rsidP="00506940">
            <w:pPr>
              <w:rPr>
                <w:rFonts w:ascii="Times New Roman" w:eastAsia="Calibri" w:hAnsi="Times New Roman"/>
                <w:sz w:val="20"/>
              </w:rPr>
            </w:pPr>
            <w:r w:rsidRPr="0061782A">
              <w:rPr>
                <w:rFonts w:ascii="Times New Roman" w:eastAsia="Calibri" w:hAnsi="Times New Roman"/>
                <w:sz w:val="20"/>
              </w:rPr>
              <w:lastRenderedPageBreak/>
              <w:t>благоустройство территории</w:t>
            </w:r>
          </w:p>
        </w:tc>
      </w:tr>
      <w:tr w:rsidR="001706B6" w:rsidRPr="0061782A" w:rsidTr="002E57D8">
        <w:trPr>
          <w:trHeight w:val="20"/>
        </w:trPr>
        <w:tc>
          <w:tcPr>
            <w:tcW w:w="2724" w:type="pct"/>
            <w:shd w:val="clear" w:color="auto" w:fill="auto"/>
          </w:tcPr>
          <w:p w:rsidR="00C46672" w:rsidRPr="0061782A" w:rsidRDefault="001706B6" w:rsidP="00C46672">
            <w:pPr>
              <w:widowControl w:val="0"/>
              <w:rPr>
                <w:rFonts w:ascii="Times New Roman" w:hAnsi="Times New Roman"/>
                <w:sz w:val="20"/>
              </w:rPr>
            </w:pPr>
            <w:r w:rsidRPr="0061782A">
              <w:rPr>
                <w:rFonts w:ascii="Times New Roman" w:hAnsi="Times New Roman"/>
                <w:sz w:val="20"/>
              </w:rPr>
              <w:lastRenderedPageBreak/>
              <w:t xml:space="preserve">3.2.4 Общежития </w:t>
            </w:r>
          </w:p>
          <w:p w:rsidR="001706B6" w:rsidRPr="0061782A" w:rsidRDefault="001706B6" w:rsidP="00C46672">
            <w:pPr>
              <w:widowControl w:val="0"/>
              <w:rPr>
                <w:rFonts w:ascii="Times New Roman" w:hAnsi="Times New Roman"/>
                <w:sz w:val="20"/>
              </w:rPr>
            </w:pPr>
            <w:r w:rsidRPr="0061782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32" w:history="1">
              <w:r w:rsidRPr="0061782A">
                <w:rPr>
                  <w:rFonts w:ascii="Times New Roman" w:hAnsi="Times New Roman"/>
                  <w:sz w:val="20"/>
                  <w:u w:val="single"/>
                </w:rPr>
                <w:t>кодом 4.7</w:t>
              </w:r>
            </w:hyperlink>
            <w:r w:rsidRPr="0061782A">
              <w:rPr>
                <w:rFonts w:ascii="Times New Roman" w:hAnsi="Times New Roman"/>
                <w:sz w:val="20"/>
              </w:rPr>
              <w:t>)</w:t>
            </w:r>
          </w:p>
        </w:tc>
        <w:tc>
          <w:tcPr>
            <w:tcW w:w="2276" w:type="pct"/>
            <w:shd w:val="clear" w:color="auto" w:fill="auto"/>
          </w:tcPr>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1706B6" w:rsidRPr="0061782A" w:rsidRDefault="001706B6"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1706B6" w:rsidRPr="0061782A" w:rsidRDefault="001706B6" w:rsidP="00C46672">
            <w:pPr>
              <w:widowControl w:val="0"/>
              <w:rPr>
                <w:rFonts w:ascii="Times New Roman" w:hAnsi="Times New Roman"/>
                <w:sz w:val="20"/>
              </w:rPr>
            </w:pPr>
            <w:r w:rsidRPr="0061782A">
              <w:rPr>
                <w:rFonts w:ascii="Times New Roman" w:eastAsia="Calibri" w:hAnsi="Times New Roman"/>
                <w:sz w:val="20"/>
              </w:rPr>
              <w:t>благоустройство территории</w:t>
            </w:r>
          </w:p>
        </w:tc>
      </w:tr>
      <w:tr w:rsidR="00397B09" w:rsidRPr="0061782A" w:rsidTr="002E57D8">
        <w:trPr>
          <w:trHeight w:val="20"/>
        </w:trPr>
        <w:tc>
          <w:tcPr>
            <w:tcW w:w="2724" w:type="pct"/>
            <w:shd w:val="clear" w:color="auto" w:fill="auto"/>
          </w:tcPr>
          <w:p w:rsidR="00C46672"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 xml:space="preserve">3.9.2 Проведение научных исследований </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6" w:type="pct"/>
            <w:shd w:val="clear" w:color="auto" w:fill="auto"/>
          </w:tcPr>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лаборатории;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97B09" w:rsidRPr="0061782A" w:rsidTr="002E57D8">
        <w:trPr>
          <w:trHeight w:val="20"/>
        </w:trPr>
        <w:tc>
          <w:tcPr>
            <w:tcW w:w="2724" w:type="pct"/>
            <w:shd w:val="clear" w:color="auto" w:fill="auto"/>
          </w:tcPr>
          <w:p w:rsidR="00C46672" w:rsidRPr="0061782A" w:rsidRDefault="00397B09" w:rsidP="00C46672">
            <w:pPr>
              <w:widowControl w:val="0"/>
              <w:rPr>
                <w:rFonts w:ascii="Times New Roman" w:eastAsiaTheme="minorHAnsi" w:hAnsi="Times New Roman"/>
                <w:sz w:val="20"/>
              </w:rPr>
            </w:pPr>
            <w:proofErr w:type="gramStart"/>
            <w:r w:rsidRPr="0061782A">
              <w:rPr>
                <w:rFonts w:ascii="Times New Roman" w:eastAsia="Calibri" w:hAnsi="Times New Roman"/>
                <w:sz w:val="20"/>
              </w:rPr>
              <w:t xml:space="preserve">4.2 </w:t>
            </w:r>
            <w:r w:rsidRPr="0061782A">
              <w:rPr>
                <w:rFonts w:ascii="Times New Roman" w:eastAsiaTheme="minorHAnsi" w:hAnsi="Times New Roman"/>
                <w:sz w:val="20"/>
              </w:rPr>
              <w:t xml:space="preserve">Объекты торговли (торговые центры, торгово-развлекательные центры (комплексы) </w:t>
            </w:r>
            <w:proofErr w:type="gramEnd"/>
          </w:p>
          <w:p w:rsidR="00397B09" w:rsidRPr="0061782A" w:rsidRDefault="00397B09" w:rsidP="00C46672">
            <w:pPr>
              <w:widowControl w:val="0"/>
              <w:rPr>
                <w:rFonts w:ascii="Times New Roman" w:eastAsia="Calibri" w:hAnsi="Times New Roman"/>
                <w:bCs/>
                <w:iCs/>
                <w:sz w:val="20"/>
              </w:rPr>
            </w:pPr>
            <w:r w:rsidRPr="0061782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33" w:history="1">
              <w:r w:rsidRPr="0061782A">
                <w:rPr>
                  <w:rFonts w:ascii="Times New Roman" w:eastAsia="Calibri" w:hAnsi="Times New Roman"/>
                  <w:bCs/>
                  <w:iCs/>
                  <w:sz w:val="20"/>
                  <w:u w:val="single"/>
                </w:rPr>
                <w:t>кодами 4.5</w:t>
              </w:r>
            </w:hyperlink>
            <w:r w:rsidRPr="0061782A">
              <w:rPr>
                <w:rFonts w:ascii="Times New Roman" w:eastAsia="Calibri" w:hAnsi="Times New Roman"/>
                <w:bCs/>
                <w:iCs/>
                <w:sz w:val="20"/>
              </w:rPr>
              <w:t xml:space="preserve"> - </w:t>
            </w:r>
            <w:hyperlink r:id="rId234" w:history="1">
              <w:r w:rsidRPr="0061782A">
                <w:rPr>
                  <w:rFonts w:ascii="Times New Roman" w:eastAsia="Calibri" w:hAnsi="Times New Roman"/>
                  <w:bCs/>
                  <w:iCs/>
                  <w:sz w:val="20"/>
                  <w:u w:val="single"/>
                </w:rPr>
                <w:t>4.8.2</w:t>
              </w:r>
            </w:hyperlink>
            <w:r w:rsidRPr="0061782A">
              <w:rPr>
                <w:rFonts w:ascii="Times New Roman" w:eastAsia="Calibri" w:hAnsi="Times New Roman"/>
                <w:bCs/>
                <w:iCs/>
                <w:sz w:val="20"/>
              </w:rPr>
              <w:t>;</w:t>
            </w:r>
          </w:p>
          <w:p w:rsidR="00397B09" w:rsidRPr="0061782A" w:rsidRDefault="00397B09" w:rsidP="00C46672">
            <w:pPr>
              <w:widowControl w:val="0"/>
              <w:autoSpaceDE w:val="0"/>
              <w:autoSpaceDN w:val="0"/>
              <w:adjustRightInd w:val="0"/>
              <w:rPr>
                <w:rFonts w:ascii="Times New Roman" w:eastAsiaTheme="minorHAnsi" w:hAnsi="Times New Roman"/>
                <w:sz w:val="20"/>
              </w:rPr>
            </w:pPr>
            <w:r w:rsidRPr="0061782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6" w:type="pct"/>
            <w:shd w:val="clear" w:color="auto" w:fill="auto"/>
          </w:tcPr>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временные автостоянки;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97B09" w:rsidRPr="0061782A" w:rsidTr="002E57D8">
        <w:trPr>
          <w:trHeight w:val="20"/>
        </w:trPr>
        <w:tc>
          <w:tcPr>
            <w:tcW w:w="2724" w:type="pct"/>
            <w:shd w:val="clear" w:color="auto" w:fill="auto"/>
          </w:tcPr>
          <w:p w:rsidR="00C46672"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 xml:space="preserve">4.7 Гостиничное обслуживание </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6" w:type="pct"/>
            <w:shd w:val="clear" w:color="auto" w:fill="auto"/>
          </w:tcPr>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Хозяйственные постройки гостиниц;</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постоянные и временные автостоянки;</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гаражи служебного транспорта;</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здания и сооружения для размещения служб охраны и наблюдения;</w:t>
            </w:r>
          </w:p>
          <w:p w:rsidR="00397B09" w:rsidRPr="0061782A" w:rsidRDefault="00397B09" w:rsidP="00C46672">
            <w:pPr>
              <w:widowControl w:val="0"/>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397B09" w:rsidRPr="0061782A" w:rsidTr="002E57D8">
        <w:trPr>
          <w:trHeight w:val="20"/>
        </w:trPr>
        <w:tc>
          <w:tcPr>
            <w:tcW w:w="2724" w:type="pct"/>
            <w:shd w:val="clear" w:color="auto" w:fill="auto"/>
          </w:tcPr>
          <w:p w:rsidR="00C46672" w:rsidRPr="0061782A" w:rsidRDefault="00397B09" w:rsidP="00C46672">
            <w:pPr>
              <w:widowControl w:val="0"/>
              <w:rPr>
                <w:rFonts w:ascii="Times New Roman" w:hAnsi="Times New Roman"/>
                <w:sz w:val="20"/>
              </w:rPr>
            </w:pPr>
            <w:r w:rsidRPr="0061782A">
              <w:rPr>
                <w:rFonts w:ascii="Times New Roman" w:hAnsi="Times New Roman"/>
                <w:sz w:val="20"/>
              </w:rPr>
              <w:t xml:space="preserve">4.9.1 Объекты дорожного сервиса </w:t>
            </w:r>
          </w:p>
          <w:p w:rsidR="00397B09" w:rsidRPr="0061782A" w:rsidRDefault="00397B09" w:rsidP="00C46672">
            <w:pPr>
              <w:widowControl w:val="0"/>
              <w:rPr>
                <w:rFonts w:ascii="Times New Roman" w:eastAsia="Calibri" w:hAnsi="Times New Roman"/>
                <w:sz w:val="20"/>
              </w:rPr>
            </w:pPr>
            <w:proofErr w:type="gramStart"/>
            <w:r w:rsidRPr="0061782A">
              <w:rPr>
                <w:rFonts w:ascii="Times New Roman" w:hAnsi="Times New Roman"/>
                <w:sz w:val="20"/>
              </w:rPr>
              <w:t>(Размещение зданий и сооружений дорожного сервиса.</w:t>
            </w:r>
            <w:proofErr w:type="gramEnd"/>
            <w:r w:rsidRPr="0061782A">
              <w:rPr>
                <w:rFonts w:ascii="Times New Roman" w:hAnsi="Times New Roman"/>
                <w:sz w:val="20"/>
              </w:rPr>
              <w:t xml:space="preserve"> </w:t>
            </w:r>
            <w:proofErr w:type="gramStart"/>
            <w:r w:rsidRPr="0061782A">
              <w:rPr>
                <w:rFonts w:ascii="Times New Roman"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235" w:history="1">
              <w:r w:rsidRPr="0061782A">
                <w:rPr>
                  <w:rFonts w:ascii="Times New Roman" w:hAnsi="Times New Roman"/>
                  <w:sz w:val="20"/>
                  <w:u w:val="single"/>
                </w:rPr>
                <w:t>кодами 4.9.1.1</w:t>
              </w:r>
            </w:hyperlink>
            <w:r w:rsidRPr="0061782A">
              <w:rPr>
                <w:rFonts w:ascii="Times New Roman" w:hAnsi="Times New Roman"/>
                <w:sz w:val="20"/>
              </w:rPr>
              <w:t xml:space="preserve"> - </w:t>
            </w:r>
            <w:hyperlink r:id="rId236" w:history="1">
              <w:r w:rsidRPr="0061782A">
                <w:rPr>
                  <w:rFonts w:ascii="Times New Roman" w:hAnsi="Times New Roman"/>
                  <w:sz w:val="20"/>
                  <w:u w:val="single"/>
                </w:rPr>
                <w:t>4.9.1.4</w:t>
              </w:r>
            </w:hyperlink>
            <w:r w:rsidRPr="0061782A">
              <w:rPr>
                <w:rFonts w:ascii="Times New Roman" w:hAnsi="Times New Roman"/>
                <w:sz w:val="20"/>
              </w:rPr>
              <w:t>)</w:t>
            </w:r>
            <w:proofErr w:type="gramEnd"/>
          </w:p>
        </w:tc>
        <w:tc>
          <w:tcPr>
            <w:tcW w:w="2276" w:type="pct"/>
            <w:shd w:val="clear" w:color="auto" w:fill="auto"/>
          </w:tcPr>
          <w:p w:rsidR="00397B09" w:rsidRPr="0061782A" w:rsidRDefault="00397B09" w:rsidP="00C46672">
            <w:pPr>
              <w:widowControl w:val="0"/>
              <w:rPr>
                <w:rFonts w:ascii="Times New Roman" w:hAnsi="Times New Roman"/>
                <w:sz w:val="20"/>
              </w:rPr>
            </w:pPr>
            <w:r w:rsidRPr="0061782A">
              <w:rPr>
                <w:rFonts w:ascii="Times New Roman" w:hAnsi="Times New Roman"/>
                <w:sz w:val="20"/>
              </w:rPr>
              <w:t>Не устанавливаются</w:t>
            </w:r>
          </w:p>
        </w:tc>
      </w:tr>
      <w:tr w:rsidR="00397B09" w:rsidRPr="0061782A" w:rsidTr="002E57D8">
        <w:trPr>
          <w:trHeight w:val="20"/>
        </w:trPr>
        <w:tc>
          <w:tcPr>
            <w:tcW w:w="2724" w:type="pct"/>
            <w:shd w:val="clear" w:color="auto" w:fill="auto"/>
          </w:tcPr>
          <w:p w:rsidR="00C46672" w:rsidRPr="0061782A" w:rsidRDefault="00397B09" w:rsidP="00C46672">
            <w:pPr>
              <w:widowControl w:val="0"/>
              <w:autoSpaceDE w:val="0"/>
              <w:autoSpaceDN w:val="0"/>
              <w:adjustRightInd w:val="0"/>
              <w:rPr>
                <w:rFonts w:ascii="Times New Roman" w:eastAsiaTheme="minorHAnsi" w:hAnsi="Times New Roman"/>
                <w:sz w:val="20"/>
              </w:rPr>
            </w:pPr>
            <w:r w:rsidRPr="0061782A">
              <w:rPr>
                <w:rFonts w:ascii="Times New Roman" w:eastAsia="Calibri" w:hAnsi="Times New Roman"/>
                <w:sz w:val="20"/>
              </w:rPr>
              <w:t xml:space="preserve">5.1.1 </w:t>
            </w:r>
            <w:r w:rsidRPr="0061782A">
              <w:rPr>
                <w:rFonts w:ascii="Times New Roman" w:eastAsiaTheme="minorHAnsi" w:hAnsi="Times New Roman"/>
                <w:sz w:val="20"/>
              </w:rPr>
              <w:t xml:space="preserve">Обеспечение спортивно-зрелищных мероприятий </w:t>
            </w:r>
          </w:p>
          <w:p w:rsidR="00397B09" w:rsidRPr="0061782A" w:rsidRDefault="00397B09" w:rsidP="00C46672">
            <w:pPr>
              <w:widowControl w:val="0"/>
              <w:autoSpaceDE w:val="0"/>
              <w:autoSpaceDN w:val="0"/>
              <w:adjustRightInd w:val="0"/>
              <w:rPr>
                <w:rFonts w:ascii="Times New Roman" w:eastAsiaTheme="minorHAnsi" w:hAnsi="Times New Roman"/>
                <w:sz w:val="20"/>
              </w:rPr>
            </w:pPr>
            <w:r w:rsidRPr="0061782A">
              <w:rPr>
                <w:rFonts w:ascii="Times New Roman" w:eastAsia="Calibri" w:hAnsi="Times New Roman"/>
                <w:sz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76" w:type="pct"/>
            <w:shd w:val="clear" w:color="auto" w:fill="auto"/>
          </w:tcPr>
          <w:p w:rsidR="00397B09" w:rsidRPr="0061782A" w:rsidRDefault="00397B09" w:rsidP="00C46672">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397B09" w:rsidRPr="0061782A" w:rsidTr="002E57D8">
        <w:trPr>
          <w:trHeight w:val="20"/>
        </w:trPr>
        <w:tc>
          <w:tcPr>
            <w:tcW w:w="2724" w:type="pct"/>
            <w:shd w:val="clear" w:color="auto" w:fill="auto"/>
          </w:tcPr>
          <w:p w:rsidR="00C46672" w:rsidRPr="0061782A" w:rsidRDefault="00397B09" w:rsidP="00C46672">
            <w:pPr>
              <w:widowControl w:val="0"/>
              <w:rPr>
                <w:rFonts w:ascii="Times New Roman" w:hAnsi="Times New Roman"/>
                <w:sz w:val="20"/>
              </w:rPr>
            </w:pPr>
            <w:r w:rsidRPr="0061782A">
              <w:rPr>
                <w:rFonts w:ascii="Times New Roman" w:hAnsi="Times New Roman"/>
                <w:sz w:val="20"/>
              </w:rPr>
              <w:t xml:space="preserve">9.3 Историко-культурная деятельность </w:t>
            </w:r>
          </w:p>
          <w:p w:rsidR="00397B09" w:rsidRPr="0061782A" w:rsidRDefault="00397B09" w:rsidP="00C46672">
            <w:pPr>
              <w:widowControl w:val="0"/>
              <w:rPr>
                <w:rFonts w:ascii="Times New Roman" w:hAnsi="Times New Roman"/>
                <w:sz w:val="20"/>
              </w:rPr>
            </w:pPr>
            <w:proofErr w:type="gramStart"/>
            <w:r w:rsidRPr="0061782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276" w:type="pct"/>
            <w:shd w:val="clear" w:color="auto" w:fill="auto"/>
          </w:tcPr>
          <w:p w:rsidR="00397B09" w:rsidRPr="0061782A" w:rsidRDefault="00397B09" w:rsidP="00C46672">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hAnsi="Times New Roman"/>
                <w:sz w:val="20"/>
              </w:rPr>
            </w:pPr>
            <w:r w:rsidRPr="0061782A">
              <w:rPr>
                <w:rFonts w:ascii="Times New Roman" w:hAnsi="Times New Roman"/>
                <w:sz w:val="20"/>
              </w:rPr>
              <w:t xml:space="preserve">13.1 Ведение огородничества </w:t>
            </w:r>
          </w:p>
          <w:p w:rsidR="00E73012" w:rsidRPr="0061782A" w:rsidRDefault="00E73012" w:rsidP="00C46672">
            <w:pPr>
              <w:widowControl w:val="0"/>
              <w:rPr>
                <w:rFonts w:ascii="Times New Roman" w:hAnsi="Times New Roman"/>
                <w:sz w:val="20"/>
              </w:rPr>
            </w:pPr>
            <w:r w:rsidRPr="0061782A">
              <w:rPr>
                <w:rFonts w:ascii="Times New Roman" w:hAnsi="Times New Roman"/>
                <w:sz w:val="20"/>
              </w:rPr>
              <w:lastRenderedPageBreak/>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6" w:type="pct"/>
            <w:shd w:val="clear" w:color="auto" w:fill="auto"/>
          </w:tcPr>
          <w:p w:rsidR="00E73012" w:rsidRPr="0061782A" w:rsidRDefault="00E73012" w:rsidP="00C46672">
            <w:pPr>
              <w:widowControl w:val="0"/>
              <w:rPr>
                <w:rFonts w:ascii="Times New Roman" w:hAnsi="Times New Roman"/>
                <w:sz w:val="20"/>
              </w:rPr>
            </w:pPr>
            <w:r w:rsidRPr="0061782A">
              <w:rPr>
                <w:rFonts w:ascii="Times New Roman" w:hAnsi="Times New Roman"/>
                <w:sz w:val="20"/>
              </w:rPr>
              <w:lastRenderedPageBreak/>
              <w:t>Не устанавливаются</w:t>
            </w:r>
          </w:p>
        </w:tc>
      </w:tr>
      <w:tr w:rsidR="00E73012" w:rsidRPr="0061782A" w:rsidTr="002E57D8">
        <w:trPr>
          <w:trHeight w:val="20"/>
        </w:trPr>
        <w:tc>
          <w:tcPr>
            <w:tcW w:w="2724" w:type="pct"/>
            <w:shd w:val="clear" w:color="auto" w:fill="auto"/>
          </w:tcPr>
          <w:p w:rsidR="00C46672" w:rsidRPr="0061782A" w:rsidRDefault="00E73012" w:rsidP="00C46672">
            <w:pPr>
              <w:widowControl w:val="0"/>
              <w:rPr>
                <w:rFonts w:ascii="Times New Roman" w:hAnsi="Times New Roman"/>
                <w:sz w:val="20"/>
              </w:rPr>
            </w:pPr>
            <w:r w:rsidRPr="0061782A">
              <w:rPr>
                <w:rFonts w:ascii="Times New Roman" w:hAnsi="Times New Roman"/>
                <w:sz w:val="20"/>
              </w:rPr>
              <w:lastRenderedPageBreak/>
              <w:t xml:space="preserve">13.2 Ведение садоводства </w:t>
            </w:r>
          </w:p>
          <w:p w:rsidR="00E73012" w:rsidRPr="0061782A" w:rsidRDefault="00E73012" w:rsidP="00C46672">
            <w:pPr>
              <w:widowControl w:val="0"/>
              <w:rPr>
                <w:rFonts w:ascii="Times New Roman" w:hAnsi="Times New Roman"/>
                <w:sz w:val="20"/>
              </w:rPr>
            </w:pPr>
            <w:r w:rsidRPr="0061782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37" w:history="1">
              <w:r w:rsidRPr="0061782A">
                <w:rPr>
                  <w:rFonts w:ascii="Times New Roman" w:hAnsi="Times New Roman"/>
                  <w:sz w:val="20"/>
                  <w:u w:val="single"/>
                </w:rPr>
                <w:t>кодом 2.1</w:t>
              </w:r>
            </w:hyperlink>
            <w:r w:rsidRPr="0061782A">
              <w:rPr>
                <w:rFonts w:ascii="Times New Roman" w:hAnsi="Times New Roman"/>
                <w:sz w:val="20"/>
              </w:rPr>
              <w:t>, хозяйственных построек и гаражей)</w:t>
            </w:r>
          </w:p>
        </w:tc>
        <w:tc>
          <w:tcPr>
            <w:tcW w:w="2276" w:type="pct"/>
            <w:shd w:val="clear" w:color="auto" w:fill="auto"/>
          </w:tcPr>
          <w:p w:rsidR="00E73012" w:rsidRPr="0061782A" w:rsidRDefault="00E73012" w:rsidP="00C46672">
            <w:pPr>
              <w:widowControl w:val="0"/>
              <w:rPr>
                <w:rFonts w:ascii="Times New Roman" w:hAnsi="Times New Roman"/>
                <w:sz w:val="20"/>
              </w:rPr>
            </w:pPr>
            <w:r w:rsidRPr="0061782A">
              <w:rPr>
                <w:rFonts w:ascii="Times New Roman" w:hAnsi="Times New Roman"/>
                <w:sz w:val="20"/>
              </w:rPr>
              <w:t>Не устанавливаются</w:t>
            </w:r>
          </w:p>
        </w:tc>
      </w:tr>
    </w:tbl>
    <w:p w:rsidR="00207D70" w:rsidRPr="0061782A" w:rsidRDefault="00207D70" w:rsidP="00C46672">
      <w:pPr>
        <w:pStyle w:val="af5"/>
        <w:spacing w:before="0"/>
        <w:ind w:firstLine="709"/>
        <w:rPr>
          <w:rFonts w:ascii="Times New Roman" w:hAnsi="Times New Roman" w:cs="Times New Roman"/>
        </w:rPr>
      </w:pPr>
      <w:r w:rsidRPr="0061782A">
        <w:rPr>
          <w:rFonts w:ascii="Times New Roman" w:hAnsi="Times New Roman" w:cs="Times New Roman"/>
        </w:rPr>
        <w:t>3. Для зоны ЗР-2 установлены следующие предельные размеры и предельные параметры:</w:t>
      </w:r>
    </w:p>
    <w:tbl>
      <w:tblPr>
        <w:tblStyle w:val="a8"/>
        <w:tblW w:w="5000" w:type="pct"/>
        <w:tblLook w:val="0000"/>
      </w:tblPr>
      <w:tblGrid>
        <w:gridCol w:w="3009"/>
        <w:gridCol w:w="6561"/>
      </w:tblGrid>
      <w:tr w:rsidR="00207D70" w:rsidRPr="0061782A" w:rsidTr="000F0A89">
        <w:trPr>
          <w:trHeight w:val="17"/>
        </w:trPr>
        <w:tc>
          <w:tcPr>
            <w:tcW w:w="5000" w:type="pct"/>
            <w:gridSpan w:val="2"/>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b/>
                <w:sz w:val="20"/>
              </w:rPr>
              <w:t>Площадь земельного участка</w:t>
            </w:r>
          </w:p>
        </w:tc>
      </w:tr>
      <w:tr w:rsidR="00207D70" w:rsidRPr="0061782A" w:rsidTr="000F0A89">
        <w:trPr>
          <w:trHeight w:val="78"/>
        </w:trPr>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w:t>
            </w:r>
            <w:r w:rsidR="00FD2363" w:rsidRPr="0061782A">
              <w:rPr>
                <w:rFonts w:ascii="Times New Roman" w:eastAsia="Calibri" w:hAnsi="Times New Roman"/>
                <w:sz w:val="20"/>
              </w:rPr>
              <w:t>ного строительства") - 1000 кв</w:t>
            </w:r>
            <w:proofErr w:type="gramStart"/>
            <w:r w:rsidR="00FD2363" w:rsidRPr="0061782A">
              <w:rPr>
                <w:rFonts w:ascii="Times New Roman" w:eastAsia="Calibri" w:hAnsi="Times New Roman"/>
                <w:sz w:val="20"/>
              </w:rPr>
              <w:t>.</w:t>
            </w:r>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FD2363" w:rsidRPr="0061782A" w:rsidRDefault="00FD2363"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13.1 ("</w:t>
            </w:r>
            <w:r w:rsidRPr="0061782A">
              <w:rPr>
                <w:rFonts w:ascii="Times New Roman" w:hAnsi="Times New Roman"/>
                <w:sz w:val="20"/>
              </w:rPr>
              <w:t xml:space="preserve">Ведение огородничества </w:t>
            </w:r>
            <w:r w:rsidRPr="0061782A">
              <w:rPr>
                <w:rFonts w:ascii="Times New Roman" w:eastAsia="Calibri" w:hAnsi="Times New Roman"/>
                <w:sz w:val="20"/>
              </w:rPr>
              <w:t>") и 13.2 ("</w:t>
            </w:r>
            <w:r w:rsidRPr="0061782A">
              <w:rPr>
                <w:rFonts w:ascii="Times New Roman" w:hAnsi="Times New Roman"/>
                <w:sz w:val="20"/>
              </w:rPr>
              <w:t xml:space="preserve">Ведение садоводства </w:t>
            </w:r>
            <w:r w:rsidRPr="0061782A">
              <w:rPr>
                <w:rFonts w:ascii="Times New Roman" w:eastAsia="Calibri" w:hAnsi="Times New Roman"/>
                <w:sz w:val="20"/>
              </w:rPr>
              <w:t>") - 600 кв</w:t>
            </w:r>
            <w:proofErr w:type="gramStart"/>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 xml:space="preserve">для видов разрешенного использования с кодами 3.1, 3.2.1, 3.2.3, 3.3, 3.6.1, 3.7, 3.8.1, </w:t>
            </w:r>
            <w:r w:rsidR="00196FF9" w:rsidRPr="0061782A">
              <w:rPr>
                <w:rFonts w:ascii="Times New Roman" w:eastAsia="Calibri" w:hAnsi="Times New Roman"/>
                <w:sz w:val="20"/>
              </w:rPr>
              <w:t xml:space="preserve">3.9.2, 3.10.1, </w:t>
            </w:r>
            <w:r w:rsidRPr="0061782A">
              <w:rPr>
                <w:rFonts w:ascii="Times New Roman" w:eastAsia="Calibri" w:hAnsi="Times New Roman"/>
                <w:sz w:val="20"/>
              </w:rPr>
              <w:t>4.</w:t>
            </w:r>
            <w:r w:rsidR="00196FF9" w:rsidRPr="0061782A">
              <w:rPr>
                <w:rFonts w:ascii="Times New Roman" w:eastAsia="Calibri" w:hAnsi="Times New Roman"/>
                <w:sz w:val="20"/>
              </w:rPr>
              <w:t>1</w:t>
            </w:r>
            <w:r w:rsidRPr="0061782A">
              <w:rPr>
                <w:rFonts w:ascii="Times New Roman" w:eastAsia="Calibri" w:hAnsi="Times New Roman"/>
                <w:sz w:val="20"/>
              </w:rPr>
              <w:t>- 4.7,</w:t>
            </w:r>
            <w:r w:rsidR="00196FF9" w:rsidRPr="0061782A">
              <w:rPr>
                <w:rFonts w:ascii="Times New Roman" w:eastAsia="Calibri" w:hAnsi="Times New Roman"/>
                <w:sz w:val="20"/>
              </w:rPr>
              <w:t xml:space="preserve"> 4.8.1, </w:t>
            </w:r>
            <w:r w:rsidRPr="0061782A">
              <w:rPr>
                <w:rFonts w:ascii="Times New Roman" w:eastAsia="Calibri" w:hAnsi="Times New Roman"/>
                <w:sz w:val="20"/>
              </w:rPr>
              <w:t xml:space="preserve">4.9, </w:t>
            </w:r>
            <w:r w:rsidR="00196FF9" w:rsidRPr="0061782A">
              <w:rPr>
                <w:rFonts w:ascii="Times New Roman" w:eastAsia="Calibri" w:hAnsi="Times New Roman"/>
                <w:sz w:val="20"/>
              </w:rPr>
              <w:t xml:space="preserve">4.9.1, </w:t>
            </w:r>
            <w:r w:rsidR="00FD2363" w:rsidRPr="0061782A">
              <w:rPr>
                <w:rFonts w:ascii="Times New Roman" w:eastAsia="Calibri" w:hAnsi="Times New Roman"/>
                <w:sz w:val="20"/>
              </w:rPr>
              <w:t>5.1.1-</w:t>
            </w:r>
            <w:r w:rsidRPr="0061782A">
              <w:rPr>
                <w:rFonts w:ascii="Times New Roman" w:eastAsia="Calibri" w:hAnsi="Times New Roman"/>
                <w:sz w:val="20"/>
              </w:rPr>
              <w:t>5.1.2, 9.3 - 5000 кв</w:t>
            </w:r>
            <w:proofErr w:type="gramStart"/>
            <w:r w:rsidRPr="0061782A">
              <w:rPr>
                <w:rFonts w:ascii="Times New Roman" w:eastAsia="Calibri" w:hAnsi="Times New Roman"/>
                <w:sz w:val="20"/>
              </w:rPr>
              <w:t>.м</w:t>
            </w:r>
            <w:proofErr w:type="gramEnd"/>
            <w:r w:rsidRPr="0061782A">
              <w:rPr>
                <w:rFonts w:ascii="Times New Roman" w:eastAsia="Calibri" w:hAnsi="Times New Roman"/>
                <w:sz w:val="20"/>
              </w:rPr>
              <w:t>,</w:t>
            </w:r>
          </w:p>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207D70" w:rsidRPr="0061782A" w:rsidTr="000F0A89">
        <w:trPr>
          <w:trHeight w:val="23"/>
        </w:trPr>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("для индивидуального жилищного строительства") - 300 кв</w:t>
            </w:r>
            <w:proofErr w:type="gramStart"/>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FD2363" w:rsidRPr="0061782A" w:rsidRDefault="00FD2363"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кодами 13.1 ("</w:t>
            </w:r>
            <w:r w:rsidRPr="0061782A">
              <w:rPr>
                <w:rFonts w:ascii="Times New Roman" w:hAnsi="Times New Roman"/>
                <w:sz w:val="20"/>
              </w:rPr>
              <w:t xml:space="preserve">Ведение огородничества </w:t>
            </w:r>
            <w:r w:rsidRPr="0061782A">
              <w:rPr>
                <w:rFonts w:ascii="Times New Roman" w:eastAsia="Calibri" w:hAnsi="Times New Roman"/>
                <w:sz w:val="20"/>
              </w:rPr>
              <w:t>") и 13.2 ("</w:t>
            </w:r>
            <w:r w:rsidRPr="0061782A">
              <w:rPr>
                <w:rFonts w:ascii="Times New Roman" w:hAnsi="Times New Roman"/>
                <w:sz w:val="20"/>
              </w:rPr>
              <w:t xml:space="preserve">Ведение садоводства </w:t>
            </w:r>
            <w:r w:rsidRPr="0061782A">
              <w:rPr>
                <w:rFonts w:ascii="Times New Roman" w:eastAsia="Calibri" w:hAnsi="Times New Roman"/>
                <w:sz w:val="20"/>
              </w:rPr>
              <w:t>") - 400 кв</w:t>
            </w:r>
            <w:proofErr w:type="gramStart"/>
            <w:r w:rsidRPr="0061782A">
              <w:rPr>
                <w:rFonts w:ascii="Times New Roman" w:eastAsia="Calibri" w:hAnsi="Times New Roman"/>
                <w:sz w:val="20"/>
              </w:rPr>
              <w:t>.м</w:t>
            </w:r>
            <w:proofErr w:type="gramEnd"/>
            <w:r w:rsidR="002E57D8" w:rsidRPr="0061782A">
              <w:rPr>
                <w:rFonts w:ascii="Times New Roman" w:eastAsia="Calibri" w:hAnsi="Times New Roman"/>
                <w:sz w:val="20"/>
              </w:rPr>
              <w:t>*</w:t>
            </w:r>
            <w:r w:rsidRPr="0061782A">
              <w:rPr>
                <w:rFonts w:ascii="Times New Roman" w:eastAsia="Calibri" w:hAnsi="Times New Roman"/>
                <w:sz w:val="20"/>
              </w:rPr>
              <w:t>;</w:t>
            </w:r>
          </w:p>
          <w:p w:rsidR="00207D70" w:rsidRPr="0061782A" w:rsidRDefault="00207D70" w:rsidP="00C46672">
            <w:pPr>
              <w:jc w:val="left"/>
              <w:rPr>
                <w:rFonts w:ascii="Times New Roman" w:eastAsia="Calibri" w:hAnsi="Times New Roman"/>
                <w:sz w:val="20"/>
                <w:vertAlign w:val="superscript"/>
              </w:rPr>
            </w:pPr>
            <w:r w:rsidRPr="0061782A">
              <w:rPr>
                <w:rFonts w:ascii="Times New Roman" w:eastAsia="Calibri" w:hAnsi="Times New Roman"/>
                <w:sz w:val="20"/>
              </w:rPr>
              <w:t>для остальных видов разрешенного использования - не нормируется</w:t>
            </w:r>
          </w:p>
        </w:tc>
      </w:tr>
      <w:tr w:rsidR="00207D70" w:rsidRPr="0061782A" w:rsidTr="000F0A89">
        <w:trPr>
          <w:trHeight w:val="23"/>
        </w:trPr>
        <w:tc>
          <w:tcPr>
            <w:tcW w:w="5000" w:type="pct"/>
            <w:gridSpan w:val="2"/>
            <w:vAlign w:val="center"/>
          </w:tcPr>
          <w:p w:rsidR="00207D70" w:rsidRPr="0061782A" w:rsidRDefault="00207D70" w:rsidP="00C46672">
            <w:pPr>
              <w:rPr>
                <w:rFonts w:ascii="Times New Roman" w:eastAsia="Calibri" w:hAnsi="Times New Roman"/>
                <w:sz w:val="20"/>
              </w:rPr>
            </w:pPr>
            <w:r w:rsidRPr="0061782A">
              <w:rPr>
                <w:rFonts w:ascii="Times New Roman" w:eastAsia="Calibri" w:hAnsi="Times New Roman"/>
                <w:b/>
                <w:sz w:val="20"/>
              </w:rPr>
              <w:t>Минимальные отступы от границ земельных участков</w:t>
            </w:r>
          </w:p>
        </w:tc>
      </w:tr>
      <w:tr w:rsidR="00207D70" w:rsidRPr="0061782A" w:rsidTr="000F0A89">
        <w:trPr>
          <w:trHeight w:val="23"/>
        </w:trPr>
        <w:tc>
          <w:tcPr>
            <w:tcW w:w="1572" w:type="pct"/>
            <w:vAlign w:val="center"/>
          </w:tcPr>
          <w:p w:rsidR="00207D70" w:rsidRPr="0061782A" w:rsidRDefault="00207D70"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улице, проезду</w:t>
            </w:r>
          </w:p>
        </w:tc>
        <w:tc>
          <w:tcPr>
            <w:tcW w:w="3428" w:type="pct"/>
            <w:vAlign w:val="center"/>
          </w:tcPr>
          <w:p w:rsidR="00207D70" w:rsidRPr="0061782A" w:rsidRDefault="00207D70" w:rsidP="00C46672">
            <w:pPr>
              <w:rPr>
                <w:rFonts w:ascii="Times New Roman" w:eastAsia="Calibri" w:hAnsi="Times New Roman"/>
                <w:sz w:val="20"/>
              </w:rPr>
            </w:pPr>
            <w:r w:rsidRPr="0061782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207D70" w:rsidRPr="0061782A" w:rsidTr="000F0A89">
        <w:trPr>
          <w:trHeight w:val="23"/>
        </w:trPr>
        <w:tc>
          <w:tcPr>
            <w:tcW w:w="1572" w:type="pct"/>
            <w:vAlign w:val="center"/>
          </w:tcPr>
          <w:p w:rsidR="00207D70" w:rsidRPr="0061782A" w:rsidRDefault="00207D70" w:rsidP="00C46672">
            <w:pPr>
              <w:rPr>
                <w:rFonts w:ascii="Times New Roman" w:eastAsia="Calibri" w:hAnsi="Times New Roman"/>
                <w:sz w:val="20"/>
              </w:rPr>
            </w:pPr>
            <w:proofErr w:type="gramStart"/>
            <w:r w:rsidRPr="0061782A">
              <w:rPr>
                <w:rFonts w:ascii="Times New Roman" w:eastAsia="Calibri" w:hAnsi="Times New Roman"/>
                <w:sz w:val="20"/>
              </w:rPr>
              <w:t>примыкающих</w:t>
            </w:r>
            <w:proofErr w:type="gramEnd"/>
            <w:r w:rsidRPr="0061782A">
              <w:rPr>
                <w:rFonts w:ascii="Times New Roman" w:eastAsia="Calibri" w:hAnsi="Times New Roman"/>
                <w:sz w:val="20"/>
              </w:rPr>
              <w:t xml:space="preserve"> к границам смежного земельного участка</w:t>
            </w:r>
          </w:p>
        </w:tc>
        <w:tc>
          <w:tcPr>
            <w:tcW w:w="3428" w:type="pct"/>
            <w:vAlign w:val="center"/>
          </w:tcPr>
          <w:p w:rsidR="00207D70" w:rsidRPr="0061782A" w:rsidRDefault="00207D70" w:rsidP="00C46672">
            <w:pPr>
              <w:rPr>
                <w:rFonts w:ascii="Times New Roman" w:hAnsi="Times New Roman"/>
                <w:sz w:val="20"/>
              </w:rPr>
            </w:pPr>
            <w:r w:rsidRPr="0061782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61782A">
              <w:rPr>
                <w:rFonts w:ascii="Times New Roman" w:hAnsi="Times New Roman"/>
                <w:sz w:val="20"/>
              </w:rPr>
              <w:t>*</w:t>
            </w:r>
          </w:p>
        </w:tc>
      </w:tr>
      <w:tr w:rsidR="00207D70" w:rsidRPr="0061782A" w:rsidTr="000F0A89">
        <w:trPr>
          <w:trHeight w:val="23"/>
        </w:trPr>
        <w:tc>
          <w:tcPr>
            <w:tcW w:w="5000" w:type="pct"/>
            <w:gridSpan w:val="2"/>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b/>
                <w:sz w:val="20"/>
              </w:rPr>
              <w:t>Количество надземных этажей</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максимальное</w:t>
            </w:r>
          </w:p>
        </w:tc>
        <w:tc>
          <w:tcPr>
            <w:tcW w:w="3428"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xml:space="preserve">) - </w:t>
            </w:r>
            <w:r w:rsidR="00FD2363" w:rsidRPr="0061782A">
              <w:rPr>
                <w:rFonts w:ascii="Times New Roman" w:eastAsia="Calibri" w:hAnsi="Times New Roman"/>
                <w:sz w:val="20"/>
              </w:rPr>
              <w:t>4</w:t>
            </w:r>
            <w:r w:rsidRPr="0061782A">
              <w:rPr>
                <w:rFonts w:ascii="Times New Roman" w:eastAsia="Calibri" w:hAnsi="Times New Roman"/>
                <w:sz w:val="20"/>
              </w:rPr>
              <w:t>*</w:t>
            </w:r>
            <w:r w:rsidR="002E57D8" w:rsidRPr="0061782A">
              <w:rPr>
                <w:rFonts w:ascii="Times New Roman" w:eastAsia="Calibri" w:hAnsi="Times New Roman"/>
                <w:sz w:val="20"/>
              </w:rPr>
              <w:t>*</w:t>
            </w:r>
            <w:r w:rsidRPr="0061782A">
              <w:rPr>
                <w:rFonts w:ascii="Times New Roman" w:eastAsia="Calibri" w:hAnsi="Times New Roman"/>
                <w:sz w:val="20"/>
              </w:rPr>
              <w:t>*;</w:t>
            </w:r>
          </w:p>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xml:space="preserve">) - </w:t>
            </w:r>
            <w:r w:rsidR="00FD2363" w:rsidRPr="0061782A">
              <w:rPr>
                <w:rFonts w:ascii="Times New Roman" w:eastAsia="Calibri" w:hAnsi="Times New Roman"/>
                <w:sz w:val="20"/>
              </w:rPr>
              <w:t>3</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минимальное</w:t>
            </w:r>
          </w:p>
        </w:tc>
        <w:tc>
          <w:tcPr>
            <w:tcW w:w="3428" w:type="pct"/>
            <w:vAlign w:val="center"/>
          </w:tcPr>
          <w:p w:rsidR="00FD2363" w:rsidRPr="0061782A" w:rsidRDefault="00FD2363" w:rsidP="00C46672">
            <w:pPr>
              <w:jc w:val="left"/>
              <w:rPr>
                <w:rFonts w:ascii="Times New Roman" w:eastAsia="Calibri" w:hAnsi="Times New Roman"/>
                <w:sz w:val="20"/>
              </w:rPr>
            </w:pPr>
            <w:r w:rsidRPr="0061782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- 2;</w:t>
            </w:r>
          </w:p>
          <w:p w:rsidR="00207D70" w:rsidRPr="0061782A" w:rsidRDefault="00FD2363"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 не нормируется</w:t>
            </w:r>
          </w:p>
        </w:tc>
      </w:tr>
      <w:tr w:rsidR="00207D70" w:rsidRPr="0061782A" w:rsidTr="000F0A89">
        <w:tc>
          <w:tcPr>
            <w:tcW w:w="5000" w:type="pct"/>
            <w:gridSpan w:val="2"/>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b/>
                <w:sz w:val="20"/>
              </w:rPr>
              <w:t>Высота зданий, сооружений:</w:t>
            </w:r>
          </w:p>
        </w:tc>
      </w:tr>
      <w:tr w:rsidR="00207D70" w:rsidRPr="0061782A" w:rsidTr="000F0A89">
        <w:tc>
          <w:tcPr>
            <w:tcW w:w="1572" w:type="pct"/>
            <w:vAlign w:val="center"/>
          </w:tcPr>
          <w:p w:rsidR="00207D70" w:rsidRPr="0061782A" w:rsidRDefault="00207D70" w:rsidP="00332C55">
            <w:pPr>
              <w:jc w:val="left"/>
              <w:rPr>
                <w:rFonts w:ascii="Times New Roman" w:eastAsia="Calibri" w:hAnsi="Times New Roman"/>
                <w:sz w:val="20"/>
              </w:rPr>
            </w:pPr>
            <w:r w:rsidRPr="0061782A">
              <w:rPr>
                <w:rFonts w:ascii="Times New Roman" w:eastAsia="Calibri" w:hAnsi="Times New Roman"/>
                <w:sz w:val="20"/>
              </w:rPr>
              <w:t>максимальная</w:t>
            </w:r>
          </w:p>
        </w:tc>
        <w:tc>
          <w:tcPr>
            <w:tcW w:w="3428"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- 1</w:t>
            </w:r>
            <w:r w:rsidR="00FD2363" w:rsidRPr="0061782A">
              <w:rPr>
                <w:rFonts w:ascii="Times New Roman" w:eastAsia="Calibri" w:hAnsi="Times New Roman"/>
                <w:sz w:val="20"/>
              </w:rPr>
              <w:t>6</w:t>
            </w:r>
            <w:r w:rsidRPr="0061782A">
              <w:rPr>
                <w:rFonts w:ascii="Times New Roman" w:eastAsia="Calibri" w:hAnsi="Times New Roman"/>
                <w:sz w:val="20"/>
              </w:rPr>
              <w:t xml:space="preserve"> м***;</w:t>
            </w:r>
          </w:p>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- 1</w:t>
            </w:r>
            <w:r w:rsidR="00FD2363" w:rsidRPr="0061782A">
              <w:rPr>
                <w:rFonts w:ascii="Times New Roman" w:eastAsia="Calibri" w:hAnsi="Times New Roman"/>
                <w:sz w:val="20"/>
              </w:rPr>
              <w:t>2</w:t>
            </w:r>
            <w:r w:rsidRPr="0061782A">
              <w:rPr>
                <w:rFonts w:ascii="Times New Roman" w:eastAsia="Calibri" w:hAnsi="Times New Roman"/>
                <w:sz w:val="20"/>
              </w:rPr>
              <w:t xml:space="preserve"> м</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минимальная</w:t>
            </w:r>
          </w:p>
        </w:tc>
        <w:tc>
          <w:tcPr>
            <w:tcW w:w="3428" w:type="pct"/>
            <w:vAlign w:val="center"/>
          </w:tcPr>
          <w:p w:rsidR="00FD2363" w:rsidRPr="0061782A" w:rsidRDefault="00FD2363" w:rsidP="00C46672">
            <w:pPr>
              <w:jc w:val="left"/>
              <w:rPr>
                <w:rFonts w:ascii="Times New Roman" w:eastAsia="Calibri" w:hAnsi="Times New Roman"/>
                <w:sz w:val="20"/>
              </w:rPr>
            </w:pPr>
            <w:r w:rsidRPr="0061782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- 7 м;</w:t>
            </w:r>
          </w:p>
          <w:p w:rsidR="00207D70" w:rsidRPr="0061782A" w:rsidRDefault="00FD2363"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2.1 ("</w:t>
            </w:r>
            <w:r w:rsidRPr="0061782A">
              <w:rPr>
                <w:rFonts w:ascii="Times New Roman" w:hAnsi="Times New Roman"/>
                <w:sz w:val="20"/>
              </w:rPr>
              <w:t>Для индивидуального жилищного строительства"</w:t>
            </w:r>
            <w:r w:rsidRPr="0061782A">
              <w:rPr>
                <w:rFonts w:ascii="Times New Roman" w:eastAsia="Calibri" w:hAnsi="Times New Roman"/>
                <w:sz w:val="20"/>
              </w:rPr>
              <w:t>) - не нормируется</w:t>
            </w:r>
          </w:p>
        </w:tc>
      </w:tr>
      <w:tr w:rsidR="00207D70" w:rsidRPr="0061782A" w:rsidTr="000F0A89">
        <w:tc>
          <w:tcPr>
            <w:tcW w:w="5000" w:type="pct"/>
            <w:gridSpan w:val="2"/>
            <w:vAlign w:val="center"/>
          </w:tcPr>
          <w:p w:rsidR="00207D70" w:rsidRPr="0061782A" w:rsidRDefault="00207D70" w:rsidP="00C46672">
            <w:pPr>
              <w:rPr>
                <w:rFonts w:ascii="Times New Roman" w:eastAsia="Calibri" w:hAnsi="Times New Roman"/>
                <w:sz w:val="20"/>
              </w:rPr>
            </w:pPr>
            <w:r w:rsidRPr="0061782A">
              <w:rPr>
                <w:rFonts w:ascii="Times New Roman" w:eastAsia="Calibri" w:hAnsi="Times New Roman"/>
                <w:b/>
                <w:sz w:val="20"/>
              </w:rPr>
              <w:t>Процент застройки для земельных участков</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максимальный:</w:t>
            </w:r>
          </w:p>
        </w:tc>
        <w:tc>
          <w:tcPr>
            <w:tcW w:w="3428" w:type="pct"/>
          </w:tcPr>
          <w:p w:rsidR="00EB2696" w:rsidRPr="0061782A" w:rsidRDefault="00EB2696" w:rsidP="00C46672">
            <w:pPr>
              <w:jc w:val="left"/>
              <w:rPr>
                <w:rFonts w:ascii="Times New Roman" w:eastAsia="Calibri" w:hAnsi="Times New Roman"/>
                <w:sz w:val="20"/>
              </w:rPr>
            </w:pPr>
            <w:r w:rsidRPr="0061782A">
              <w:rPr>
                <w:rFonts w:ascii="Times New Roman" w:eastAsia="Calibri" w:hAnsi="Times New Roman"/>
                <w:sz w:val="20"/>
              </w:rPr>
              <w:t>для видов разрешенного использования с кодом 2.2.1 ("</w:t>
            </w:r>
            <w:r w:rsidRPr="0061782A">
              <w:rPr>
                <w:rFonts w:ascii="Times New Roman" w:hAnsi="Times New Roman"/>
                <w:sz w:val="20"/>
              </w:rPr>
              <w:t xml:space="preserve">Малоэтажная многоквартирная жилая застройка </w:t>
            </w:r>
            <w:r w:rsidRPr="0061782A">
              <w:rPr>
                <w:rFonts w:ascii="Times New Roman" w:eastAsia="Calibri" w:hAnsi="Times New Roman"/>
                <w:sz w:val="20"/>
              </w:rPr>
              <w:t>") и с кодом 2.5 ("</w:t>
            </w:r>
            <w:proofErr w:type="spellStart"/>
            <w:r w:rsidRPr="0061782A">
              <w:rPr>
                <w:rFonts w:ascii="Times New Roman" w:hAnsi="Times New Roman"/>
                <w:sz w:val="20"/>
              </w:rPr>
              <w:t>Среднеэтажная</w:t>
            </w:r>
            <w:proofErr w:type="spellEnd"/>
            <w:r w:rsidRPr="0061782A">
              <w:rPr>
                <w:rFonts w:ascii="Times New Roman" w:hAnsi="Times New Roman"/>
                <w:sz w:val="20"/>
              </w:rPr>
              <w:t xml:space="preserve"> </w:t>
            </w:r>
            <w:r w:rsidRPr="0061782A">
              <w:rPr>
                <w:rFonts w:ascii="Times New Roman" w:hAnsi="Times New Roman"/>
                <w:sz w:val="20"/>
              </w:rPr>
              <w:lastRenderedPageBreak/>
              <w:t>жилая застройка"</w:t>
            </w:r>
            <w:r w:rsidRPr="0061782A">
              <w:rPr>
                <w:rFonts w:ascii="Times New Roman" w:eastAsia="Calibri" w:hAnsi="Times New Roman"/>
                <w:sz w:val="20"/>
              </w:rPr>
              <w:t>) - определяется проектной документацией при условии обеспечения нормируемой инсоляц</w:t>
            </w:r>
            <w:proofErr w:type="gramStart"/>
            <w:r w:rsidRPr="0061782A">
              <w:rPr>
                <w:rFonts w:ascii="Times New Roman" w:eastAsia="Calibri" w:hAnsi="Times New Roman"/>
                <w:sz w:val="20"/>
              </w:rPr>
              <w:t>ии и аэ</w:t>
            </w:r>
            <w:proofErr w:type="gramEnd"/>
            <w:r w:rsidRPr="0061782A">
              <w:rPr>
                <w:rFonts w:ascii="Times New Roman" w:eastAsia="Calibri" w:hAnsi="Times New Roman"/>
                <w:sz w:val="20"/>
              </w:rPr>
              <w:t>рации;</w:t>
            </w:r>
          </w:p>
          <w:p w:rsidR="00207D70" w:rsidRPr="0061782A" w:rsidRDefault="00EB2696" w:rsidP="00C46672">
            <w:pPr>
              <w:rPr>
                <w:rFonts w:ascii="Times New Roman" w:eastAsia="Calibri" w:hAnsi="Times New Roman"/>
                <w:sz w:val="20"/>
              </w:rPr>
            </w:pPr>
            <w:r w:rsidRPr="0061782A">
              <w:rPr>
                <w:rFonts w:ascii="Times New Roman" w:eastAsia="Calibri" w:hAnsi="Times New Roman"/>
                <w:sz w:val="20"/>
              </w:rPr>
              <w:t>для остальных видов разрешенного использования - не нормируется</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lastRenderedPageBreak/>
              <w:t>минимальный:</w:t>
            </w:r>
          </w:p>
        </w:tc>
        <w:tc>
          <w:tcPr>
            <w:tcW w:w="3428" w:type="pct"/>
          </w:tcPr>
          <w:p w:rsidR="00207D70" w:rsidRPr="0061782A" w:rsidRDefault="00207D70" w:rsidP="00C46672">
            <w:pPr>
              <w:rPr>
                <w:rFonts w:ascii="Times New Roman" w:eastAsia="Calibri" w:hAnsi="Times New Roman"/>
                <w:sz w:val="20"/>
              </w:rPr>
            </w:pPr>
            <w:r w:rsidRPr="0061782A">
              <w:rPr>
                <w:rFonts w:ascii="Times New Roman" w:eastAsia="Calibri" w:hAnsi="Times New Roman"/>
                <w:sz w:val="20"/>
              </w:rPr>
              <w:t>не нормируется</w:t>
            </w:r>
          </w:p>
        </w:tc>
      </w:tr>
      <w:tr w:rsidR="00207D70" w:rsidRPr="0061782A" w:rsidTr="000F0A89">
        <w:tc>
          <w:tcPr>
            <w:tcW w:w="5000" w:type="pct"/>
            <w:gridSpan w:val="2"/>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b/>
                <w:sz w:val="20"/>
              </w:rPr>
              <w:t>Иные показатели:</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вдоль улиц</w:t>
            </w:r>
          </w:p>
        </w:tc>
        <w:tc>
          <w:tcPr>
            <w:tcW w:w="3428" w:type="pct"/>
            <w:vAlign w:val="center"/>
          </w:tcPr>
          <w:p w:rsidR="00207D70" w:rsidRPr="0061782A" w:rsidRDefault="00207D70" w:rsidP="00C46672">
            <w:pPr>
              <w:jc w:val="left"/>
              <w:rPr>
                <w:rFonts w:ascii="Times New Roman" w:eastAsia="Calibri" w:hAnsi="Times New Roman"/>
                <w:sz w:val="20"/>
              </w:rPr>
            </w:pPr>
            <w:smartTag w:uri="urn:schemas-microsoft-com:office:smarttags" w:element="metricconverter">
              <w:smartTagPr>
                <w:attr w:name="ProductID" w:val="1,8 м"/>
              </w:smartTagPr>
              <w:r w:rsidRPr="0061782A">
                <w:rPr>
                  <w:rFonts w:ascii="Times New Roman" w:eastAsia="Calibri" w:hAnsi="Times New Roman"/>
                  <w:sz w:val="20"/>
                </w:rPr>
                <w:t>1,8 м</w:t>
              </w:r>
            </w:smartTag>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максимальная высота оград между соседними участками</w:t>
            </w:r>
          </w:p>
        </w:tc>
        <w:tc>
          <w:tcPr>
            <w:tcW w:w="3428"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1,8 м (при условии устройства проветриваемого ограждения)</w:t>
            </w:r>
          </w:p>
        </w:tc>
      </w:tr>
      <w:tr w:rsidR="00207D70" w:rsidRPr="0061782A" w:rsidTr="000F0A89">
        <w:tc>
          <w:tcPr>
            <w:tcW w:w="1572" w:type="pct"/>
            <w:vAlign w:val="center"/>
          </w:tcPr>
          <w:p w:rsidR="00207D70" w:rsidRPr="0061782A" w:rsidRDefault="00207D70" w:rsidP="00C46672">
            <w:pPr>
              <w:jc w:val="left"/>
              <w:rPr>
                <w:rFonts w:ascii="Times New Roman" w:eastAsia="Calibri" w:hAnsi="Times New Roman"/>
                <w:sz w:val="20"/>
              </w:rPr>
            </w:pPr>
            <w:r w:rsidRPr="0061782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428" w:type="pct"/>
            <w:vAlign w:val="center"/>
          </w:tcPr>
          <w:p w:rsidR="00207D70" w:rsidRPr="0061782A" w:rsidRDefault="00207D70" w:rsidP="00C46672">
            <w:pPr>
              <w:rPr>
                <w:rFonts w:ascii="Times New Roman" w:eastAsia="Calibri" w:hAnsi="Times New Roman"/>
                <w:sz w:val="20"/>
              </w:rPr>
            </w:pPr>
            <w:r w:rsidRPr="0061782A">
              <w:rPr>
                <w:rFonts w:ascii="Times New Roman" w:eastAsia="Calibri" w:hAnsi="Times New Roman"/>
                <w:sz w:val="20"/>
              </w:rPr>
              <w:t>2000 кв</w:t>
            </w:r>
            <w:proofErr w:type="gramStart"/>
            <w:r w:rsidRPr="0061782A">
              <w:rPr>
                <w:rFonts w:ascii="Times New Roman" w:eastAsia="Calibri" w:hAnsi="Times New Roman"/>
                <w:sz w:val="20"/>
              </w:rPr>
              <w:t>.м</w:t>
            </w:r>
            <w:proofErr w:type="gramEnd"/>
          </w:p>
        </w:tc>
      </w:tr>
    </w:tbl>
    <w:p w:rsidR="002E57D8" w:rsidRPr="0061782A" w:rsidRDefault="002E57D8" w:rsidP="00C46672">
      <w:pPr>
        <w:autoSpaceDE w:val="0"/>
        <w:autoSpaceDN w:val="0"/>
        <w:adjustRightInd w:val="0"/>
        <w:ind w:firstLine="709"/>
        <w:jc w:val="both"/>
        <w:rPr>
          <w:rFonts w:ascii="Times New Roman" w:hAnsi="Times New Roman"/>
          <w:sz w:val="20"/>
        </w:rPr>
      </w:pPr>
      <w:r w:rsidRPr="0061782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207D70" w:rsidRPr="0061782A" w:rsidRDefault="002E57D8" w:rsidP="00C46672">
      <w:pPr>
        <w:pStyle w:val="ConsPlusNormal"/>
        <w:jc w:val="both"/>
        <w:rPr>
          <w:rFonts w:ascii="Times New Roman" w:hAnsi="Times New Roman" w:cs="Times New Roman"/>
        </w:rPr>
      </w:pPr>
      <w:r w:rsidRPr="0061782A">
        <w:rPr>
          <w:rFonts w:ascii="Times New Roman" w:hAnsi="Times New Roman" w:cs="Times New Roman"/>
        </w:rPr>
        <w:t>*</w:t>
      </w:r>
      <w:r w:rsidR="00207D70" w:rsidRPr="0061782A">
        <w:rPr>
          <w:rFonts w:ascii="Times New Roman" w:hAnsi="Times New Roman" w:cs="Times New Roman"/>
        </w:rPr>
        <w:t xml:space="preserve">* </w:t>
      </w:r>
      <w:r w:rsidR="00207D70" w:rsidRPr="0061782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00207D70" w:rsidRPr="0061782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D322C6" w:rsidRPr="0061782A" w:rsidRDefault="00207D70" w:rsidP="00D322C6">
      <w:pPr>
        <w:ind w:firstLine="709"/>
        <w:jc w:val="both"/>
        <w:rPr>
          <w:rFonts w:ascii="Times New Roman" w:eastAsia="Calibri" w:hAnsi="Times New Roman"/>
          <w:sz w:val="20"/>
        </w:rPr>
      </w:pPr>
      <w:r w:rsidRPr="0061782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D322C6" w:rsidRPr="0061782A" w:rsidRDefault="00D322C6" w:rsidP="00D322C6">
      <w:pPr>
        <w:ind w:firstLine="709"/>
        <w:jc w:val="both"/>
        <w:rPr>
          <w:rFonts w:ascii="Times New Roman" w:eastAsia="Calibri" w:hAnsi="Times New Roman"/>
          <w:sz w:val="20"/>
        </w:rPr>
      </w:pPr>
      <w:r w:rsidRPr="0061782A">
        <w:rPr>
          <w:rFonts w:ascii="Times New Roman" w:eastAsiaTheme="minorHAnsi" w:hAnsi="Times New Roman"/>
          <w:sz w:val="24"/>
          <w:szCs w:val="24"/>
        </w:rPr>
        <w:t>Для зоны ЗР-2 предельные (минимальные и (или) максимальные) размеры земельных участков, кроме их площади, не подлежат установлению.</w:t>
      </w:r>
    </w:p>
    <w:p w:rsidR="00207D70" w:rsidRPr="0061782A" w:rsidRDefault="00207D70"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4. </w:t>
      </w:r>
      <w:r w:rsidR="004C1647" w:rsidRPr="0061782A">
        <w:rPr>
          <w:rFonts w:ascii="Times New Roman" w:hAnsi="Times New Roman"/>
          <w:sz w:val="24"/>
          <w:szCs w:val="24"/>
        </w:rPr>
        <w:t xml:space="preserve">Ограничения использования земельных участков и объектов капитального строительства </w:t>
      </w:r>
      <w:r w:rsidR="006D0D18" w:rsidRPr="0061782A">
        <w:rPr>
          <w:rFonts w:ascii="Times New Roman" w:hAnsi="Times New Roman"/>
          <w:sz w:val="24"/>
          <w:szCs w:val="24"/>
        </w:rPr>
        <w:t>указаны в статьях 61 и 62 настоящих Правил.</w:t>
      </w:r>
    </w:p>
    <w:p w:rsidR="002E57D8" w:rsidRPr="0061782A" w:rsidRDefault="002E57D8" w:rsidP="00C46672">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4.1.  В объектах, сочетающих различные виды использования, нежилые виды использования должны располагаться на первых этажах, под помещениями жилого назначения, и обеспечиваться отдельным входом.</w:t>
      </w:r>
    </w:p>
    <w:p w:rsidR="004533E8" w:rsidRPr="0061782A" w:rsidRDefault="002E57D8" w:rsidP="004533E8">
      <w:pPr>
        <w:widowControl w:val="0"/>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4.2. Формирование земельных участков посредством разделения исходного участка на участки меньшего размера может быть осуществлено </w:t>
      </w:r>
      <w:proofErr w:type="gramStart"/>
      <w:r w:rsidRPr="0061782A">
        <w:rPr>
          <w:rFonts w:ascii="Times New Roman" w:hAnsi="Times New Roman"/>
          <w:sz w:val="24"/>
          <w:szCs w:val="24"/>
        </w:rPr>
        <w:t>при том</w:t>
      </w:r>
      <w:proofErr w:type="gramEnd"/>
      <w:r w:rsidRPr="0061782A">
        <w:rPr>
          <w:rFonts w:ascii="Times New Roman" w:hAnsi="Times New Roman"/>
          <w:sz w:val="24"/>
          <w:szCs w:val="24"/>
        </w:rPr>
        <w:t xml:space="preserve"> условии, что площади вновь формируемых участков не будут меньше установленных для данной зоны минимальных показателей (применительно к соответствующему виду использования). Исключения могут быть предоставлены только по процедурам согласований, проводимых в установленном законом порядке.</w:t>
      </w:r>
    </w:p>
    <w:p w:rsidR="00F2429F" w:rsidRPr="0061782A" w:rsidRDefault="00F2429F" w:rsidP="004533E8">
      <w:pPr>
        <w:widowControl w:val="0"/>
        <w:autoSpaceDE w:val="0"/>
        <w:autoSpaceDN w:val="0"/>
        <w:adjustRightInd w:val="0"/>
        <w:ind w:firstLine="709"/>
        <w:jc w:val="both"/>
        <w:rPr>
          <w:rFonts w:ascii="Times New Roman" w:hAnsi="Times New Roman"/>
          <w:sz w:val="24"/>
          <w:szCs w:val="24"/>
        </w:rPr>
      </w:pPr>
      <w:r w:rsidRPr="0061782A">
        <w:rPr>
          <w:rFonts w:ascii="Times New Roman" w:eastAsiaTheme="minorHAnsi" w:hAnsi="Times New Roman"/>
          <w:sz w:val="24"/>
          <w:szCs w:val="24"/>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ЗР-2 принимаются в соответствии со статьей 29 Правил.</w:t>
      </w:r>
    </w:p>
    <w:p w:rsidR="002E57D8" w:rsidRPr="0061782A" w:rsidRDefault="002E57D8" w:rsidP="00C46672">
      <w:pPr>
        <w:widowControl w:val="0"/>
        <w:autoSpaceDE w:val="0"/>
        <w:autoSpaceDN w:val="0"/>
        <w:adjustRightInd w:val="0"/>
        <w:ind w:firstLine="709"/>
        <w:jc w:val="both"/>
        <w:rPr>
          <w:rFonts w:ascii="Times New Roman" w:hAnsi="Times New Roman"/>
          <w:sz w:val="24"/>
          <w:szCs w:val="24"/>
        </w:rPr>
      </w:pPr>
    </w:p>
    <w:p w:rsidR="006C35C0" w:rsidRPr="0061782A" w:rsidRDefault="006C35C0" w:rsidP="006C35C0">
      <w:pPr>
        <w:autoSpaceDE w:val="0"/>
        <w:autoSpaceDN w:val="0"/>
        <w:adjustRightInd w:val="0"/>
        <w:ind w:firstLine="709"/>
        <w:jc w:val="both"/>
        <w:rPr>
          <w:rFonts w:ascii="Times New Roman" w:eastAsia="Calibri" w:hAnsi="Times New Roman"/>
          <w:sz w:val="24"/>
          <w:szCs w:val="24"/>
        </w:rPr>
      </w:pPr>
      <w:r w:rsidRPr="0061782A">
        <w:rPr>
          <w:rFonts w:ascii="Times New Roman" w:hAnsi="Times New Roman"/>
          <w:b/>
          <w:sz w:val="24"/>
          <w:szCs w:val="24"/>
        </w:rPr>
        <w:t>Статья 60.</w:t>
      </w:r>
      <w:r w:rsidRPr="0061782A">
        <w:rPr>
          <w:rFonts w:ascii="Times New Roman" w:hAnsi="Times New Roman"/>
          <w:sz w:val="24"/>
          <w:szCs w:val="24"/>
        </w:rPr>
        <w:t xml:space="preserve"> </w:t>
      </w:r>
      <w:r w:rsidRPr="0061782A">
        <w:rPr>
          <w:rFonts w:ascii="Times New Roman" w:hAnsi="Times New Roman"/>
          <w:bCs/>
          <w:sz w:val="24"/>
          <w:szCs w:val="24"/>
          <w:lang w:eastAsia="ar-SA"/>
        </w:rPr>
        <w:t xml:space="preserve">Градостроительный регламент зоны </w:t>
      </w:r>
      <w:r w:rsidRPr="0061782A">
        <w:rPr>
          <w:rFonts w:ascii="Times New Roman" w:eastAsia="Calibri" w:hAnsi="Times New Roman"/>
          <w:sz w:val="24"/>
          <w:szCs w:val="24"/>
        </w:rPr>
        <w:t>улично-дорожной сети (УДС)</w:t>
      </w:r>
    </w:p>
    <w:p w:rsidR="006C35C0" w:rsidRPr="0061782A" w:rsidRDefault="006C35C0" w:rsidP="006C35C0">
      <w:pPr>
        <w:autoSpaceDE w:val="0"/>
        <w:autoSpaceDN w:val="0"/>
        <w:adjustRightInd w:val="0"/>
        <w:ind w:firstLine="709"/>
        <w:jc w:val="both"/>
        <w:rPr>
          <w:rFonts w:ascii="Times New Roman" w:eastAsia="Calibri" w:hAnsi="Times New Roman"/>
          <w:sz w:val="24"/>
          <w:szCs w:val="24"/>
        </w:rPr>
      </w:pPr>
    </w:p>
    <w:p w:rsidR="006C35C0" w:rsidRPr="0061782A" w:rsidRDefault="006C35C0" w:rsidP="006C35C0">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формирования и развития </w:t>
      </w:r>
      <w:r w:rsidR="00C875B5" w:rsidRPr="0061782A">
        <w:rPr>
          <w:rFonts w:ascii="Times New Roman" w:hAnsi="Times New Roman"/>
          <w:sz w:val="24"/>
          <w:szCs w:val="24"/>
        </w:rPr>
        <w:t>улично-дорожной сети</w:t>
      </w:r>
      <w:r w:rsidR="00690C14" w:rsidRPr="0061782A">
        <w:rPr>
          <w:rFonts w:ascii="Times New Roman" w:eastAsiaTheme="minorHAnsi" w:hAnsi="Times New Roman"/>
          <w:bCs/>
          <w:sz w:val="24"/>
          <w:szCs w:val="24"/>
        </w:rPr>
        <w:t>, а также для размещения и эксплуатации объектов, непосредственно связанных с развитием транспортной инфраструктуры и обустройством территорий общего пользования.</w:t>
      </w:r>
    </w:p>
    <w:p w:rsidR="006C35C0" w:rsidRPr="0061782A" w:rsidRDefault="006C35C0" w:rsidP="006C35C0">
      <w:pPr>
        <w:autoSpaceDE w:val="0"/>
        <w:autoSpaceDN w:val="0"/>
        <w:adjustRightInd w:val="0"/>
        <w:ind w:firstLine="709"/>
        <w:jc w:val="both"/>
        <w:rPr>
          <w:rFonts w:ascii="Times New Roman" w:hAnsi="Times New Roman"/>
          <w:sz w:val="24"/>
          <w:szCs w:val="24"/>
        </w:rPr>
      </w:pPr>
      <w:r w:rsidRPr="0061782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72"/>
        <w:gridCol w:w="4322"/>
      </w:tblGrid>
      <w:tr w:rsidR="006C35C0" w:rsidRPr="0061782A" w:rsidTr="00C875B5">
        <w:trPr>
          <w:trHeight w:val="20"/>
        </w:trPr>
        <w:tc>
          <w:tcPr>
            <w:tcW w:w="2724" w:type="pct"/>
            <w:vAlign w:val="center"/>
          </w:tcPr>
          <w:p w:rsidR="006C35C0" w:rsidRPr="0061782A" w:rsidRDefault="006C35C0" w:rsidP="00C875B5">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Основные виды</w:t>
            </w:r>
          </w:p>
          <w:p w:rsidR="006C35C0" w:rsidRPr="0061782A" w:rsidRDefault="006C35C0" w:rsidP="00C875B5">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разрешенного использования:</w:t>
            </w:r>
          </w:p>
        </w:tc>
        <w:tc>
          <w:tcPr>
            <w:tcW w:w="2276" w:type="pct"/>
            <w:vAlign w:val="center"/>
          </w:tcPr>
          <w:p w:rsidR="006C35C0" w:rsidRPr="0061782A" w:rsidRDefault="006C35C0" w:rsidP="00C875B5">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Вспомогательные виды</w:t>
            </w:r>
          </w:p>
          <w:p w:rsidR="006C35C0" w:rsidRPr="0061782A" w:rsidRDefault="006C35C0" w:rsidP="00C875B5">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разрешенного использования</w:t>
            </w:r>
          </w:p>
          <w:p w:rsidR="006C35C0" w:rsidRPr="0061782A" w:rsidRDefault="006C35C0" w:rsidP="00C875B5">
            <w:pPr>
              <w:widowControl w:val="0"/>
              <w:autoSpaceDE w:val="0"/>
              <w:autoSpaceDN w:val="0"/>
              <w:adjustRightInd w:val="0"/>
              <w:jc w:val="center"/>
              <w:rPr>
                <w:rFonts w:ascii="Times New Roman" w:hAnsi="Times New Roman"/>
                <w:b/>
                <w:bCs/>
                <w:sz w:val="20"/>
                <w:lang w:eastAsia="ru-RU"/>
              </w:rPr>
            </w:pPr>
            <w:r w:rsidRPr="0061782A">
              <w:rPr>
                <w:rFonts w:ascii="Times New Roman" w:hAnsi="Times New Roman"/>
                <w:b/>
                <w:bCs/>
                <w:sz w:val="20"/>
                <w:lang w:eastAsia="ru-RU"/>
              </w:rPr>
              <w:t>(</w:t>
            </w:r>
            <w:proofErr w:type="gramStart"/>
            <w:r w:rsidRPr="0061782A">
              <w:rPr>
                <w:rFonts w:ascii="Times New Roman" w:hAnsi="Times New Roman"/>
                <w:b/>
                <w:bCs/>
                <w:sz w:val="20"/>
                <w:lang w:eastAsia="ru-RU"/>
              </w:rPr>
              <w:t>установленные</w:t>
            </w:r>
            <w:proofErr w:type="gramEnd"/>
            <w:r w:rsidRPr="0061782A">
              <w:rPr>
                <w:rFonts w:ascii="Times New Roman" w:hAnsi="Times New Roman"/>
                <w:b/>
                <w:bCs/>
                <w:sz w:val="20"/>
                <w:lang w:eastAsia="ru-RU"/>
              </w:rPr>
              <w:t xml:space="preserve"> к условно разрешенным):</w:t>
            </w:r>
          </w:p>
        </w:tc>
      </w:tr>
      <w:tr w:rsidR="00A9647C" w:rsidRPr="0061782A" w:rsidTr="00C875B5">
        <w:trPr>
          <w:trHeight w:val="20"/>
        </w:trPr>
        <w:tc>
          <w:tcPr>
            <w:tcW w:w="2724"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 xml:space="preserve">3.1.1 Предоставление коммунальных услуг </w:t>
            </w:r>
          </w:p>
          <w:p w:rsidR="00A9647C" w:rsidRPr="0061782A" w:rsidRDefault="00A9647C" w:rsidP="00EC283C">
            <w:pPr>
              <w:rPr>
                <w:rFonts w:ascii="Times New Roman" w:eastAsia="Calibri" w:hAnsi="Times New Roman"/>
                <w:sz w:val="20"/>
              </w:rPr>
            </w:pPr>
            <w:proofErr w:type="gramStart"/>
            <w:r w:rsidRPr="0061782A">
              <w:rPr>
                <w:rFonts w:ascii="Times New Roman" w:hAnsi="Times New Roman"/>
                <w:sz w:val="20"/>
              </w:rPr>
              <w:lastRenderedPageBreak/>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76"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lastRenderedPageBreak/>
              <w:t xml:space="preserve"> Благоустройство территории</w:t>
            </w:r>
          </w:p>
          <w:p w:rsidR="00A9647C" w:rsidRPr="0061782A" w:rsidRDefault="00A9647C" w:rsidP="00EC283C">
            <w:pPr>
              <w:rPr>
                <w:rFonts w:ascii="Times New Roman" w:eastAsia="Calibri" w:hAnsi="Times New Roman"/>
                <w:sz w:val="20"/>
              </w:rPr>
            </w:pPr>
          </w:p>
          <w:p w:rsidR="00A9647C" w:rsidRPr="0061782A" w:rsidRDefault="00A9647C" w:rsidP="00EC283C">
            <w:pPr>
              <w:rPr>
                <w:rFonts w:ascii="Times New Roman" w:eastAsia="Calibri" w:hAnsi="Times New Roman"/>
                <w:sz w:val="20"/>
              </w:rPr>
            </w:pPr>
          </w:p>
          <w:p w:rsidR="00A9647C" w:rsidRPr="0061782A" w:rsidRDefault="00A9647C" w:rsidP="00EC283C">
            <w:pPr>
              <w:tabs>
                <w:tab w:val="left" w:pos="1189"/>
              </w:tabs>
              <w:rPr>
                <w:rFonts w:ascii="Times New Roman" w:eastAsia="Calibri" w:hAnsi="Times New Roman"/>
                <w:sz w:val="20"/>
              </w:rPr>
            </w:pPr>
            <w:r w:rsidRPr="0061782A">
              <w:rPr>
                <w:rFonts w:ascii="Times New Roman" w:eastAsia="Calibri" w:hAnsi="Times New Roman"/>
                <w:sz w:val="20"/>
              </w:rPr>
              <w:tab/>
            </w:r>
          </w:p>
        </w:tc>
      </w:tr>
      <w:tr w:rsidR="00AB5A8E" w:rsidRPr="0061782A" w:rsidTr="00C875B5">
        <w:trPr>
          <w:trHeight w:val="20"/>
        </w:trPr>
        <w:tc>
          <w:tcPr>
            <w:tcW w:w="2724" w:type="pct"/>
            <w:shd w:val="clear" w:color="auto" w:fill="auto"/>
          </w:tcPr>
          <w:p w:rsidR="00AB5A8E" w:rsidRPr="0061782A" w:rsidRDefault="00AB5A8E" w:rsidP="00EC283C">
            <w:pPr>
              <w:rPr>
                <w:rFonts w:ascii="Times New Roman" w:hAnsi="Times New Roman"/>
                <w:sz w:val="20"/>
              </w:rPr>
            </w:pPr>
            <w:r w:rsidRPr="0061782A">
              <w:rPr>
                <w:rFonts w:ascii="Times New Roman" w:hAnsi="Times New Roman"/>
                <w:sz w:val="20"/>
              </w:rPr>
              <w:lastRenderedPageBreak/>
              <w:t xml:space="preserve">3.9.1 Обеспечение деятельности в области гидрометеорологии и смежных с ней областях </w:t>
            </w:r>
          </w:p>
          <w:p w:rsidR="00AB5A8E" w:rsidRPr="0061782A" w:rsidRDefault="00AB5A8E" w:rsidP="00EC283C">
            <w:pPr>
              <w:rPr>
                <w:rFonts w:ascii="Times New Roman" w:hAnsi="Times New Roman"/>
                <w:sz w:val="20"/>
              </w:rPr>
            </w:pPr>
            <w:proofErr w:type="gramStart"/>
            <w:r w:rsidRPr="0061782A">
              <w:rPr>
                <w:rFonts w:ascii="Times New Roman" w:hAnsi="Times New Roman"/>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2276" w:type="pct"/>
            <w:shd w:val="clear" w:color="auto" w:fill="auto"/>
          </w:tcPr>
          <w:p w:rsidR="00AB5A8E" w:rsidRPr="0061782A" w:rsidRDefault="00AB5A8E" w:rsidP="00EC283C">
            <w:pPr>
              <w:rPr>
                <w:rFonts w:ascii="Times New Roman" w:hAnsi="Times New Roman"/>
                <w:sz w:val="20"/>
              </w:rPr>
            </w:pPr>
            <w:r w:rsidRPr="0061782A">
              <w:rPr>
                <w:rFonts w:ascii="Times New Roman" w:eastAsia="Calibri" w:hAnsi="Times New Roman"/>
                <w:sz w:val="20"/>
              </w:rPr>
              <w:t>Благоустройство территории</w:t>
            </w:r>
          </w:p>
        </w:tc>
      </w:tr>
      <w:tr w:rsidR="000436D3" w:rsidRPr="0061782A" w:rsidTr="00C875B5">
        <w:trPr>
          <w:trHeight w:val="20"/>
        </w:trPr>
        <w:tc>
          <w:tcPr>
            <w:tcW w:w="2724" w:type="pct"/>
            <w:shd w:val="clear" w:color="auto" w:fill="auto"/>
          </w:tcPr>
          <w:p w:rsidR="000436D3" w:rsidRPr="0061782A" w:rsidRDefault="000436D3" w:rsidP="00A423B5">
            <w:pPr>
              <w:rPr>
                <w:rFonts w:ascii="Times New Roman" w:eastAsia="Calibri" w:hAnsi="Times New Roman"/>
                <w:sz w:val="20"/>
              </w:rPr>
            </w:pPr>
            <w:r w:rsidRPr="0061782A">
              <w:rPr>
                <w:rFonts w:ascii="Times New Roman" w:eastAsia="Calibri" w:hAnsi="Times New Roman"/>
                <w:sz w:val="20"/>
              </w:rPr>
              <w:t xml:space="preserve">5.1.3 Площадки для занятий спортом </w:t>
            </w:r>
          </w:p>
          <w:p w:rsidR="000436D3" w:rsidRPr="0061782A" w:rsidRDefault="000436D3" w:rsidP="00A423B5">
            <w:pPr>
              <w:rPr>
                <w:rFonts w:ascii="Times New Roman" w:eastAsia="Calibri" w:hAnsi="Times New Roman"/>
                <w:sz w:val="20"/>
              </w:rPr>
            </w:pPr>
            <w:r w:rsidRPr="0061782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shd w:val="clear" w:color="auto" w:fill="auto"/>
          </w:tcPr>
          <w:p w:rsidR="000436D3" w:rsidRPr="0061782A" w:rsidRDefault="000436D3" w:rsidP="00A423B5">
            <w:pPr>
              <w:rPr>
                <w:rFonts w:ascii="Times New Roman" w:eastAsia="Calibri" w:hAnsi="Times New Roman"/>
                <w:sz w:val="20"/>
              </w:rPr>
            </w:pPr>
            <w:r w:rsidRPr="0061782A">
              <w:rPr>
                <w:rFonts w:ascii="Times New Roman" w:hAnsi="Times New Roman"/>
                <w:sz w:val="20"/>
              </w:rPr>
              <w:t>Не устанавливаются</w:t>
            </w:r>
          </w:p>
        </w:tc>
      </w:tr>
      <w:tr w:rsidR="00934A8F" w:rsidRPr="0061782A" w:rsidTr="00C875B5">
        <w:trPr>
          <w:trHeight w:val="20"/>
        </w:trPr>
        <w:tc>
          <w:tcPr>
            <w:tcW w:w="2724" w:type="pct"/>
            <w:shd w:val="clear" w:color="auto" w:fill="auto"/>
          </w:tcPr>
          <w:p w:rsidR="00934A8F" w:rsidRPr="0061782A" w:rsidRDefault="00934A8F" w:rsidP="00934A8F">
            <w:pPr>
              <w:jc w:val="both"/>
              <w:rPr>
                <w:rFonts w:ascii="Times New Roman" w:hAnsi="Times New Roman"/>
                <w:sz w:val="20"/>
                <w:lang w:eastAsia="ru-RU"/>
              </w:rPr>
            </w:pPr>
            <w:r w:rsidRPr="0061782A">
              <w:rPr>
                <w:rFonts w:ascii="Times New Roman" w:hAnsi="Times New Roman"/>
                <w:sz w:val="20"/>
                <w:lang w:eastAsia="ru-RU"/>
              </w:rPr>
              <w:t xml:space="preserve">6.8 Связь </w:t>
            </w:r>
          </w:p>
          <w:p w:rsidR="00934A8F" w:rsidRPr="0061782A" w:rsidRDefault="00934A8F" w:rsidP="00934A8F">
            <w:pPr>
              <w:jc w:val="both"/>
              <w:rPr>
                <w:rFonts w:ascii="Times New Roman" w:hAnsi="Times New Roman"/>
                <w:sz w:val="20"/>
                <w:lang w:eastAsia="ru-RU"/>
              </w:rPr>
            </w:pPr>
            <w:r w:rsidRPr="0061782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38" w:history="1">
              <w:r w:rsidRPr="0061782A">
                <w:rPr>
                  <w:rFonts w:ascii="Times New Roman" w:hAnsi="Times New Roman"/>
                  <w:sz w:val="20"/>
                  <w:u w:val="single"/>
                  <w:lang w:eastAsia="ru-RU"/>
                </w:rPr>
                <w:t>кодами 3.1.1</w:t>
              </w:r>
            </w:hyperlink>
            <w:r w:rsidRPr="0061782A">
              <w:rPr>
                <w:rFonts w:ascii="Times New Roman" w:hAnsi="Times New Roman"/>
                <w:sz w:val="20"/>
                <w:lang w:eastAsia="ru-RU"/>
              </w:rPr>
              <w:t xml:space="preserve">, </w:t>
            </w:r>
            <w:hyperlink r:id="rId239" w:history="1">
              <w:r w:rsidRPr="0061782A">
                <w:rPr>
                  <w:rFonts w:ascii="Times New Roman" w:hAnsi="Times New Roman"/>
                  <w:sz w:val="20"/>
                  <w:u w:val="single"/>
                  <w:lang w:eastAsia="ru-RU"/>
                </w:rPr>
                <w:t>3.2.3</w:t>
              </w:r>
            </w:hyperlink>
            <w:r w:rsidRPr="0061782A">
              <w:rPr>
                <w:rFonts w:ascii="Times New Roman" w:hAnsi="Times New Roman"/>
                <w:sz w:val="20"/>
                <w:lang w:eastAsia="ru-RU"/>
              </w:rPr>
              <w:t>)</w:t>
            </w:r>
          </w:p>
        </w:tc>
        <w:tc>
          <w:tcPr>
            <w:tcW w:w="2276" w:type="pct"/>
            <w:shd w:val="clear" w:color="auto" w:fill="auto"/>
          </w:tcPr>
          <w:p w:rsidR="00934A8F" w:rsidRPr="0061782A" w:rsidRDefault="00934A8F" w:rsidP="00934A8F">
            <w:pPr>
              <w:jc w:val="both"/>
              <w:rPr>
                <w:rFonts w:ascii="Times New Roman" w:eastAsia="Calibri" w:hAnsi="Times New Roman"/>
                <w:sz w:val="20"/>
              </w:rPr>
            </w:pPr>
            <w:r w:rsidRPr="0061782A">
              <w:rPr>
                <w:rFonts w:ascii="Times New Roman" w:hAnsi="Times New Roman"/>
                <w:sz w:val="20"/>
              </w:rPr>
              <w:t>Не устанавливаются</w:t>
            </w:r>
          </w:p>
        </w:tc>
      </w:tr>
      <w:tr w:rsidR="00A9647C" w:rsidRPr="0061782A" w:rsidTr="00C875B5">
        <w:trPr>
          <w:trHeight w:val="20"/>
        </w:trPr>
        <w:tc>
          <w:tcPr>
            <w:tcW w:w="2724" w:type="pct"/>
            <w:shd w:val="clear" w:color="auto" w:fill="auto"/>
          </w:tcPr>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7.2.1 Размещение автомобильных дорог </w:t>
            </w:r>
          </w:p>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240"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41"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242"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p w:rsidR="00A9647C" w:rsidRPr="0061782A" w:rsidRDefault="00A9647C" w:rsidP="00EC283C">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276"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9647C" w:rsidRPr="0061782A" w:rsidTr="00C875B5">
        <w:trPr>
          <w:trHeight w:val="20"/>
        </w:trPr>
        <w:tc>
          <w:tcPr>
            <w:tcW w:w="2724" w:type="pct"/>
            <w:shd w:val="clear" w:color="auto" w:fill="auto"/>
          </w:tcPr>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7.2.3 Стоянки транспорта общего пользования </w:t>
            </w:r>
          </w:p>
          <w:p w:rsidR="00A9647C" w:rsidRPr="0061782A" w:rsidRDefault="00A9647C" w:rsidP="00EC283C">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стоянок транспортных средств, осуществляющих перевозки людей по установленному маршруту)</w:t>
            </w:r>
          </w:p>
        </w:tc>
        <w:tc>
          <w:tcPr>
            <w:tcW w:w="2276"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9647C" w:rsidRPr="0061782A" w:rsidTr="00C875B5">
        <w:trPr>
          <w:trHeight w:val="20"/>
        </w:trPr>
        <w:tc>
          <w:tcPr>
            <w:tcW w:w="2724" w:type="pct"/>
            <w:shd w:val="clear" w:color="auto" w:fill="auto"/>
          </w:tcPr>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7.6 Внеуличный транспорт </w:t>
            </w:r>
          </w:p>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61782A">
              <w:rPr>
                <w:rFonts w:ascii="Times New Roman" w:eastAsiaTheme="minorHAnsi" w:hAnsi="Times New Roman"/>
                <w:sz w:val="20"/>
              </w:rPr>
              <w:t>электродепо</w:t>
            </w:r>
            <w:proofErr w:type="spellEnd"/>
            <w:r w:rsidRPr="0061782A">
              <w:rPr>
                <w:rFonts w:ascii="Times New Roman" w:eastAsiaTheme="minorHAnsi" w:hAnsi="Times New Roman"/>
                <w:sz w:val="20"/>
              </w:rPr>
              <w:t>, вентиляционных шахт;</w:t>
            </w:r>
          </w:p>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eastAsiaTheme="minorHAnsi"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6" w:type="pct"/>
            <w:shd w:val="clear" w:color="auto" w:fill="auto"/>
          </w:tcPr>
          <w:p w:rsidR="00A9647C" w:rsidRPr="0061782A" w:rsidRDefault="00AB5A8E" w:rsidP="00EC283C">
            <w:pPr>
              <w:rPr>
                <w:rFonts w:ascii="Times New Roman" w:eastAsia="Calibri" w:hAnsi="Times New Roman"/>
                <w:sz w:val="20"/>
              </w:rPr>
            </w:pPr>
            <w:r w:rsidRPr="0061782A">
              <w:rPr>
                <w:rFonts w:ascii="Times New Roman" w:eastAsia="Calibri" w:hAnsi="Times New Roman"/>
                <w:sz w:val="20"/>
              </w:rPr>
              <w:t>Б</w:t>
            </w:r>
            <w:r w:rsidR="00A9647C" w:rsidRPr="0061782A">
              <w:rPr>
                <w:rFonts w:ascii="Times New Roman" w:eastAsia="Calibri" w:hAnsi="Times New Roman"/>
                <w:sz w:val="20"/>
              </w:rPr>
              <w:t>лагоустройство территории</w:t>
            </w:r>
          </w:p>
        </w:tc>
      </w:tr>
      <w:tr w:rsidR="00AB5A8E" w:rsidRPr="0061782A" w:rsidTr="00C875B5">
        <w:trPr>
          <w:trHeight w:val="20"/>
        </w:trPr>
        <w:tc>
          <w:tcPr>
            <w:tcW w:w="2724" w:type="pct"/>
            <w:shd w:val="clear" w:color="auto" w:fill="auto"/>
          </w:tcPr>
          <w:p w:rsidR="00AB5A8E" w:rsidRPr="0061782A" w:rsidRDefault="00AB5A8E" w:rsidP="00EC283C">
            <w:pPr>
              <w:rPr>
                <w:rFonts w:ascii="Times New Roman" w:hAnsi="Times New Roman"/>
                <w:sz w:val="20"/>
              </w:rPr>
            </w:pPr>
            <w:r w:rsidRPr="0061782A">
              <w:rPr>
                <w:rFonts w:ascii="Times New Roman" w:hAnsi="Times New Roman"/>
                <w:sz w:val="20"/>
              </w:rPr>
              <w:lastRenderedPageBreak/>
              <w:t xml:space="preserve">11.3 Гидротехнические сооружения </w:t>
            </w:r>
          </w:p>
          <w:p w:rsidR="00AB5A8E" w:rsidRPr="0061782A" w:rsidRDefault="00AB5A8E" w:rsidP="00EC283C">
            <w:pPr>
              <w:rPr>
                <w:rFonts w:ascii="Times New Roman" w:hAnsi="Times New Roman"/>
                <w:sz w:val="20"/>
              </w:rPr>
            </w:pPr>
            <w:r w:rsidRPr="0061782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1782A">
              <w:rPr>
                <w:rFonts w:ascii="Times New Roman" w:hAnsi="Times New Roman"/>
                <w:sz w:val="20"/>
              </w:rPr>
              <w:t>рыбозащитных</w:t>
            </w:r>
            <w:proofErr w:type="spellEnd"/>
            <w:r w:rsidRPr="0061782A">
              <w:rPr>
                <w:rFonts w:ascii="Times New Roman" w:hAnsi="Times New Roman"/>
                <w:sz w:val="20"/>
              </w:rPr>
              <w:t xml:space="preserve"> и рыбопропускных сооружений, берегозащитных сооружений))</w:t>
            </w:r>
          </w:p>
        </w:tc>
        <w:tc>
          <w:tcPr>
            <w:tcW w:w="2276" w:type="pct"/>
            <w:shd w:val="clear" w:color="auto" w:fill="auto"/>
          </w:tcPr>
          <w:p w:rsidR="00AB5A8E" w:rsidRPr="0061782A" w:rsidRDefault="00AB5A8E" w:rsidP="00EC283C">
            <w:pPr>
              <w:rPr>
                <w:rFonts w:ascii="Times New Roman" w:hAnsi="Times New Roman"/>
                <w:sz w:val="20"/>
              </w:rPr>
            </w:pPr>
            <w:r w:rsidRPr="0061782A">
              <w:rPr>
                <w:rFonts w:ascii="Times New Roman" w:hAnsi="Times New Roman"/>
                <w:sz w:val="20"/>
              </w:rPr>
              <w:t>Не устанавливаются</w:t>
            </w:r>
          </w:p>
        </w:tc>
      </w:tr>
      <w:tr w:rsidR="00A9647C" w:rsidRPr="0061782A" w:rsidTr="00C875B5">
        <w:trPr>
          <w:trHeight w:val="20"/>
        </w:trPr>
        <w:tc>
          <w:tcPr>
            <w:tcW w:w="2724" w:type="pct"/>
            <w:shd w:val="clear" w:color="auto" w:fill="auto"/>
          </w:tcPr>
          <w:p w:rsidR="00A9647C" w:rsidRPr="0061782A" w:rsidRDefault="00A9647C" w:rsidP="00EC283C">
            <w:pPr>
              <w:autoSpaceDE w:val="0"/>
              <w:autoSpaceDN w:val="0"/>
              <w:adjustRightInd w:val="0"/>
              <w:rPr>
                <w:rFonts w:ascii="Times New Roman" w:hAnsi="Times New Roman"/>
                <w:sz w:val="20"/>
              </w:rPr>
            </w:pPr>
            <w:r w:rsidRPr="0061782A">
              <w:rPr>
                <w:rFonts w:ascii="Times New Roman" w:hAnsi="Times New Roman"/>
                <w:sz w:val="20"/>
              </w:rPr>
              <w:t xml:space="preserve">12.0.1 Улично-дорожная сеть </w:t>
            </w:r>
          </w:p>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hAnsi="Times New Roman"/>
                <w:sz w:val="20"/>
              </w:rPr>
              <w:t>(</w:t>
            </w:r>
            <w:r w:rsidRPr="0061782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82A">
              <w:rPr>
                <w:rFonts w:ascii="Times New Roman" w:eastAsiaTheme="minorHAnsi" w:hAnsi="Times New Roman"/>
                <w:sz w:val="20"/>
              </w:rPr>
              <w:t>велотранспортной</w:t>
            </w:r>
            <w:proofErr w:type="spellEnd"/>
            <w:r w:rsidRPr="0061782A">
              <w:rPr>
                <w:rFonts w:ascii="Times New Roman" w:eastAsiaTheme="minorHAnsi" w:hAnsi="Times New Roman"/>
                <w:sz w:val="20"/>
              </w:rPr>
              <w:t xml:space="preserve"> и инженерной инфраструктуры;</w:t>
            </w:r>
          </w:p>
          <w:p w:rsidR="00A9647C" w:rsidRPr="0061782A" w:rsidRDefault="00A9647C" w:rsidP="00EC283C">
            <w:pPr>
              <w:autoSpaceDE w:val="0"/>
              <w:autoSpaceDN w:val="0"/>
              <w:adjustRightInd w:val="0"/>
              <w:rPr>
                <w:rFonts w:ascii="Times New Roman" w:hAnsi="Times New Roman"/>
                <w:sz w:val="20"/>
              </w:rPr>
            </w:pPr>
            <w:r w:rsidRPr="0061782A">
              <w:rPr>
                <w:rFonts w:ascii="Times New Roman" w:eastAsiaTheme="minorHAnsi" w:hAnsi="Times New Roman"/>
                <w:sz w:val="20"/>
              </w:rPr>
              <w:t>размещение придорожных стоянок (парковок) транспортных сре</w:t>
            </w:r>
            <w:proofErr w:type="gramStart"/>
            <w:r w:rsidRPr="0061782A">
              <w:rPr>
                <w:rFonts w:ascii="Times New Roman" w:eastAsiaTheme="minorHAnsi" w:hAnsi="Times New Roman"/>
                <w:sz w:val="20"/>
              </w:rPr>
              <w:t>дств в гр</w:t>
            </w:r>
            <w:proofErr w:type="gramEnd"/>
            <w:r w:rsidRPr="0061782A">
              <w:rPr>
                <w:rFonts w:ascii="Times New Roman" w:eastAsiaTheme="minorHAnsi" w:hAnsi="Times New Roman"/>
                <w:sz w:val="20"/>
              </w:rPr>
              <w:t xml:space="preserve">аницах городских улиц и дорог, за исключением предусмотренных видами разрешенного использования с </w:t>
            </w:r>
            <w:hyperlink r:id="rId243" w:history="1">
              <w:r w:rsidRPr="0061782A">
                <w:rPr>
                  <w:rFonts w:ascii="Times New Roman" w:eastAsiaTheme="minorHAnsi" w:hAnsi="Times New Roman"/>
                  <w:sz w:val="20"/>
                </w:rPr>
                <w:t>кодами 2.7.1</w:t>
              </w:r>
            </w:hyperlink>
            <w:r w:rsidRPr="0061782A">
              <w:rPr>
                <w:rFonts w:ascii="Times New Roman" w:eastAsiaTheme="minorHAnsi" w:hAnsi="Times New Roman"/>
                <w:sz w:val="20"/>
              </w:rPr>
              <w:t xml:space="preserve">, </w:t>
            </w:r>
            <w:hyperlink r:id="rId244" w:history="1">
              <w:r w:rsidRPr="0061782A">
                <w:rPr>
                  <w:rFonts w:ascii="Times New Roman" w:eastAsiaTheme="minorHAnsi" w:hAnsi="Times New Roman"/>
                  <w:sz w:val="20"/>
                </w:rPr>
                <w:t>4.9</w:t>
              </w:r>
            </w:hyperlink>
            <w:r w:rsidRPr="0061782A">
              <w:rPr>
                <w:rFonts w:ascii="Times New Roman" w:eastAsiaTheme="minorHAnsi" w:hAnsi="Times New Roman"/>
                <w:sz w:val="20"/>
              </w:rPr>
              <w:t xml:space="preserve">, </w:t>
            </w:r>
            <w:hyperlink r:id="rId245" w:history="1">
              <w:r w:rsidRPr="0061782A">
                <w:rPr>
                  <w:rFonts w:ascii="Times New Roman" w:eastAsiaTheme="minorHAnsi" w:hAnsi="Times New Roman"/>
                  <w:sz w:val="20"/>
                </w:rPr>
                <w:t>7.2.3</w:t>
              </w:r>
            </w:hyperlink>
            <w:r w:rsidRPr="0061782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6"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9647C" w:rsidRPr="0061782A" w:rsidTr="00C875B5">
        <w:trPr>
          <w:trHeight w:val="20"/>
        </w:trPr>
        <w:tc>
          <w:tcPr>
            <w:tcW w:w="2724"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 xml:space="preserve">12.0.2 Благоустройство территории </w:t>
            </w:r>
          </w:p>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shd w:val="clear" w:color="auto" w:fill="auto"/>
          </w:tcPr>
          <w:p w:rsidR="00A9647C" w:rsidRPr="0061782A" w:rsidRDefault="00A9647C" w:rsidP="00EC283C">
            <w:pPr>
              <w:rPr>
                <w:rFonts w:ascii="Times New Roman" w:hAnsi="Times New Roman"/>
                <w:sz w:val="20"/>
              </w:rPr>
            </w:pPr>
            <w:r w:rsidRPr="0061782A">
              <w:rPr>
                <w:rFonts w:ascii="Times New Roman" w:hAnsi="Times New Roman"/>
                <w:sz w:val="20"/>
              </w:rPr>
              <w:t>Не устанавливаются</w:t>
            </w:r>
          </w:p>
        </w:tc>
      </w:tr>
      <w:tr w:rsidR="006C35C0" w:rsidRPr="0061782A" w:rsidTr="00C875B5">
        <w:trPr>
          <w:trHeight w:val="20"/>
        </w:trPr>
        <w:tc>
          <w:tcPr>
            <w:tcW w:w="2724" w:type="pct"/>
            <w:shd w:val="clear" w:color="auto" w:fill="auto"/>
          </w:tcPr>
          <w:p w:rsidR="00EC283C" w:rsidRPr="0061782A" w:rsidRDefault="00934A8F" w:rsidP="00934A8F">
            <w:pPr>
              <w:autoSpaceDE w:val="0"/>
              <w:autoSpaceDN w:val="0"/>
              <w:adjustRightInd w:val="0"/>
              <w:jc w:val="both"/>
              <w:rPr>
                <w:rFonts w:ascii="Times New Roman" w:eastAsiaTheme="minorHAnsi" w:hAnsi="Times New Roman"/>
                <w:sz w:val="20"/>
              </w:rPr>
            </w:pPr>
            <w:r w:rsidRPr="0061782A">
              <w:rPr>
                <w:rFonts w:ascii="Times New Roman" w:eastAsiaTheme="minorHAnsi" w:hAnsi="Times New Roman"/>
                <w:sz w:val="20"/>
              </w:rPr>
              <w:t>13.0 Земельные участки общего назначения</w:t>
            </w:r>
            <w:r w:rsidR="00EC283C" w:rsidRPr="0061782A">
              <w:rPr>
                <w:rFonts w:ascii="Times New Roman" w:eastAsiaTheme="minorHAnsi" w:hAnsi="Times New Roman"/>
                <w:sz w:val="20"/>
              </w:rPr>
              <w:t xml:space="preserve"> </w:t>
            </w:r>
          </w:p>
          <w:p w:rsidR="006C35C0" w:rsidRPr="0061782A" w:rsidRDefault="00EC283C" w:rsidP="000436D3">
            <w:pPr>
              <w:autoSpaceDE w:val="0"/>
              <w:autoSpaceDN w:val="0"/>
              <w:adjustRightInd w:val="0"/>
              <w:jc w:val="both"/>
              <w:rPr>
                <w:rFonts w:ascii="Times New Roman" w:eastAsiaTheme="minorHAnsi" w:hAnsi="Times New Roman"/>
                <w:sz w:val="20"/>
              </w:rPr>
            </w:pPr>
            <w:r w:rsidRPr="0061782A">
              <w:rPr>
                <w:rFonts w:ascii="Times New Roman" w:eastAsiaTheme="minorHAnsi" w:hAnsi="Times New Roman"/>
                <w:sz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276" w:type="pct"/>
            <w:shd w:val="clear" w:color="auto" w:fill="auto"/>
          </w:tcPr>
          <w:p w:rsidR="006C35C0" w:rsidRPr="0061782A" w:rsidRDefault="00EC283C" w:rsidP="00C875B5">
            <w:pPr>
              <w:widowControl w:val="0"/>
              <w:rPr>
                <w:rFonts w:ascii="Times New Roman" w:eastAsia="Calibri" w:hAnsi="Times New Roman"/>
                <w:sz w:val="20"/>
              </w:rPr>
            </w:pPr>
            <w:r w:rsidRPr="0061782A">
              <w:rPr>
                <w:rFonts w:ascii="Times New Roman" w:hAnsi="Times New Roman"/>
                <w:sz w:val="20"/>
              </w:rPr>
              <w:t>Не устанавливаются</w:t>
            </w:r>
          </w:p>
        </w:tc>
      </w:tr>
      <w:tr w:rsidR="006C35C0" w:rsidRPr="0061782A" w:rsidTr="00C875B5">
        <w:trPr>
          <w:trHeight w:val="20"/>
        </w:trPr>
        <w:tc>
          <w:tcPr>
            <w:tcW w:w="2724" w:type="pct"/>
            <w:shd w:val="clear" w:color="auto" w:fill="auto"/>
            <w:vAlign w:val="center"/>
          </w:tcPr>
          <w:p w:rsidR="006C35C0" w:rsidRPr="0061782A" w:rsidRDefault="006C35C0" w:rsidP="00C875B5">
            <w:pPr>
              <w:widowControl w:val="0"/>
              <w:jc w:val="center"/>
              <w:rPr>
                <w:rFonts w:ascii="Times New Roman" w:eastAsia="Calibri" w:hAnsi="Times New Roman"/>
                <w:b/>
                <w:bCs/>
                <w:sz w:val="20"/>
              </w:rPr>
            </w:pPr>
            <w:r w:rsidRPr="0061782A">
              <w:rPr>
                <w:rFonts w:ascii="Times New Roman" w:eastAsia="Calibri" w:hAnsi="Times New Roman"/>
                <w:b/>
                <w:bCs/>
                <w:sz w:val="20"/>
              </w:rPr>
              <w:t>Условно разрешённые виды использования:</w:t>
            </w:r>
          </w:p>
        </w:tc>
        <w:tc>
          <w:tcPr>
            <w:tcW w:w="2276" w:type="pct"/>
            <w:shd w:val="clear" w:color="auto" w:fill="auto"/>
            <w:vAlign w:val="center"/>
          </w:tcPr>
          <w:p w:rsidR="006C35C0" w:rsidRPr="0061782A" w:rsidRDefault="006C35C0" w:rsidP="00C875B5">
            <w:pPr>
              <w:widowControl w:val="0"/>
              <w:jc w:val="center"/>
              <w:rPr>
                <w:rFonts w:ascii="Times New Roman" w:eastAsia="Calibri" w:hAnsi="Times New Roman"/>
                <w:b/>
                <w:bCs/>
                <w:sz w:val="20"/>
              </w:rPr>
            </w:pPr>
            <w:r w:rsidRPr="0061782A">
              <w:rPr>
                <w:rFonts w:ascii="Times New Roman" w:eastAsia="Calibri" w:hAnsi="Times New Roman"/>
                <w:b/>
                <w:bCs/>
                <w:sz w:val="20"/>
              </w:rPr>
              <w:t xml:space="preserve">Вспомогательные виды разрешённого использования (установленные </w:t>
            </w:r>
            <w:proofErr w:type="gramStart"/>
            <w:r w:rsidRPr="0061782A">
              <w:rPr>
                <w:rFonts w:ascii="Times New Roman" w:eastAsia="Calibri" w:hAnsi="Times New Roman"/>
                <w:b/>
                <w:bCs/>
                <w:sz w:val="20"/>
              </w:rPr>
              <w:t>к</w:t>
            </w:r>
            <w:proofErr w:type="gramEnd"/>
            <w:r w:rsidRPr="0061782A">
              <w:rPr>
                <w:rFonts w:ascii="Times New Roman" w:eastAsia="Calibri" w:hAnsi="Times New Roman"/>
                <w:b/>
                <w:bCs/>
                <w:sz w:val="20"/>
              </w:rPr>
              <w:t xml:space="preserve"> условно разрешённым):</w:t>
            </w:r>
          </w:p>
        </w:tc>
      </w:tr>
      <w:tr w:rsidR="00AB5A8E" w:rsidRPr="0061782A" w:rsidTr="00C875B5">
        <w:trPr>
          <w:trHeight w:val="20"/>
        </w:trPr>
        <w:tc>
          <w:tcPr>
            <w:tcW w:w="2724" w:type="pct"/>
            <w:shd w:val="clear" w:color="auto" w:fill="auto"/>
          </w:tcPr>
          <w:p w:rsidR="00AB5A8E" w:rsidRPr="0061782A" w:rsidRDefault="00AB5A8E" w:rsidP="00EC283C">
            <w:pPr>
              <w:widowControl w:val="0"/>
              <w:autoSpaceDE w:val="0"/>
              <w:autoSpaceDN w:val="0"/>
              <w:adjustRightInd w:val="0"/>
              <w:rPr>
                <w:rFonts w:ascii="Times New Roman" w:eastAsia="Calibri" w:hAnsi="Times New Roman"/>
                <w:sz w:val="20"/>
              </w:rPr>
            </w:pPr>
            <w:r w:rsidRPr="0061782A">
              <w:rPr>
                <w:rFonts w:ascii="Times New Roman" w:eastAsia="Calibri" w:hAnsi="Times New Roman"/>
                <w:sz w:val="20"/>
              </w:rPr>
              <w:t xml:space="preserve">4.9 Служебные гаражи </w:t>
            </w:r>
          </w:p>
          <w:p w:rsidR="00AB5A8E" w:rsidRPr="0061782A" w:rsidRDefault="00AB5A8E" w:rsidP="00EC283C">
            <w:pPr>
              <w:widowControl w:val="0"/>
              <w:autoSpaceDE w:val="0"/>
              <w:autoSpaceDN w:val="0"/>
              <w:adjustRightInd w:val="0"/>
              <w:rPr>
                <w:rFonts w:ascii="Times New Roman" w:hAnsi="Times New Roman"/>
                <w:sz w:val="20"/>
              </w:rPr>
            </w:pPr>
            <w:r w:rsidRPr="0061782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46" w:history="1">
              <w:r w:rsidRPr="0061782A">
                <w:rPr>
                  <w:rFonts w:ascii="Times New Roman" w:eastAsia="Calibri" w:hAnsi="Times New Roman"/>
                  <w:sz w:val="20"/>
                  <w:u w:val="single"/>
                </w:rPr>
                <w:t>кодами 3.0</w:t>
              </w:r>
            </w:hyperlink>
            <w:r w:rsidRPr="0061782A">
              <w:rPr>
                <w:rFonts w:ascii="Times New Roman" w:eastAsia="Calibri" w:hAnsi="Times New Roman"/>
                <w:sz w:val="20"/>
              </w:rPr>
              <w:t xml:space="preserve">, </w:t>
            </w:r>
            <w:hyperlink r:id="rId247" w:history="1">
              <w:r w:rsidRPr="0061782A">
                <w:rPr>
                  <w:rFonts w:ascii="Times New Roman" w:eastAsia="Calibri" w:hAnsi="Times New Roman"/>
                  <w:sz w:val="20"/>
                  <w:u w:val="single"/>
                </w:rPr>
                <w:t>4.0</w:t>
              </w:r>
            </w:hyperlink>
            <w:r w:rsidRPr="0061782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shd w:val="clear" w:color="auto" w:fill="auto"/>
          </w:tcPr>
          <w:p w:rsidR="00AB5A8E" w:rsidRPr="0061782A" w:rsidRDefault="00AB5A8E" w:rsidP="00EC283C">
            <w:pPr>
              <w:autoSpaceDE w:val="0"/>
              <w:autoSpaceDN w:val="0"/>
              <w:adjustRightInd w:val="0"/>
              <w:rPr>
                <w:rFonts w:ascii="Times New Roman" w:hAnsi="Times New Roman"/>
                <w:sz w:val="20"/>
              </w:rPr>
            </w:pPr>
            <w:r w:rsidRPr="0061782A">
              <w:rPr>
                <w:rFonts w:ascii="Times New Roman" w:eastAsia="Calibri" w:hAnsi="Times New Roman"/>
                <w:sz w:val="20"/>
              </w:rPr>
              <w:t>Благоустройство территории</w:t>
            </w:r>
          </w:p>
        </w:tc>
      </w:tr>
      <w:tr w:rsidR="00AB5A8E" w:rsidRPr="0061782A" w:rsidTr="00C875B5">
        <w:trPr>
          <w:trHeight w:val="20"/>
        </w:trPr>
        <w:tc>
          <w:tcPr>
            <w:tcW w:w="2724" w:type="pct"/>
            <w:shd w:val="clear" w:color="auto" w:fill="auto"/>
          </w:tcPr>
          <w:p w:rsidR="00AB5A8E" w:rsidRPr="0061782A" w:rsidRDefault="00AB5A8E" w:rsidP="00EC283C">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4.9.1.1 Заправка транспортных средств</w:t>
            </w:r>
          </w:p>
          <w:p w:rsidR="00AB5A8E" w:rsidRPr="0061782A" w:rsidRDefault="00AB5A8E" w:rsidP="00EC283C">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 xml:space="preserve">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6" w:type="pct"/>
            <w:shd w:val="clear" w:color="auto" w:fill="auto"/>
          </w:tcPr>
          <w:p w:rsidR="00AB5A8E" w:rsidRPr="0061782A" w:rsidRDefault="00AB5A8E" w:rsidP="00EC283C">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9647C" w:rsidRPr="0061782A" w:rsidTr="00C875B5">
        <w:trPr>
          <w:trHeight w:val="20"/>
        </w:trPr>
        <w:tc>
          <w:tcPr>
            <w:tcW w:w="2724" w:type="pct"/>
            <w:shd w:val="clear" w:color="auto" w:fill="auto"/>
          </w:tcPr>
          <w:p w:rsidR="00A9647C" w:rsidRPr="0061782A" w:rsidRDefault="00A9647C" w:rsidP="00EC283C">
            <w:pPr>
              <w:autoSpaceDE w:val="0"/>
              <w:autoSpaceDN w:val="0"/>
              <w:adjustRightInd w:val="0"/>
              <w:rPr>
                <w:rFonts w:ascii="Times New Roman" w:eastAsiaTheme="minorHAnsi" w:hAnsi="Times New Roman"/>
                <w:bCs/>
                <w:sz w:val="20"/>
              </w:rPr>
            </w:pPr>
            <w:r w:rsidRPr="0061782A">
              <w:rPr>
                <w:rFonts w:ascii="Times New Roman" w:eastAsia="Calibri" w:hAnsi="Times New Roman"/>
                <w:sz w:val="20"/>
              </w:rPr>
              <w:t xml:space="preserve">4.9.1.3 </w:t>
            </w:r>
            <w:r w:rsidRPr="0061782A">
              <w:rPr>
                <w:rFonts w:ascii="Times New Roman" w:eastAsiaTheme="minorHAnsi" w:hAnsi="Times New Roman"/>
                <w:bCs/>
                <w:sz w:val="20"/>
              </w:rPr>
              <w:t xml:space="preserve">Автомобильные мойки </w:t>
            </w:r>
          </w:p>
          <w:p w:rsidR="00A9647C" w:rsidRPr="0061782A" w:rsidRDefault="00A9647C" w:rsidP="00EC283C">
            <w:pPr>
              <w:autoSpaceDE w:val="0"/>
              <w:autoSpaceDN w:val="0"/>
              <w:adjustRightInd w:val="0"/>
              <w:rPr>
                <w:rFonts w:ascii="Times New Roman" w:eastAsiaTheme="minorHAnsi" w:hAnsi="Times New Roman"/>
                <w:bCs/>
                <w:sz w:val="20"/>
              </w:rPr>
            </w:pPr>
            <w:r w:rsidRPr="0061782A">
              <w:rPr>
                <w:rFonts w:ascii="Times New Roman" w:eastAsiaTheme="minorHAnsi" w:hAnsi="Times New Roman"/>
                <w:bCs/>
                <w:sz w:val="20"/>
              </w:rPr>
              <w:t>(Размещение автомобильных моек, а также размещение магазинов сопутствующей торговли)</w:t>
            </w:r>
          </w:p>
        </w:tc>
        <w:tc>
          <w:tcPr>
            <w:tcW w:w="2276" w:type="pct"/>
            <w:shd w:val="clear" w:color="auto" w:fill="auto"/>
          </w:tcPr>
          <w:p w:rsidR="00A9647C" w:rsidRPr="0061782A" w:rsidRDefault="00A9647C" w:rsidP="00EC283C">
            <w:pPr>
              <w:rPr>
                <w:rFonts w:ascii="Times New Roman" w:eastAsia="Calibri" w:hAnsi="Times New Roman"/>
                <w:sz w:val="20"/>
              </w:rPr>
            </w:pPr>
            <w:r w:rsidRPr="0061782A">
              <w:rPr>
                <w:rFonts w:ascii="Times New Roman" w:eastAsia="Calibri" w:hAnsi="Times New Roman"/>
                <w:sz w:val="20"/>
              </w:rPr>
              <w:t>Благоустройство территории</w:t>
            </w:r>
          </w:p>
        </w:tc>
      </w:tr>
      <w:tr w:rsidR="00A9647C" w:rsidRPr="0061782A" w:rsidTr="00C875B5">
        <w:trPr>
          <w:trHeight w:val="20"/>
        </w:trPr>
        <w:tc>
          <w:tcPr>
            <w:tcW w:w="2724" w:type="pct"/>
            <w:shd w:val="clear" w:color="auto" w:fill="auto"/>
          </w:tcPr>
          <w:p w:rsidR="00A9647C" w:rsidRPr="0061782A" w:rsidRDefault="00A9647C" w:rsidP="00EC283C">
            <w:pPr>
              <w:autoSpaceDE w:val="0"/>
              <w:autoSpaceDN w:val="0"/>
              <w:adjustRightInd w:val="0"/>
              <w:rPr>
                <w:rFonts w:ascii="Times New Roman" w:eastAsiaTheme="minorHAnsi" w:hAnsi="Times New Roman"/>
                <w:sz w:val="20"/>
              </w:rPr>
            </w:pPr>
            <w:r w:rsidRPr="0061782A">
              <w:rPr>
                <w:rFonts w:ascii="Times New Roman" w:hAnsi="Times New Roman"/>
                <w:sz w:val="20"/>
              </w:rPr>
              <w:t>6.9.1 Складские площадки (</w:t>
            </w:r>
            <w:r w:rsidRPr="0061782A">
              <w:rPr>
                <w:rFonts w:ascii="Times New Roman" w:eastAsiaTheme="minorHAnsi" w:hAnsi="Times New Roman"/>
                <w:sz w:val="20"/>
              </w:rPr>
              <w:t>Временное хранение, распределение и перевалка грузов (за исключением хранения стратегических запасов) на открытом воздухе</w:t>
            </w:r>
            <w:r w:rsidRPr="0061782A">
              <w:rPr>
                <w:rFonts w:ascii="Times New Roman" w:hAnsi="Times New Roman"/>
                <w:sz w:val="20"/>
              </w:rPr>
              <w:t>)</w:t>
            </w:r>
          </w:p>
        </w:tc>
        <w:tc>
          <w:tcPr>
            <w:tcW w:w="2276" w:type="pct"/>
            <w:shd w:val="clear" w:color="auto" w:fill="auto"/>
          </w:tcPr>
          <w:p w:rsidR="00A9647C" w:rsidRPr="0061782A" w:rsidRDefault="00A9647C" w:rsidP="00EC283C">
            <w:pPr>
              <w:autoSpaceDE w:val="0"/>
              <w:autoSpaceDN w:val="0"/>
              <w:adjustRightInd w:val="0"/>
              <w:rPr>
                <w:rFonts w:ascii="Times New Roman" w:eastAsia="Calibri" w:hAnsi="Times New Roman"/>
                <w:sz w:val="20"/>
              </w:rPr>
            </w:pPr>
            <w:r w:rsidRPr="0061782A">
              <w:rPr>
                <w:rFonts w:ascii="Times New Roman" w:hAnsi="Times New Roman"/>
                <w:sz w:val="20"/>
              </w:rPr>
              <w:t>Не устанавливаются</w:t>
            </w:r>
          </w:p>
        </w:tc>
      </w:tr>
      <w:tr w:rsidR="00934A8F" w:rsidRPr="0061782A" w:rsidTr="00C875B5">
        <w:trPr>
          <w:trHeight w:val="20"/>
        </w:trPr>
        <w:tc>
          <w:tcPr>
            <w:tcW w:w="2724" w:type="pct"/>
            <w:shd w:val="clear" w:color="auto" w:fill="auto"/>
          </w:tcPr>
          <w:p w:rsidR="00934A8F" w:rsidRPr="0061782A" w:rsidRDefault="00934A8F" w:rsidP="00934A8F">
            <w:pPr>
              <w:jc w:val="both"/>
              <w:rPr>
                <w:rFonts w:ascii="Times New Roman" w:eastAsiaTheme="minorHAnsi" w:hAnsi="Times New Roman"/>
                <w:sz w:val="20"/>
              </w:rPr>
            </w:pPr>
            <w:r w:rsidRPr="0061782A">
              <w:rPr>
                <w:rFonts w:ascii="Times New Roman" w:eastAsiaTheme="minorHAnsi" w:hAnsi="Times New Roman"/>
                <w:sz w:val="20"/>
              </w:rPr>
              <w:t xml:space="preserve">7.1.1 Железнодорожные пути </w:t>
            </w:r>
          </w:p>
          <w:p w:rsidR="00934A8F" w:rsidRPr="0061782A" w:rsidRDefault="00934A8F" w:rsidP="00934A8F">
            <w:pPr>
              <w:jc w:val="both"/>
              <w:rPr>
                <w:rFonts w:ascii="Times New Roman" w:eastAsiaTheme="minorHAnsi" w:hAnsi="Times New Roman"/>
                <w:sz w:val="20"/>
              </w:rPr>
            </w:pPr>
            <w:r w:rsidRPr="0061782A">
              <w:rPr>
                <w:rFonts w:ascii="Times New Roman" w:eastAsiaTheme="minorHAnsi" w:hAnsi="Times New Roman"/>
                <w:sz w:val="20"/>
              </w:rPr>
              <w:t>(Размещение железнодорожных путей)</w:t>
            </w:r>
          </w:p>
        </w:tc>
        <w:tc>
          <w:tcPr>
            <w:tcW w:w="2276" w:type="pct"/>
            <w:shd w:val="clear" w:color="auto" w:fill="auto"/>
          </w:tcPr>
          <w:p w:rsidR="00934A8F" w:rsidRPr="0061782A" w:rsidRDefault="00934A8F" w:rsidP="00934A8F">
            <w:pPr>
              <w:jc w:val="both"/>
              <w:rPr>
                <w:rFonts w:ascii="Times New Roman" w:hAnsi="Times New Roman"/>
                <w:sz w:val="20"/>
              </w:rPr>
            </w:pPr>
            <w:r w:rsidRPr="0061782A">
              <w:rPr>
                <w:rFonts w:ascii="Times New Roman" w:hAnsi="Times New Roman"/>
                <w:sz w:val="20"/>
              </w:rPr>
              <w:t>Не устанавливаются</w:t>
            </w:r>
          </w:p>
        </w:tc>
      </w:tr>
      <w:tr w:rsidR="00AB5A8E" w:rsidRPr="0061782A" w:rsidTr="00C875B5">
        <w:trPr>
          <w:trHeight w:val="20"/>
        </w:trPr>
        <w:tc>
          <w:tcPr>
            <w:tcW w:w="2724" w:type="pct"/>
            <w:shd w:val="clear" w:color="auto" w:fill="auto"/>
          </w:tcPr>
          <w:p w:rsidR="00AB5A8E" w:rsidRPr="0061782A" w:rsidRDefault="00AB5A8E" w:rsidP="00EC283C">
            <w:pPr>
              <w:rPr>
                <w:rFonts w:ascii="Times New Roman" w:hAnsi="Times New Roman"/>
                <w:sz w:val="20"/>
              </w:rPr>
            </w:pPr>
            <w:r w:rsidRPr="0061782A">
              <w:rPr>
                <w:rFonts w:ascii="Times New Roman" w:hAnsi="Times New Roman"/>
                <w:sz w:val="20"/>
              </w:rPr>
              <w:t xml:space="preserve">7.5 Трубопроводный транспорт </w:t>
            </w:r>
          </w:p>
          <w:p w:rsidR="00AB5A8E" w:rsidRPr="0061782A" w:rsidRDefault="00AB5A8E" w:rsidP="00EC283C">
            <w:pPr>
              <w:rPr>
                <w:rFonts w:ascii="Times New Roman" w:hAnsi="Times New Roman"/>
                <w:bCs/>
                <w:sz w:val="20"/>
              </w:rPr>
            </w:pPr>
            <w:r w:rsidRPr="0061782A">
              <w:rPr>
                <w:rFonts w:ascii="Times New Roman" w:hAnsi="Times New Roman"/>
                <w:sz w:val="20"/>
              </w:rPr>
              <w:lastRenderedPageBreak/>
              <w:t>(</w:t>
            </w:r>
            <w:r w:rsidRPr="0061782A">
              <w:rPr>
                <w:rFonts w:ascii="Times New Roman" w:hAnsi="Times New Roman"/>
                <w:bCs/>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6" w:type="pct"/>
            <w:shd w:val="clear" w:color="auto" w:fill="auto"/>
          </w:tcPr>
          <w:p w:rsidR="00AB5A8E" w:rsidRPr="0061782A" w:rsidRDefault="00AB5A8E" w:rsidP="00EC283C">
            <w:pPr>
              <w:rPr>
                <w:rFonts w:ascii="Times New Roman" w:hAnsi="Times New Roman"/>
                <w:sz w:val="20"/>
              </w:rPr>
            </w:pPr>
            <w:r w:rsidRPr="0061782A">
              <w:rPr>
                <w:rFonts w:ascii="Times New Roman" w:hAnsi="Times New Roman"/>
                <w:sz w:val="20"/>
              </w:rPr>
              <w:lastRenderedPageBreak/>
              <w:t>Не устанавливаются</w:t>
            </w:r>
          </w:p>
        </w:tc>
      </w:tr>
    </w:tbl>
    <w:p w:rsidR="00A9647C" w:rsidRPr="0061782A" w:rsidRDefault="00A9647C" w:rsidP="00A9647C">
      <w:pPr>
        <w:pStyle w:val="af5"/>
        <w:spacing w:before="0"/>
        <w:ind w:firstLine="709"/>
        <w:rPr>
          <w:rFonts w:ascii="Times New Roman" w:hAnsi="Times New Roman" w:cs="Times New Roman"/>
        </w:rPr>
      </w:pPr>
      <w:r w:rsidRPr="0061782A">
        <w:rPr>
          <w:rFonts w:ascii="Times New Roman" w:hAnsi="Times New Roman" w:cs="Times New Roman"/>
        </w:rPr>
        <w:lastRenderedPageBreak/>
        <w:t>3. Предельные размеры и предельные параметры для зоны УДС не устанавливаются,</w:t>
      </w:r>
      <w:r w:rsidRPr="0061782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A9647C" w:rsidRPr="0061782A" w:rsidRDefault="00A9647C" w:rsidP="00A9647C">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 указаны в статьях 61 и 62 настоящих Правил.</w:t>
      </w:r>
    </w:p>
    <w:p w:rsidR="00A9647C" w:rsidRPr="0061782A" w:rsidRDefault="00A9647C" w:rsidP="006C35C0">
      <w:pPr>
        <w:autoSpaceDE w:val="0"/>
        <w:autoSpaceDN w:val="0"/>
        <w:adjustRightInd w:val="0"/>
        <w:ind w:firstLine="709"/>
        <w:jc w:val="both"/>
        <w:rPr>
          <w:rFonts w:ascii="Times New Roman" w:hAnsi="Times New Roman"/>
          <w:bCs/>
          <w:sz w:val="24"/>
          <w:szCs w:val="24"/>
          <w:lang w:eastAsia="ar-SA"/>
        </w:rPr>
      </w:pPr>
    </w:p>
    <w:p w:rsidR="005320BF" w:rsidRPr="0061782A" w:rsidRDefault="005320BF" w:rsidP="00C46672">
      <w:pPr>
        <w:pStyle w:val="312"/>
        <w:keepNext w:val="0"/>
        <w:widowControl w:val="0"/>
        <w:tabs>
          <w:tab w:val="clear" w:pos="2340"/>
          <w:tab w:val="left" w:pos="2268"/>
        </w:tabs>
        <w:spacing w:before="0" w:after="0"/>
        <w:jc w:val="both"/>
        <w:rPr>
          <w:b w:val="0"/>
          <w:szCs w:val="24"/>
        </w:rPr>
      </w:pPr>
      <w:r w:rsidRPr="0061782A">
        <w:rPr>
          <w:szCs w:val="24"/>
        </w:rPr>
        <w:t xml:space="preserve">Статья </w:t>
      </w:r>
      <w:r w:rsidR="00D13F91" w:rsidRPr="0061782A">
        <w:rPr>
          <w:szCs w:val="24"/>
        </w:rPr>
        <w:t>6</w:t>
      </w:r>
      <w:r w:rsidR="006C35C0" w:rsidRPr="0061782A">
        <w:rPr>
          <w:szCs w:val="24"/>
        </w:rPr>
        <w:t>1</w:t>
      </w:r>
      <w:r w:rsidRPr="0061782A">
        <w:rPr>
          <w:szCs w:val="24"/>
        </w:rPr>
        <w:t>.</w:t>
      </w:r>
      <w:r w:rsidRPr="0061782A">
        <w:rPr>
          <w:b w:val="0"/>
          <w:szCs w:val="24"/>
        </w:rPr>
        <w:t xml:space="preserve"> </w:t>
      </w:r>
      <w:r w:rsidR="003F7A96" w:rsidRPr="0061782A">
        <w:rPr>
          <w:b w:val="0"/>
          <w:szCs w:val="24"/>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Российской Федерации</w:t>
      </w:r>
    </w:p>
    <w:p w:rsidR="000A1260" w:rsidRPr="0061782A" w:rsidRDefault="000A1260" w:rsidP="00C46672">
      <w:pPr>
        <w:pStyle w:val="312"/>
        <w:keepNext w:val="0"/>
        <w:widowControl w:val="0"/>
        <w:tabs>
          <w:tab w:val="clear" w:pos="2340"/>
          <w:tab w:val="left" w:pos="2268"/>
        </w:tabs>
        <w:spacing w:before="0" w:after="0"/>
        <w:jc w:val="both"/>
        <w:rPr>
          <w:b w:val="0"/>
          <w:szCs w:val="24"/>
        </w:rPr>
      </w:pPr>
    </w:p>
    <w:p w:rsidR="005320BF" w:rsidRPr="0061782A" w:rsidRDefault="005320BF" w:rsidP="00C46672">
      <w:pPr>
        <w:pStyle w:val="af5"/>
        <w:widowControl w:val="0"/>
        <w:spacing w:before="0"/>
        <w:ind w:firstLine="709"/>
        <w:rPr>
          <w:rFonts w:ascii="Times New Roman" w:hAnsi="Times New Roman" w:cs="Times New Roman"/>
        </w:rPr>
      </w:pPr>
      <w:bookmarkStart w:id="30" w:name="_Toc176362906"/>
      <w:r w:rsidRPr="0061782A">
        <w:rPr>
          <w:rFonts w:ascii="Times New Roman" w:hAnsi="Times New Roman" w:cs="Times New Roman"/>
        </w:rPr>
        <w:t xml:space="preserve">1. На карте </w:t>
      </w:r>
      <w:r w:rsidR="00A1616C" w:rsidRPr="0061782A">
        <w:rPr>
          <w:rFonts w:ascii="Times New Roman" w:hAnsi="Times New Roman" w:cs="Times New Roman"/>
        </w:rPr>
        <w:t xml:space="preserve">градостроительного зонирования </w:t>
      </w:r>
      <w:r w:rsidRPr="0061782A">
        <w:rPr>
          <w:rFonts w:ascii="Times New Roman" w:hAnsi="Times New Roman" w:cs="Times New Roman"/>
        </w:rPr>
        <w:t xml:space="preserve">отображаются установленные в соответствии с законодательством об охране культурного </w:t>
      </w:r>
      <w:proofErr w:type="gramStart"/>
      <w:r w:rsidRPr="0061782A">
        <w:rPr>
          <w:rFonts w:ascii="Times New Roman" w:hAnsi="Times New Roman" w:cs="Times New Roman"/>
        </w:rPr>
        <w:t xml:space="preserve">наследия границы </w:t>
      </w:r>
      <w:r w:rsidR="003A45D7" w:rsidRPr="0061782A">
        <w:rPr>
          <w:rFonts w:ascii="Times New Roman" w:hAnsi="Times New Roman" w:cs="Times New Roman"/>
        </w:rPr>
        <w:t>территорий</w:t>
      </w:r>
      <w:r w:rsidR="003F7A96" w:rsidRPr="0061782A">
        <w:rPr>
          <w:rFonts w:ascii="Times New Roman" w:hAnsi="Times New Roman" w:cs="Times New Roman"/>
        </w:rPr>
        <w:t xml:space="preserve"> </w:t>
      </w:r>
      <w:r w:rsidRPr="0061782A">
        <w:rPr>
          <w:rFonts w:ascii="Times New Roman" w:hAnsi="Times New Roman" w:cs="Times New Roman"/>
        </w:rPr>
        <w:t>объектов культурного наследия</w:t>
      </w:r>
      <w:proofErr w:type="gramEnd"/>
      <w:r w:rsidRPr="0061782A">
        <w:rPr>
          <w:rFonts w:ascii="Times New Roman" w:hAnsi="Times New Roman" w:cs="Times New Roman"/>
        </w:rPr>
        <w:t xml:space="preserve">. </w:t>
      </w: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 xml:space="preserve">2. Ограничения по условиям охраны объектов культурного наследия действуют в пределах указанных зон и относятся к параметрам планируемых к созданию, реконструкции объектов капитального строительства, их </w:t>
      </w:r>
      <w:proofErr w:type="gramStart"/>
      <w:r w:rsidRPr="0061782A">
        <w:rPr>
          <w:rFonts w:ascii="Times New Roman" w:hAnsi="Times New Roman" w:cs="Times New Roman"/>
        </w:rPr>
        <w:t>архитектурному решению</w:t>
      </w:r>
      <w:proofErr w:type="gramEnd"/>
      <w:r w:rsidRPr="0061782A">
        <w:rPr>
          <w:rFonts w:ascii="Times New Roman" w:hAnsi="Times New Roman" w:cs="Times New Roman"/>
        </w:rPr>
        <w:t>, иным характеристикам объектов капитального строительства в случаях, предусмотренных действующим законодательством.</w:t>
      </w:r>
      <w:r w:rsidR="0024621E" w:rsidRPr="0061782A">
        <w:rPr>
          <w:rFonts w:ascii="Times New Roman" w:hAnsi="Times New Roman" w:cs="Times New Roman"/>
        </w:rPr>
        <w:t xml:space="preserve"> </w:t>
      </w:r>
      <w:r w:rsidR="00FB231D" w:rsidRPr="0061782A">
        <w:rPr>
          <w:rFonts w:ascii="Times New Roman" w:hAnsi="Times New Roman" w:cs="Times New Roman"/>
        </w:rPr>
        <w:t>На территории зон охраны объектов культурного наследия устанавливается особый режим содержания и использования с определенными ограничениями, установленными действующим законодательством и настоящей статьей, с целью создания условий,</w:t>
      </w:r>
      <w:r w:rsidR="0024621E" w:rsidRPr="0061782A">
        <w:rPr>
          <w:rFonts w:ascii="Times New Roman" w:hAnsi="Times New Roman" w:cs="Times New Roman"/>
        </w:rPr>
        <w:t xml:space="preserve"> </w:t>
      </w:r>
      <w:r w:rsidR="00FB231D" w:rsidRPr="0061782A">
        <w:rPr>
          <w:rFonts w:ascii="Times New Roman" w:hAnsi="Times New Roman" w:cs="Times New Roman"/>
        </w:rPr>
        <w:t>способствующих сохранению объектов культурного наследия</w:t>
      </w:r>
      <w:r w:rsidR="00FC08FD" w:rsidRPr="0061782A">
        <w:rPr>
          <w:rFonts w:ascii="Times New Roman" w:hAnsi="Times New Roman" w:cs="Times New Roman"/>
        </w:rPr>
        <w:t xml:space="preserve"> как градоформирующих факторов.</w:t>
      </w:r>
    </w:p>
    <w:p w:rsidR="00FC08FD" w:rsidRPr="0061782A" w:rsidRDefault="00FC08FD" w:rsidP="002E57D8">
      <w:pPr>
        <w:pStyle w:val="af5"/>
        <w:spacing w:before="0"/>
        <w:ind w:firstLine="709"/>
        <w:rPr>
          <w:rFonts w:ascii="Times New Roman" w:hAnsi="Times New Roman" w:cs="Times New Roman"/>
        </w:rPr>
      </w:pPr>
      <w:r w:rsidRPr="0061782A">
        <w:rPr>
          <w:rFonts w:ascii="Times New Roman" w:hAnsi="Times New Roman" w:cs="Times New Roman"/>
        </w:rPr>
        <w:t>Устанавливаемые в соответствии с действующим законодательством зоны охраны объектов культурного наследия, не отображенные на карте градостроительного зонирования города, вносятся в настоящие Правила после их утверждения в установленном действующим законодательством порядке.</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1) градостроительными регламента</w:t>
      </w:r>
      <w:r w:rsidR="008A6AE3" w:rsidRPr="0061782A">
        <w:rPr>
          <w:rFonts w:ascii="Times New Roman" w:hAnsi="Times New Roman" w:cs="Times New Roman"/>
        </w:rPr>
        <w:t>ми, определ</w:t>
      </w:r>
      <w:r w:rsidR="0047384A" w:rsidRPr="0061782A">
        <w:rPr>
          <w:rFonts w:ascii="Times New Roman" w:hAnsi="Times New Roman" w:cs="Times New Roman"/>
        </w:rPr>
        <w:t>е</w:t>
      </w:r>
      <w:r w:rsidR="008A6AE3" w:rsidRPr="0061782A">
        <w:rPr>
          <w:rFonts w:ascii="Times New Roman" w:hAnsi="Times New Roman" w:cs="Times New Roman"/>
        </w:rPr>
        <w:t xml:space="preserve">нными статьями </w:t>
      </w:r>
      <w:r w:rsidR="00171807" w:rsidRPr="0061782A">
        <w:rPr>
          <w:rFonts w:ascii="Times New Roman" w:hAnsi="Times New Roman" w:cs="Times New Roman"/>
        </w:rPr>
        <w:t>27-56</w:t>
      </w:r>
      <w:r w:rsidRPr="0061782A">
        <w:rPr>
          <w:rFonts w:ascii="Times New Roman" w:hAnsi="Times New Roman" w:cs="Times New Roman"/>
        </w:rPr>
        <w:t xml:space="preserve"> настоящих Правил применительно к соответствующим территориальным зонам, обозначенным </w:t>
      </w:r>
      <w:proofErr w:type="gramStart"/>
      <w:r w:rsidRPr="0061782A">
        <w:rPr>
          <w:rFonts w:ascii="Times New Roman" w:hAnsi="Times New Roman" w:cs="Times New Roman"/>
        </w:rPr>
        <w:t>на</w:t>
      </w:r>
      <w:proofErr w:type="gramEnd"/>
      <w:r w:rsidRPr="0061782A">
        <w:rPr>
          <w:rFonts w:ascii="Times New Roman" w:hAnsi="Times New Roman" w:cs="Times New Roman"/>
        </w:rPr>
        <w:t xml:space="preserve"> </w:t>
      </w:r>
      <w:proofErr w:type="gramStart"/>
      <w:r w:rsidR="00E002E6" w:rsidRPr="0061782A">
        <w:rPr>
          <w:rFonts w:ascii="Times New Roman" w:hAnsi="Times New Roman" w:cs="Times New Roman"/>
        </w:rPr>
        <w:t>карта</w:t>
      </w:r>
      <w:proofErr w:type="gramEnd"/>
      <w:r w:rsidR="00E002E6" w:rsidRPr="0061782A">
        <w:rPr>
          <w:rFonts w:ascii="Times New Roman" w:hAnsi="Times New Roman" w:cs="Times New Roman"/>
        </w:rPr>
        <w:t xml:space="preserve"> границ зон с особыми условиями использования территорий, границ </w:t>
      </w:r>
      <w:r w:rsidR="00E002E6" w:rsidRPr="0061782A">
        <w:rPr>
          <w:rFonts w:ascii="Times New Roman" w:eastAsiaTheme="minorHAnsi" w:hAnsi="Times New Roman" w:cs="Times New Roman"/>
        </w:rPr>
        <w:t>территорий объектов культурного наследия</w:t>
      </w:r>
      <w:r w:rsidR="00E002E6" w:rsidRPr="0061782A">
        <w:rPr>
          <w:rFonts w:ascii="Times New Roman" w:hAnsi="Times New Roman" w:cs="Times New Roman"/>
        </w:rPr>
        <w:t xml:space="preserve"> </w:t>
      </w:r>
      <w:r w:rsidRPr="0061782A">
        <w:rPr>
          <w:rFonts w:ascii="Times New Roman" w:hAnsi="Times New Roman" w:cs="Times New Roman"/>
        </w:rPr>
        <w:t>настоящих Правил с учетом ограничений, определенных настоящей статьей;</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2) ограничениями, установленными в соответствии с действующим законодательством</w:t>
      </w:r>
      <w:r w:rsidR="004D3D5E" w:rsidRPr="0061782A">
        <w:rPr>
          <w:rFonts w:ascii="Times New Roman" w:hAnsi="Times New Roman" w:cs="Times New Roman"/>
        </w:rPr>
        <w:t xml:space="preserve"> Российской Федерации и Республики Северная Осетия-Алания </w:t>
      </w:r>
      <w:r w:rsidRPr="0061782A">
        <w:rPr>
          <w:rFonts w:ascii="Times New Roman" w:hAnsi="Times New Roman" w:cs="Times New Roman"/>
        </w:rPr>
        <w:t xml:space="preserve"> нормативными правовыми актами и проектами охранных зон, перечисленными в части 5 настоящей статьи.</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картах настоящих Правил, определяются действующим законодательством в области охраны памятников истории и культуры.</w:t>
      </w:r>
    </w:p>
    <w:p w:rsidR="005320BF" w:rsidRPr="0061782A" w:rsidRDefault="009E23EB" w:rsidP="002E57D8">
      <w:pPr>
        <w:pStyle w:val="af5"/>
        <w:spacing w:before="0"/>
        <w:ind w:firstLine="709"/>
        <w:rPr>
          <w:rFonts w:ascii="Times New Roman" w:hAnsi="Times New Roman" w:cs="Times New Roman"/>
        </w:rPr>
      </w:pPr>
      <w:r w:rsidRPr="0061782A">
        <w:rPr>
          <w:rFonts w:ascii="Times New Roman" w:hAnsi="Times New Roman" w:cs="Times New Roman"/>
        </w:rPr>
        <w:t>5</w:t>
      </w:r>
      <w:r w:rsidR="00E002E6" w:rsidRPr="0061782A">
        <w:rPr>
          <w:rFonts w:ascii="Times New Roman" w:hAnsi="Times New Roman" w:cs="Times New Roman"/>
        </w:rPr>
        <w:t>.</w:t>
      </w:r>
      <w:r w:rsidRPr="0061782A">
        <w:rPr>
          <w:rFonts w:ascii="Times New Roman" w:hAnsi="Times New Roman" w:cs="Times New Roman"/>
        </w:rPr>
        <w:t xml:space="preserve"> П</w:t>
      </w:r>
      <w:r w:rsidR="005320BF" w:rsidRPr="0061782A">
        <w:rPr>
          <w:rFonts w:ascii="Times New Roman" w:hAnsi="Times New Roman" w:cs="Times New Roman"/>
        </w:rPr>
        <w:t>рименительно к территории города установлены следующие зоны с особыми условиями использования территории  по условиям охраны объектов культурного наследия: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lastRenderedPageBreak/>
        <w:t>1) охранные зоны отдельных объектов культурного наследия, в т.ч. групповые охранные зоны, зоны охраны планировочной структуры;</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2) зоны регулирования застройки и хозяйственной деятельности, в т.ч. зоны археологического культурного слоя;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3) зоны охраняемого ландшафта.</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A3941" w:rsidRPr="0061782A" w:rsidRDefault="00AA3941" w:rsidP="002E57D8">
      <w:pPr>
        <w:pStyle w:val="af5"/>
        <w:spacing w:before="0"/>
        <w:ind w:firstLine="709"/>
        <w:rPr>
          <w:rFonts w:ascii="Times New Roman" w:hAnsi="Times New Roman" w:cs="Times New Roman"/>
        </w:rPr>
      </w:pPr>
      <w:r w:rsidRPr="0061782A">
        <w:rPr>
          <w:rFonts w:ascii="Times New Roman" w:hAnsi="Times New Roman" w:cs="Times New Roman"/>
        </w:rPr>
        <w:t>Зоны охраны отдельных объектов культурного наследия, в т.ч. групповые охранные зоны, зоны охраны планировочной структур</w:t>
      </w:r>
      <w:proofErr w:type="gramStart"/>
      <w:r w:rsidRPr="0061782A">
        <w:rPr>
          <w:rFonts w:ascii="Times New Roman" w:hAnsi="Times New Roman" w:cs="Times New Roman"/>
        </w:rPr>
        <w:t>ы-</w:t>
      </w:r>
      <w:proofErr w:type="gramEnd"/>
      <w:r w:rsidRPr="0061782A">
        <w:rPr>
          <w:rFonts w:ascii="Times New Roman" w:hAnsi="Times New Roman" w:cs="Times New Roman"/>
        </w:rPr>
        <w:t xml:space="preserve"> это специально выделенные территории, предназначенные для обеспечения сохранности объектов культурного наследия и их среды, выявления их историко-художественной ценности</w:t>
      </w:r>
      <w:r w:rsidR="00556793" w:rsidRPr="0061782A">
        <w:rPr>
          <w:rFonts w:ascii="Times New Roman" w:hAnsi="Times New Roman" w:cs="Times New Roman"/>
        </w:rPr>
        <w:t xml:space="preserve"> и целесообразного использования.</w:t>
      </w:r>
    </w:p>
    <w:p w:rsidR="00153C6D" w:rsidRPr="0061782A" w:rsidRDefault="00556793" w:rsidP="002E57D8">
      <w:pPr>
        <w:pStyle w:val="af5"/>
        <w:spacing w:before="0"/>
        <w:ind w:firstLine="709"/>
        <w:rPr>
          <w:rFonts w:ascii="Times New Roman" w:hAnsi="Times New Roman" w:cs="Times New Roman"/>
        </w:rPr>
      </w:pPr>
      <w:r w:rsidRPr="0061782A">
        <w:rPr>
          <w:rFonts w:ascii="Times New Roman" w:hAnsi="Times New Roman" w:cs="Times New Roman"/>
        </w:rPr>
        <w:t>7.</w:t>
      </w:r>
      <w:r w:rsidR="00E002E6" w:rsidRPr="0061782A">
        <w:rPr>
          <w:rFonts w:ascii="Times New Roman" w:hAnsi="Times New Roman" w:cs="Times New Roman"/>
        </w:rPr>
        <w:t xml:space="preserve"> </w:t>
      </w:r>
      <w:r w:rsidRPr="0061782A">
        <w:rPr>
          <w:rFonts w:ascii="Times New Roman" w:hAnsi="Times New Roman" w:cs="Times New Roman"/>
        </w:rPr>
        <w:t>Зона регулирования застройки и хозяйственной деятельности, в т. ч</w:t>
      </w:r>
      <w:proofErr w:type="gramStart"/>
      <w:r w:rsidRPr="0061782A">
        <w:rPr>
          <w:rFonts w:ascii="Times New Roman" w:hAnsi="Times New Roman" w:cs="Times New Roman"/>
        </w:rPr>
        <w:t>.з</w:t>
      </w:r>
      <w:proofErr w:type="gramEnd"/>
      <w:r w:rsidRPr="0061782A">
        <w:rPr>
          <w:rFonts w:ascii="Times New Roman" w:hAnsi="Times New Roman" w:cs="Times New Roman"/>
        </w:rPr>
        <w:t>оны археологического культурного слоя</w:t>
      </w:r>
      <w:r w:rsidR="00246874" w:rsidRPr="0061782A">
        <w:rPr>
          <w:rFonts w:ascii="Times New Roman" w:hAnsi="Times New Roman" w:cs="Times New Roman"/>
        </w:rPr>
        <w:t xml:space="preserve"> </w:t>
      </w:r>
      <w:r w:rsidRPr="0061782A">
        <w:rPr>
          <w:rFonts w:ascii="Times New Roman" w:hAnsi="Times New Roman" w:cs="Times New Roman"/>
        </w:rPr>
        <w:t>-</w:t>
      </w:r>
      <w:r w:rsidR="00246874" w:rsidRPr="0061782A">
        <w:rPr>
          <w:rFonts w:ascii="Times New Roman" w:hAnsi="Times New Roman" w:cs="Times New Roman"/>
        </w:rPr>
        <w:t xml:space="preserve"> </w:t>
      </w:r>
      <w:r w:rsidRPr="0061782A">
        <w:rPr>
          <w:rFonts w:ascii="Times New Roman" w:hAnsi="Times New Roman" w:cs="Times New Roman"/>
        </w:rPr>
        <w:t xml:space="preserve">территория,  окружающая охранную зону объектов культурного </w:t>
      </w:r>
      <w:r w:rsidR="00104699" w:rsidRPr="0061782A">
        <w:rPr>
          <w:rFonts w:ascii="Times New Roman" w:hAnsi="Times New Roman" w:cs="Times New Roman"/>
        </w:rPr>
        <w:t xml:space="preserve">наследия, необходимая для сохранения или восстановления характера исторической планировки, пространственной структуры, своеобразия архитектурного облика города, для закрепления значения объектов культурного наследия в застройке или ландшафте, для обеспечения архитектурного единства новых построек с исторически </w:t>
      </w:r>
      <w:r w:rsidR="00153C6D" w:rsidRPr="0061782A">
        <w:rPr>
          <w:rFonts w:ascii="Times New Roman" w:hAnsi="Times New Roman" w:cs="Times New Roman"/>
        </w:rPr>
        <w:t>сложившейся средой.</w:t>
      </w:r>
    </w:p>
    <w:p w:rsidR="00246874" w:rsidRPr="0061782A" w:rsidRDefault="00153C6D" w:rsidP="002E57D8">
      <w:pPr>
        <w:pStyle w:val="af5"/>
        <w:spacing w:before="0"/>
        <w:ind w:firstLine="709"/>
        <w:rPr>
          <w:rFonts w:ascii="Times New Roman" w:hAnsi="Times New Roman" w:cs="Times New Roman"/>
        </w:rPr>
      </w:pPr>
      <w:r w:rsidRPr="0061782A">
        <w:rPr>
          <w:rFonts w:ascii="Times New Roman" w:hAnsi="Times New Roman" w:cs="Times New Roman"/>
        </w:rPr>
        <w:t>8.</w:t>
      </w:r>
      <w:r w:rsidR="00E002E6" w:rsidRPr="0061782A">
        <w:rPr>
          <w:rFonts w:ascii="Times New Roman" w:hAnsi="Times New Roman" w:cs="Times New Roman"/>
        </w:rPr>
        <w:t xml:space="preserve"> </w:t>
      </w:r>
      <w:r w:rsidR="000B0478" w:rsidRPr="0061782A">
        <w:rPr>
          <w:rFonts w:ascii="Times New Roman" w:hAnsi="Times New Roman" w:cs="Times New Roman"/>
        </w:rPr>
        <w:t>Зона охраняемого ландшафта устанавливаетс</w:t>
      </w:r>
      <w:r w:rsidR="00246874" w:rsidRPr="0061782A">
        <w:rPr>
          <w:rFonts w:ascii="Times New Roman" w:hAnsi="Times New Roman" w:cs="Times New Roman"/>
        </w:rPr>
        <w:t>я</w:t>
      </w:r>
      <w:r w:rsidR="000B0478" w:rsidRPr="0061782A">
        <w:rPr>
          <w:rFonts w:ascii="Times New Roman" w:hAnsi="Times New Roman" w:cs="Times New Roman"/>
        </w:rPr>
        <w:t xml:space="preserve"> на территории,</w:t>
      </w:r>
      <w:r w:rsidR="00246874" w:rsidRPr="0061782A">
        <w:rPr>
          <w:rFonts w:ascii="Times New Roman" w:hAnsi="Times New Roman" w:cs="Times New Roman"/>
        </w:rPr>
        <w:t xml:space="preserve"> </w:t>
      </w:r>
      <w:r w:rsidR="000B0478" w:rsidRPr="0061782A">
        <w:rPr>
          <w:rFonts w:ascii="Times New Roman" w:hAnsi="Times New Roman" w:cs="Times New Roman"/>
        </w:rPr>
        <w:t>не вошедшей в состав охранных зон и зон регулирования застройки,</w:t>
      </w:r>
      <w:r w:rsidR="00246874" w:rsidRPr="0061782A">
        <w:rPr>
          <w:rFonts w:ascii="Times New Roman" w:hAnsi="Times New Roman" w:cs="Times New Roman"/>
        </w:rPr>
        <w:t xml:space="preserve"> </w:t>
      </w:r>
      <w:r w:rsidR="000B0478" w:rsidRPr="0061782A">
        <w:rPr>
          <w:rFonts w:ascii="Times New Roman" w:hAnsi="Times New Roman" w:cs="Times New Roman"/>
        </w:rPr>
        <w:t>для сохранения</w:t>
      </w:r>
      <w:r w:rsidR="00A91FCA" w:rsidRPr="0061782A">
        <w:rPr>
          <w:rFonts w:ascii="Times New Roman" w:hAnsi="Times New Roman" w:cs="Times New Roman"/>
        </w:rPr>
        <w:t xml:space="preserve"> ценного ландшафта, водоемов, рельефа, определивших местоположение господствующих в композиции зданий и сооружений, влияющих на целостность исторического облика города или объекта культурного наследия, расположенного в городе или </w:t>
      </w:r>
      <w:proofErr w:type="gramStart"/>
      <w:r w:rsidR="00A91FCA" w:rsidRPr="0061782A">
        <w:rPr>
          <w:rFonts w:ascii="Times New Roman" w:hAnsi="Times New Roman" w:cs="Times New Roman"/>
        </w:rPr>
        <w:t>вне</w:t>
      </w:r>
      <w:proofErr w:type="gramEnd"/>
      <w:r w:rsidR="00A91FCA" w:rsidRPr="0061782A">
        <w:rPr>
          <w:rFonts w:ascii="Times New Roman" w:hAnsi="Times New Roman" w:cs="Times New Roman"/>
        </w:rPr>
        <w:t xml:space="preserve"> </w:t>
      </w:r>
      <w:proofErr w:type="gramStart"/>
      <w:r w:rsidR="00A91FCA" w:rsidRPr="0061782A">
        <w:rPr>
          <w:rFonts w:ascii="Times New Roman" w:hAnsi="Times New Roman" w:cs="Times New Roman"/>
        </w:rPr>
        <w:t>его</w:t>
      </w:r>
      <w:proofErr w:type="gramEnd"/>
      <w:r w:rsidR="00A91FCA" w:rsidRPr="0061782A">
        <w:rPr>
          <w:rFonts w:ascii="Times New Roman" w:hAnsi="Times New Roman" w:cs="Times New Roman"/>
        </w:rPr>
        <w:t>, в природном окружении.</w:t>
      </w:r>
      <w:r w:rsidR="00104699" w:rsidRPr="0061782A">
        <w:rPr>
          <w:rFonts w:ascii="Times New Roman" w:hAnsi="Times New Roman" w:cs="Times New Roman"/>
        </w:rPr>
        <w:t xml:space="preserve">   </w:t>
      </w:r>
    </w:p>
    <w:p w:rsidR="003B518C" w:rsidRPr="0061782A" w:rsidRDefault="00246874" w:rsidP="002E57D8">
      <w:pPr>
        <w:pStyle w:val="af5"/>
        <w:spacing w:before="0"/>
        <w:ind w:firstLine="709"/>
        <w:rPr>
          <w:rFonts w:ascii="Times New Roman" w:hAnsi="Times New Roman" w:cs="Times New Roman"/>
        </w:rPr>
      </w:pPr>
      <w:r w:rsidRPr="0061782A">
        <w:rPr>
          <w:rFonts w:ascii="Times New Roman" w:hAnsi="Times New Roman" w:cs="Times New Roman"/>
        </w:rPr>
        <w:t>9. Групповая охранная зона включает следующую территорию в границах: ул.</w:t>
      </w:r>
      <w:r w:rsidR="003B518C" w:rsidRPr="0061782A">
        <w:rPr>
          <w:rFonts w:ascii="Times New Roman" w:hAnsi="Times New Roman" w:cs="Times New Roman"/>
        </w:rPr>
        <w:t xml:space="preserve"> </w:t>
      </w:r>
      <w:r w:rsidRPr="0061782A">
        <w:rPr>
          <w:rFonts w:ascii="Times New Roman" w:hAnsi="Times New Roman" w:cs="Times New Roman"/>
        </w:rPr>
        <w:t>П.Толстого, ул.</w:t>
      </w:r>
      <w:r w:rsidR="003B518C" w:rsidRPr="0061782A">
        <w:rPr>
          <w:rFonts w:ascii="Times New Roman" w:hAnsi="Times New Roman" w:cs="Times New Roman"/>
        </w:rPr>
        <w:t xml:space="preserve"> </w:t>
      </w:r>
      <w:proofErr w:type="spellStart"/>
      <w:r w:rsidRPr="0061782A">
        <w:rPr>
          <w:rFonts w:ascii="Times New Roman" w:hAnsi="Times New Roman" w:cs="Times New Roman"/>
        </w:rPr>
        <w:t>Тамаева</w:t>
      </w:r>
      <w:proofErr w:type="spellEnd"/>
      <w:r w:rsidRPr="0061782A">
        <w:rPr>
          <w:rFonts w:ascii="Times New Roman" w:hAnsi="Times New Roman" w:cs="Times New Roman"/>
        </w:rPr>
        <w:t>, ул.</w:t>
      </w:r>
      <w:r w:rsidR="003B518C" w:rsidRPr="0061782A">
        <w:rPr>
          <w:rFonts w:ascii="Times New Roman" w:hAnsi="Times New Roman" w:cs="Times New Roman"/>
        </w:rPr>
        <w:t xml:space="preserve"> </w:t>
      </w:r>
      <w:r w:rsidRPr="0061782A">
        <w:rPr>
          <w:rFonts w:ascii="Times New Roman" w:hAnsi="Times New Roman" w:cs="Times New Roman"/>
        </w:rPr>
        <w:t>Кирова, ул.</w:t>
      </w:r>
      <w:r w:rsidR="003B518C" w:rsidRPr="0061782A">
        <w:rPr>
          <w:rFonts w:ascii="Times New Roman" w:hAnsi="Times New Roman" w:cs="Times New Roman"/>
        </w:rPr>
        <w:t xml:space="preserve"> </w:t>
      </w:r>
      <w:proofErr w:type="spellStart"/>
      <w:r w:rsidRPr="0061782A">
        <w:rPr>
          <w:rFonts w:ascii="Times New Roman" w:hAnsi="Times New Roman" w:cs="Times New Roman"/>
        </w:rPr>
        <w:t>Маркуса</w:t>
      </w:r>
      <w:proofErr w:type="spellEnd"/>
      <w:r w:rsidRPr="0061782A">
        <w:rPr>
          <w:rFonts w:ascii="Times New Roman" w:hAnsi="Times New Roman" w:cs="Times New Roman"/>
        </w:rPr>
        <w:t>, ул.</w:t>
      </w:r>
      <w:r w:rsidR="003B518C" w:rsidRPr="0061782A">
        <w:rPr>
          <w:rFonts w:ascii="Times New Roman" w:hAnsi="Times New Roman" w:cs="Times New Roman"/>
        </w:rPr>
        <w:t xml:space="preserve"> </w:t>
      </w:r>
      <w:proofErr w:type="spellStart"/>
      <w:r w:rsidRPr="0061782A">
        <w:rPr>
          <w:rFonts w:ascii="Times New Roman" w:hAnsi="Times New Roman" w:cs="Times New Roman"/>
        </w:rPr>
        <w:t>Джанаева</w:t>
      </w:r>
      <w:proofErr w:type="spellEnd"/>
      <w:r w:rsidRPr="0061782A">
        <w:rPr>
          <w:rFonts w:ascii="Times New Roman" w:hAnsi="Times New Roman" w:cs="Times New Roman"/>
        </w:rPr>
        <w:t>, ул.</w:t>
      </w:r>
      <w:r w:rsidR="003B518C" w:rsidRPr="0061782A">
        <w:rPr>
          <w:rFonts w:ascii="Times New Roman" w:hAnsi="Times New Roman" w:cs="Times New Roman"/>
        </w:rPr>
        <w:t xml:space="preserve"> Революции</w:t>
      </w:r>
      <w:proofErr w:type="gramStart"/>
      <w:r w:rsidR="003B518C" w:rsidRPr="0061782A">
        <w:rPr>
          <w:rFonts w:ascii="Times New Roman" w:hAnsi="Times New Roman" w:cs="Times New Roman"/>
        </w:rPr>
        <w:t>.</w:t>
      </w:r>
      <w:proofErr w:type="gramEnd"/>
      <w:r w:rsidR="003B518C" w:rsidRPr="0061782A">
        <w:rPr>
          <w:rFonts w:ascii="Times New Roman" w:hAnsi="Times New Roman" w:cs="Times New Roman"/>
        </w:rPr>
        <w:t xml:space="preserve"> </w:t>
      </w:r>
      <w:proofErr w:type="gramStart"/>
      <w:r w:rsidR="003B518C" w:rsidRPr="0061782A">
        <w:rPr>
          <w:rFonts w:ascii="Times New Roman" w:hAnsi="Times New Roman" w:cs="Times New Roman"/>
        </w:rPr>
        <w:t>у</w:t>
      </w:r>
      <w:proofErr w:type="gramEnd"/>
      <w:r w:rsidR="003B518C" w:rsidRPr="0061782A">
        <w:rPr>
          <w:rFonts w:ascii="Times New Roman" w:hAnsi="Times New Roman" w:cs="Times New Roman"/>
        </w:rPr>
        <w:t xml:space="preserve">л. </w:t>
      </w:r>
      <w:proofErr w:type="spellStart"/>
      <w:r w:rsidR="003B518C" w:rsidRPr="0061782A">
        <w:rPr>
          <w:rFonts w:ascii="Times New Roman" w:hAnsi="Times New Roman" w:cs="Times New Roman"/>
        </w:rPr>
        <w:t>Бутырина</w:t>
      </w:r>
      <w:proofErr w:type="spellEnd"/>
      <w:r w:rsidR="003B518C" w:rsidRPr="0061782A">
        <w:rPr>
          <w:rFonts w:ascii="Times New Roman" w:hAnsi="Times New Roman" w:cs="Times New Roman"/>
        </w:rPr>
        <w:t xml:space="preserve">, ул. </w:t>
      </w:r>
      <w:proofErr w:type="spellStart"/>
      <w:r w:rsidR="003B518C" w:rsidRPr="0061782A">
        <w:rPr>
          <w:rFonts w:ascii="Times New Roman" w:hAnsi="Times New Roman" w:cs="Times New Roman"/>
        </w:rPr>
        <w:t>Бото</w:t>
      </w:r>
      <w:r w:rsidR="00AD558A" w:rsidRPr="0061782A">
        <w:rPr>
          <w:rFonts w:ascii="Times New Roman" w:hAnsi="Times New Roman" w:cs="Times New Roman"/>
        </w:rPr>
        <w:t>ева</w:t>
      </w:r>
      <w:proofErr w:type="spellEnd"/>
      <w:r w:rsidR="00AD558A" w:rsidRPr="0061782A">
        <w:rPr>
          <w:rFonts w:ascii="Times New Roman" w:hAnsi="Times New Roman" w:cs="Times New Roman"/>
        </w:rPr>
        <w:t xml:space="preserve">, </w:t>
      </w:r>
      <w:r w:rsidRPr="0061782A">
        <w:rPr>
          <w:rFonts w:ascii="Times New Roman" w:hAnsi="Times New Roman" w:cs="Times New Roman"/>
        </w:rPr>
        <w:t>ул.</w:t>
      </w:r>
      <w:r w:rsidR="003B518C" w:rsidRPr="0061782A">
        <w:rPr>
          <w:rFonts w:ascii="Times New Roman" w:hAnsi="Times New Roman" w:cs="Times New Roman"/>
        </w:rPr>
        <w:t xml:space="preserve"> </w:t>
      </w:r>
      <w:r w:rsidRPr="0061782A">
        <w:rPr>
          <w:rFonts w:ascii="Times New Roman" w:hAnsi="Times New Roman" w:cs="Times New Roman"/>
        </w:rPr>
        <w:t>Церетели,</w:t>
      </w:r>
      <w:r w:rsidR="00AD558A" w:rsidRPr="0061782A">
        <w:rPr>
          <w:rFonts w:ascii="Times New Roman" w:hAnsi="Times New Roman" w:cs="Times New Roman"/>
        </w:rPr>
        <w:t xml:space="preserve"> ул.</w:t>
      </w:r>
      <w:r w:rsidR="003B518C" w:rsidRPr="0061782A">
        <w:rPr>
          <w:rFonts w:ascii="Times New Roman" w:hAnsi="Times New Roman" w:cs="Times New Roman"/>
        </w:rPr>
        <w:t xml:space="preserve"> </w:t>
      </w:r>
      <w:r w:rsidR="00AD558A" w:rsidRPr="0061782A">
        <w:rPr>
          <w:rFonts w:ascii="Times New Roman" w:hAnsi="Times New Roman" w:cs="Times New Roman"/>
        </w:rPr>
        <w:t>Димитрова, ул.</w:t>
      </w:r>
      <w:r w:rsidR="003B518C" w:rsidRPr="0061782A">
        <w:rPr>
          <w:rFonts w:ascii="Times New Roman" w:hAnsi="Times New Roman" w:cs="Times New Roman"/>
        </w:rPr>
        <w:t xml:space="preserve"> </w:t>
      </w:r>
      <w:proofErr w:type="spellStart"/>
      <w:r w:rsidR="00AD558A" w:rsidRPr="0061782A">
        <w:rPr>
          <w:rFonts w:ascii="Times New Roman" w:hAnsi="Times New Roman" w:cs="Times New Roman"/>
        </w:rPr>
        <w:t>Мордовцева</w:t>
      </w:r>
      <w:proofErr w:type="spellEnd"/>
      <w:r w:rsidR="00AD558A" w:rsidRPr="0061782A">
        <w:rPr>
          <w:rFonts w:ascii="Times New Roman" w:hAnsi="Times New Roman" w:cs="Times New Roman"/>
        </w:rPr>
        <w:t>, ул.</w:t>
      </w:r>
      <w:r w:rsidR="003B518C" w:rsidRPr="0061782A">
        <w:rPr>
          <w:rFonts w:ascii="Times New Roman" w:hAnsi="Times New Roman" w:cs="Times New Roman"/>
        </w:rPr>
        <w:t xml:space="preserve"> </w:t>
      </w:r>
      <w:r w:rsidR="00AD558A" w:rsidRPr="0061782A">
        <w:rPr>
          <w:rFonts w:ascii="Times New Roman" w:hAnsi="Times New Roman" w:cs="Times New Roman"/>
        </w:rPr>
        <w:t>Осетинская, ул.</w:t>
      </w:r>
      <w:r w:rsidR="003B518C" w:rsidRPr="0061782A">
        <w:rPr>
          <w:rFonts w:ascii="Times New Roman" w:hAnsi="Times New Roman" w:cs="Times New Roman"/>
        </w:rPr>
        <w:t xml:space="preserve"> </w:t>
      </w:r>
      <w:r w:rsidR="00AD558A" w:rsidRPr="0061782A">
        <w:rPr>
          <w:rFonts w:ascii="Times New Roman" w:hAnsi="Times New Roman" w:cs="Times New Roman"/>
        </w:rPr>
        <w:t>Армянская, ул.</w:t>
      </w:r>
      <w:r w:rsidR="003B518C" w:rsidRPr="0061782A">
        <w:rPr>
          <w:rFonts w:ascii="Times New Roman" w:hAnsi="Times New Roman" w:cs="Times New Roman"/>
        </w:rPr>
        <w:t xml:space="preserve"> </w:t>
      </w:r>
      <w:proofErr w:type="spellStart"/>
      <w:r w:rsidR="00AD558A" w:rsidRPr="0061782A">
        <w:rPr>
          <w:rFonts w:ascii="Times New Roman" w:hAnsi="Times New Roman" w:cs="Times New Roman"/>
        </w:rPr>
        <w:t>Гаппо</w:t>
      </w:r>
      <w:proofErr w:type="spellEnd"/>
      <w:r w:rsidR="00AD558A" w:rsidRPr="0061782A">
        <w:rPr>
          <w:rFonts w:ascii="Times New Roman" w:hAnsi="Times New Roman" w:cs="Times New Roman"/>
        </w:rPr>
        <w:t xml:space="preserve"> Баева,</w:t>
      </w:r>
      <w:r w:rsidR="003B518C" w:rsidRPr="0061782A">
        <w:rPr>
          <w:rFonts w:ascii="Times New Roman" w:hAnsi="Times New Roman" w:cs="Times New Roman"/>
        </w:rPr>
        <w:t xml:space="preserve"> </w:t>
      </w:r>
      <w:r w:rsidR="00AD558A" w:rsidRPr="0061782A">
        <w:rPr>
          <w:rFonts w:ascii="Times New Roman" w:hAnsi="Times New Roman" w:cs="Times New Roman"/>
        </w:rPr>
        <w:t>пл.</w:t>
      </w:r>
      <w:r w:rsidR="003B518C" w:rsidRPr="0061782A">
        <w:rPr>
          <w:rFonts w:ascii="Times New Roman" w:hAnsi="Times New Roman" w:cs="Times New Roman"/>
        </w:rPr>
        <w:t xml:space="preserve"> </w:t>
      </w:r>
      <w:r w:rsidR="00AD558A" w:rsidRPr="0061782A">
        <w:rPr>
          <w:rFonts w:ascii="Times New Roman" w:hAnsi="Times New Roman" w:cs="Times New Roman"/>
        </w:rPr>
        <w:t>Свободы, пр.</w:t>
      </w:r>
      <w:r w:rsidR="003B518C" w:rsidRPr="0061782A">
        <w:rPr>
          <w:rFonts w:ascii="Times New Roman" w:hAnsi="Times New Roman" w:cs="Times New Roman"/>
        </w:rPr>
        <w:t xml:space="preserve"> </w:t>
      </w:r>
      <w:proofErr w:type="gramStart"/>
      <w:r w:rsidR="00187948" w:rsidRPr="0061782A">
        <w:rPr>
          <w:rFonts w:ascii="Times New Roman" w:hAnsi="Times New Roman" w:cs="Times New Roman"/>
        </w:rPr>
        <w:t>Мира, северная</w:t>
      </w:r>
      <w:r w:rsidR="00AD558A" w:rsidRPr="0061782A">
        <w:rPr>
          <w:rFonts w:ascii="Times New Roman" w:hAnsi="Times New Roman" w:cs="Times New Roman"/>
        </w:rPr>
        <w:t xml:space="preserve"> граница парка им. К.Хетагурова, ул.</w:t>
      </w:r>
      <w:r w:rsidR="003B518C" w:rsidRPr="0061782A">
        <w:rPr>
          <w:rFonts w:ascii="Times New Roman" w:hAnsi="Times New Roman" w:cs="Times New Roman"/>
        </w:rPr>
        <w:t xml:space="preserve"> </w:t>
      </w:r>
      <w:proofErr w:type="spellStart"/>
      <w:r w:rsidR="00AD558A" w:rsidRPr="0061782A">
        <w:rPr>
          <w:rFonts w:ascii="Times New Roman" w:hAnsi="Times New Roman" w:cs="Times New Roman"/>
        </w:rPr>
        <w:t>Гибизова</w:t>
      </w:r>
      <w:proofErr w:type="spellEnd"/>
      <w:r w:rsidR="00AD558A" w:rsidRPr="0061782A">
        <w:rPr>
          <w:rFonts w:ascii="Times New Roman" w:hAnsi="Times New Roman" w:cs="Times New Roman"/>
        </w:rPr>
        <w:t>, ул.</w:t>
      </w:r>
      <w:r w:rsidR="003B518C" w:rsidRPr="0061782A">
        <w:rPr>
          <w:rFonts w:ascii="Times New Roman" w:hAnsi="Times New Roman" w:cs="Times New Roman"/>
        </w:rPr>
        <w:t xml:space="preserve"> </w:t>
      </w:r>
      <w:r w:rsidR="00AD558A" w:rsidRPr="0061782A">
        <w:rPr>
          <w:rFonts w:ascii="Times New Roman" w:hAnsi="Times New Roman" w:cs="Times New Roman"/>
        </w:rPr>
        <w:t>Станиславского,</w:t>
      </w:r>
      <w:r w:rsidR="003B518C" w:rsidRPr="0061782A">
        <w:rPr>
          <w:rFonts w:ascii="Times New Roman" w:hAnsi="Times New Roman" w:cs="Times New Roman"/>
        </w:rPr>
        <w:t xml:space="preserve"> ул. Черноглаза, ул. Некрасова, ул. Миллера,  ул. </w:t>
      </w:r>
      <w:r w:rsidR="0005152D" w:rsidRPr="0061782A">
        <w:rPr>
          <w:rFonts w:ascii="Times New Roman" w:hAnsi="Times New Roman" w:cs="Times New Roman"/>
        </w:rPr>
        <w:t>Кирова,  ул. Августовских Событи</w:t>
      </w:r>
      <w:r w:rsidR="003B518C" w:rsidRPr="0061782A">
        <w:rPr>
          <w:rFonts w:ascii="Times New Roman" w:hAnsi="Times New Roman" w:cs="Times New Roman"/>
        </w:rPr>
        <w:t>й.</w:t>
      </w:r>
      <w:r w:rsidRPr="0061782A">
        <w:rPr>
          <w:rFonts w:ascii="Times New Roman" w:hAnsi="Times New Roman" w:cs="Times New Roman"/>
        </w:rPr>
        <w:t xml:space="preserve"> </w:t>
      </w:r>
      <w:r w:rsidR="00104699" w:rsidRPr="0061782A">
        <w:rPr>
          <w:rFonts w:ascii="Times New Roman" w:hAnsi="Times New Roman" w:cs="Times New Roman"/>
        </w:rPr>
        <w:t xml:space="preserve"> </w:t>
      </w:r>
      <w:proofErr w:type="gramEnd"/>
    </w:p>
    <w:p w:rsidR="004B5F10" w:rsidRPr="0061782A" w:rsidRDefault="003B518C" w:rsidP="002E57D8">
      <w:pPr>
        <w:pStyle w:val="af5"/>
        <w:spacing w:before="0"/>
        <w:ind w:firstLine="709"/>
        <w:rPr>
          <w:rFonts w:ascii="Times New Roman" w:hAnsi="Times New Roman" w:cs="Times New Roman"/>
        </w:rPr>
      </w:pPr>
      <w:r w:rsidRPr="0061782A">
        <w:rPr>
          <w:rFonts w:ascii="Times New Roman" w:hAnsi="Times New Roman" w:cs="Times New Roman"/>
        </w:rPr>
        <w:t>10. Режим охранной зоны определяется видом объекта культурного наследия и характером его современного использования. Охранная зона, как и территория</w:t>
      </w:r>
      <w:r w:rsidR="00104699" w:rsidRPr="0061782A">
        <w:rPr>
          <w:rFonts w:ascii="Times New Roman" w:hAnsi="Times New Roman" w:cs="Times New Roman"/>
        </w:rPr>
        <w:t xml:space="preserve"> </w:t>
      </w:r>
      <w:r w:rsidRPr="0061782A">
        <w:rPr>
          <w:rFonts w:ascii="Times New Roman" w:hAnsi="Times New Roman" w:cs="Times New Roman"/>
        </w:rPr>
        <w:t>объекта культурного наследия</w:t>
      </w:r>
      <w:r w:rsidR="004B5F10" w:rsidRPr="0061782A">
        <w:rPr>
          <w:rFonts w:ascii="Times New Roman" w:hAnsi="Times New Roman" w:cs="Times New Roman"/>
        </w:rPr>
        <w:t>, должна быть доступна для научных исследований и для посещения.</w:t>
      </w:r>
    </w:p>
    <w:p w:rsidR="00341C26" w:rsidRPr="0061782A" w:rsidRDefault="004B5F10" w:rsidP="002E57D8">
      <w:pPr>
        <w:pStyle w:val="af5"/>
        <w:spacing w:before="0"/>
        <w:ind w:firstLine="709"/>
        <w:rPr>
          <w:rFonts w:ascii="Times New Roman" w:hAnsi="Times New Roman" w:cs="Times New Roman"/>
        </w:rPr>
      </w:pPr>
      <w:r w:rsidRPr="0061782A">
        <w:rPr>
          <w:rFonts w:ascii="Times New Roman" w:hAnsi="Times New Roman" w:cs="Times New Roman"/>
        </w:rPr>
        <w:t>В охранной зоне и на территории объекта культурного наследия должна быть сохранена исторически ценная система планировки, резервируются возможности восстановления</w:t>
      </w:r>
      <w:r w:rsidR="00104699" w:rsidRPr="0061782A">
        <w:rPr>
          <w:rFonts w:ascii="Times New Roman" w:hAnsi="Times New Roman" w:cs="Times New Roman"/>
        </w:rPr>
        <w:t xml:space="preserve"> </w:t>
      </w:r>
      <w:r w:rsidRPr="0061782A">
        <w:rPr>
          <w:rFonts w:ascii="Times New Roman" w:hAnsi="Times New Roman" w:cs="Times New Roman"/>
        </w:rPr>
        <w:t>ранее утраченных ее элементов и параметров, сохраняются соответствующие</w:t>
      </w:r>
      <w:r w:rsidR="00104699" w:rsidRPr="0061782A">
        <w:rPr>
          <w:rFonts w:ascii="Times New Roman" w:hAnsi="Times New Roman" w:cs="Times New Roman"/>
        </w:rPr>
        <w:t xml:space="preserve">  </w:t>
      </w:r>
      <w:r w:rsidRPr="0061782A">
        <w:rPr>
          <w:rFonts w:ascii="Times New Roman" w:hAnsi="Times New Roman" w:cs="Times New Roman"/>
        </w:rPr>
        <w:t>объ</w:t>
      </w:r>
      <w:r w:rsidR="00F96C49" w:rsidRPr="0061782A">
        <w:rPr>
          <w:rFonts w:ascii="Times New Roman" w:hAnsi="Times New Roman" w:cs="Times New Roman"/>
        </w:rPr>
        <w:t>екту</w:t>
      </w:r>
      <w:r w:rsidRPr="0061782A">
        <w:rPr>
          <w:rFonts w:ascii="Times New Roman" w:hAnsi="Times New Roman" w:cs="Times New Roman"/>
        </w:rPr>
        <w:t xml:space="preserve"> культурного наследия среда и ландшафт, обеспечивается наиболее полное выявление  его достоинств, а также благоприятные условия его обзора.</w:t>
      </w:r>
    </w:p>
    <w:p w:rsidR="00556793" w:rsidRPr="0061782A" w:rsidRDefault="00341C26" w:rsidP="002E57D8">
      <w:pPr>
        <w:pStyle w:val="af5"/>
        <w:spacing w:before="0"/>
        <w:ind w:firstLine="709"/>
        <w:rPr>
          <w:rFonts w:ascii="Times New Roman" w:hAnsi="Times New Roman" w:cs="Times New Roman"/>
        </w:rPr>
      </w:pPr>
      <w:r w:rsidRPr="0061782A">
        <w:rPr>
          <w:rFonts w:ascii="Times New Roman" w:hAnsi="Times New Roman" w:cs="Times New Roman"/>
        </w:rPr>
        <w:t>В охранной зоне должны быть обеспечены необходимые для сохранности</w:t>
      </w:r>
      <w:r w:rsidR="00104699" w:rsidRPr="0061782A">
        <w:rPr>
          <w:rFonts w:ascii="Times New Roman" w:hAnsi="Times New Roman" w:cs="Times New Roman"/>
        </w:rPr>
        <w:t xml:space="preserve"> </w:t>
      </w:r>
      <w:r w:rsidRPr="0061782A">
        <w:rPr>
          <w:rFonts w:ascii="Times New Roman" w:hAnsi="Times New Roman" w:cs="Times New Roman"/>
        </w:rPr>
        <w:t xml:space="preserve">объекта культурного наследия гидрогеологическая обстановка, чистота воздушного бассейна и водоемов, защита от динамических воздействий и пожарная безопасность. </w:t>
      </w:r>
      <w:r w:rsidR="00104699" w:rsidRPr="0061782A">
        <w:rPr>
          <w:rFonts w:ascii="Times New Roman" w:hAnsi="Times New Roman" w:cs="Times New Roman"/>
        </w:rPr>
        <w:t xml:space="preserve">    </w:t>
      </w:r>
    </w:p>
    <w:p w:rsidR="005320BF" w:rsidRPr="0061782A" w:rsidRDefault="00F16D93" w:rsidP="002E57D8">
      <w:pPr>
        <w:pStyle w:val="af5"/>
        <w:spacing w:before="0"/>
        <w:ind w:firstLine="709"/>
        <w:rPr>
          <w:rFonts w:ascii="Times New Roman" w:hAnsi="Times New Roman" w:cs="Times New Roman"/>
        </w:rPr>
      </w:pPr>
      <w:r w:rsidRPr="0061782A">
        <w:rPr>
          <w:rFonts w:ascii="Times New Roman" w:hAnsi="Times New Roman" w:cs="Times New Roman"/>
        </w:rPr>
        <w:t>11</w:t>
      </w:r>
      <w:r w:rsidR="005320BF" w:rsidRPr="0061782A">
        <w:rPr>
          <w:rFonts w:ascii="Times New Roman" w:hAnsi="Times New Roman" w:cs="Times New Roman"/>
        </w:rPr>
        <w:t>. В  границах охранных зон объектов культурного наследия допускается: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1) восстановление утраченной исторической планировки, е</w:t>
      </w:r>
      <w:r w:rsidR="0047384A" w:rsidRPr="0061782A">
        <w:rPr>
          <w:rFonts w:ascii="Times New Roman" w:hAnsi="Times New Roman" w:cs="Times New Roman"/>
        </w:rPr>
        <w:t>е</w:t>
      </w:r>
      <w:r w:rsidRPr="0061782A">
        <w:rPr>
          <w:rFonts w:ascii="Times New Roman" w:hAnsi="Times New Roman" w:cs="Times New Roman"/>
        </w:rPr>
        <w:t xml:space="preserve"> фрагментов, приречного ландшафта;</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2) воссоздание исторической застройки, е</w:t>
      </w:r>
      <w:r w:rsidR="0047384A" w:rsidRPr="0061782A">
        <w:rPr>
          <w:rFonts w:ascii="Times New Roman" w:hAnsi="Times New Roman" w:cs="Times New Roman"/>
        </w:rPr>
        <w:t>е</w:t>
      </w:r>
      <w:r w:rsidRPr="0061782A">
        <w:rPr>
          <w:rFonts w:ascii="Times New Roman" w:hAnsi="Times New Roman" w:cs="Times New Roman"/>
        </w:rPr>
        <w:t xml:space="preserve"> утраченных элементов с консервацией, реставрацией, восстановлением и использованием зданий и сооружений;</w:t>
      </w:r>
    </w:p>
    <w:p w:rsidR="005320BF" w:rsidRPr="0061782A" w:rsidRDefault="009F5156" w:rsidP="002E57D8">
      <w:pPr>
        <w:pStyle w:val="af5"/>
        <w:spacing w:before="0"/>
        <w:ind w:firstLine="709"/>
        <w:rPr>
          <w:rFonts w:ascii="Times New Roman" w:hAnsi="Times New Roman" w:cs="Times New Roman"/>
        </w:rPr>
      </w:pPr>
      <w:r w:rsidRPr="0061782A">
        <w:rPr>
          <w:rFonts w:ascii="Times New Roman" w:hAnsi="Times New Roman" w:cs="Times New Roman"/>
        </w:rPr>
        <w:lastRenderedPageBreak/>
        <w:t>3)</w:t>
      </w:r>
      <w:r w:rsidR="005320BF" w:rsidRPr="0061782A">
        <w:rPr>
          <w:rFonts w:ascii="Times New Roman" w:hAnsi="Times New Roman" w:cs="Times New Roman"/>
        </w:rPr>
        <w:t xml:space="preserve"> вынос дисгармонирующих объектов</w:t>
      </w:r>
      <w:r w:rsidR="00F96C49" w:rsidRPr="0061782A">
        <w:rPr>
          <w:rFonts w:ascii="Times New Roman" w:hAnsi="Times New Roman" w:cs="Times New Roman"/>
        </w:rPr>
        <w:t>,</w:t>
      </w:r>
      <w:r w:rsidR="005320BF" w:rsidRPr="0061782A">
        <w:rPr>
          <w:rFonts w:ascii="Times New Roman" w:hAnsi="Times New Roman" w:cs="Times New Roman"/>
        </w:rPr>
        <w:t xml:space="preserve"> наносящих физический или эстетический ущерб объекту культурного насл</w:t>
      </w:r>
      <w:r w:rsidRPr="0061782A">
        <w:rPr>
          <w:rFonts w:ascii="Times New Roman" w:hAnsi="Times New Roman" w:cs="Times New Roman"/>
        </w:rPr>
        <w:t>едия, а в случае невозможности вы</w:t>
      </w:r>
      <w:r w:rsidR="005320BF" w:rsidRPr="0061782A">
        <w:rPr>
          <w:rFonts w:ascii="Times New Roman" w:hAnsi="Times New Roman" w:cs="Times New Roman"/>
        </w:rPr>
        <w:t xml:space="preserve">носа, </w:t>
      </w:r>
      <w:r w:rsidRPr="0061782A">
        <w:rPr>
          <w:rFonts w:ascii="Times New Roman" w:hAnsi="Times New Roman" w:cs="Times New Roman"/>
        </w:rPr>
        <w:t xml:space="preserve">перепланировка и </w:t>
      </w:r>
      <w:r w:rsidR="005320BF" w:rsidRPr="0061782A">
        <w:rPr>
          <w:rFonts w:ascii="Times New Roman" w:hAnsi="Times New Roman" w:cs="Times New Roman"/>
        </w:rPr>
        <w:t>перепрофилирование их хозяйственной деятельности;</w:t>
      </w:r>
    </w:p>
    <w:p w:rsidR="005320BF" w:rsidRPr="0061782A" w:rsidRDefault="009F5156" w:rsidP="002E57D8">
      <w:pPr>
        <w:pStyle w:val="af5"/>
        <w:spacing w:before="0"/>
        <w:ind w:firstLine="709"/>
        <w:rPr>
          <w:rFonts w:ascii="Times New Roman" w:hAnsi="Times New Roman" w:cs="Times New Roman"/>
        </w:rPr>
      </w:pPr>
      <w:r w:rsidRPr="0061782A">
        <w:rPr>
          <w:rFonts w:ascii="Times New Roman" w:hAnsi="Times New Roman" w:cs="Times New Roman"/>
        </w:rPr>
        <w:t>4) вывод промышленных предприятий, ремонтных мастерских, складов и иных</w:t>
      </w:r>
      <w:r w:rsidR="005320BF" w:rsidRPr="0061782A">
        <w:rPr>
          <w:rFonts w:ascii="Times New Roman" w:hAnsi="Times New Roman" w:cs="Times New Roman"/>
        </w:rPr>
        <w:t xml:space="preserve"> объектов, вызывающих значительные грузовые потоки, динамические воздействия, экологические загрязнения</w:t>
      </w:r>
      <w:r w:rsidRPr="0061782A">
        <w:rPr>
          <w:rFonts w:ascii="Times New Roman" w:hAnsi="Times New Roman" w:cs="Times New Roman"/>
        </w:rPr>
        <w:t xml:space="preserve"> почвы, атмосферы, водоемов</w:t>
      </w:r>
      <w:r w:rsidR="005320BF" w:rsidRPr="0061782A">
        <w:rPr>
          <w:rFonts w:ascii="Times New Roman" w:hAnsi="Times New Roman" w:cs="Times New Roman"/>
        </w:rPr>
        <w:t>;</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5) установка объектов (элементов) внешнего благоустройства (павильоны, киоски для мелкорозничной торговли, павильоны остановок общественного транспорта, сооружение наружной рекламы, малые архитектурные формы, знаки городской и инженерно-транспортной информации, временные сезонные сооружения), не мешающих восприятию объектов культурного наследия, не нарушающих ландшафт;</w:t>
      </w:r>
    </w:p>
    <w:p w:rsidR="005320BF" w:rsidRPr="0061782A" w:rsidRDefault="005320BF" w:rsidP="002E57D8">
      <w:pPr>
        <w:pStyle w:val="af5"/>
        <w:spacing w:before="0"/>
        <w:ind w:firstLine="709"/>
        <w:rPr>
          <w:rFonts w:ascii="Times New Roman" w:hAnsi="Times New Roman" w:cs="Times New Roman"/>
        </w:rPr>
      </w:pPr>
      <w:proofErr w:type="gramStart"/>
      <w:r w:rsidRPr="0061782A">
        <w:rPr>
          <w:rFonts w:ascii="Times New Roman" w:hAnsi="Times New Roman" w:cs="Times New Roman"/>
        </w:rPr>
        <w:t xml:space="preserve">6) в охранной зоне объектов культурного наследия по специальным проектам, согласованным с уполномоченным государственным органом в сфере охраны </w:t>
      </w:r>
      <w:r w:rsidR="00F16D93" w:rsidRPr="0061782A">
        <w:rPr>
          <w:rFonts w:ascii="Times New Roman" w:hAnsi="Times New Roman" w:cs="Times New Roman"/>
        </w:rPr>
        <w:t xml:space="preserve">объектов </w:t>
      </w:r>
      <w:r w:rsidRPr="0061782A">
        <w:rPr>
          <w:rFonts w:ascii="Times New Roman" w:hAnsi="Times New Roman" w:cs="Times New Roman"/>
        </w:rPr>
        <w:t>культурно</w:t>
      </w:r>
      <w:r w:rsidR="00F16D93" w:rsidRPr="0061782A">
        <w:rPr>
          <w:rFonts w:ascii="Times New Roman" w:hAnsi="Times New Roman" w:cs="Times New Roman"/>
        </w:rPr>
        <w:t>го наследия, могут выполняться</w:t>
      </w:r>
      <w:r w:rsidRPr="0061782A">
        <w:rPr>
          <w:rFonts w:ascii="Times New Roman" w:hAnsi="Times New Roman" w:cs="Times New Roman"/>
        </w:rPr>
        <w:t xml:space="preserve"> работы, связанные с сохранением, </w:t>
      </w:r>
      <w:r w:rsidR="00936968" w:rsidRPr="0061782A">
        <w:rPr>
          <w:rFonts w:ascii="Times New Roman" w:hAnsi="Times New Roman" w:cs="Times New Roman"/>
        </w:rPr>
        <w:t xml:space="preserve">изучением, </w:t>
      </w:r>
      <w:r w:rsidRPr="0061782A">
        <w:rPr>
          <w:rFonts w:ascii="Times New Roman" w:hAnsi="Times New Roman" w:cs="Times New Roman"/>
        </w:rPr>
        <w:t>реставрацией или реконструкцией зданий, восстановлением планировочных элементов и благоустройства территории, формирующих историческую среду и окружение объектов культурного наследия, а также иные работы, не нарушающие исторически ценную среду.</w:t>
      </w:r>
      <w:proofErr w:type="gramEnd"/>
    </w:p>
    <w:p w:rsidR="005320BF" w:rsidRPr="0061782A" w:rsidRDefault="00936968" w:rsidP="002E57D8">
      <w:pPr>
        <w:pStyle w:val="af5"/>
        <w:spacing w:before="0"/>
        <w:ind w:firstLine="709"/>
        <w:rPr>
          <w:rFonts w:ascii="Times New Roman" w:hAnsi="Times New Roman" w:cs="Times New Roman"/>
        </w:rPr>
      </w:pPr>
      <w:r w:rsidRPr="0061782A">
        <w:rPr>
          <w:rFonts w:ascii="Times New Roman" w:hAnsi="Times New Roman" w:cs="Times New Roman"/>
        </w:rPr>
        <w:t>12</w:t>
      </w:r>
      <w:r w:rsidR="005320BF" w:rsidRPr="0061782A">
        <w:rPr>
          <w:rFonts w:ascii="Times New Roman" w:hAnsi="Times New Roman" w:cs="Times New Roman"/>
        </w:rPr>
        <w:t>. В  границах охранных зон объектов культурного наследия не допускается: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1) </w:t>
      </w:r>
      <w:r w:rsidR="00CE5C61" w:rsidRPr="0061782A">
        <w:rPr>
          <w:rFonts w:ascii="Times New Roman" w:hAnsi="Times New Roman" w:cs="Times New Roman"/>
        </w:rPr>
        <w:t xml:space="preserve">новое капитальное строительство, за исключением случаев компенсационного строительства, </w:t>
      </w:r>
      <w:r w:rsidRPr="0061782A">
        <w:rPr>
          <w:rFonts w:ascii="Times New Roman" w:hAnsi="Times New Roman" w:cs="Times New Roman"/>
        </w:rPr>
        <w:t>нарушение планировочной структуры, среды и ландшафта в местах концентрации объектов культурного наследия;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2) нарушение условий благоприятного обзора;</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3) нарушение физической сохранности объектов культурного наследия, их гидрогеологической обстановки, чистоты воздушного бассейна, пожарной безопасности;</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4) воздействие динамических нагрузок</w:t>
      </w:r>
      <w:r w:rsidR="00822B45" w:rsidRPr="0061782A">
        <w:rPr>
          <w:rFonts w:ascii="Times New Roman" w:hAnsi="Times New Roman" w:cs="Times New Roman"/>
        </w:rPr>
        <w:t xml:space="preserve"> (движение транспортных средств, са</w:t>
      </w:r>
      <w:r w:rsidR="00BF2E48" w:rsidRPr="0061782A">
        <w:rPr>
          <w:rFonts w:ascii="Times New Roman" w:hAnsi="Times New Roman" w:cs="Times New Roman"/>
        </w:rPr>
        <w:t>мо</w:t>
      </w:r>
      <w:r w:rsidR="00822B45" w:rsidRPr="0061782A">
        <w:rPr>
          <w:rFonts w:ascii="Times New Roman" w:hAnsi="Times New Roman" w:cs="Times New Roman"/>
        </w:rPr>
        <w:t xml:space="preserve">ходных машин и механизмов по дорогам, прилегающим к памятникам истории и культуры или </w:t>
      </w:r>
      <w:r w:rsidR="00BF2E48" w:rsidRPr="0061782A">
        <w:rPr>
          <w:rFonts w:ascii="Times New Roman" w:hAnsi="Times New Roman" w:cs="Times New Roman"/>
        </w:rPr>
        <w:t>проходящих через охранные зоны объектов культурного наследия, если создается угроза для их существования)</w:t>
      </w:r>
      <w:r w:rsidRPr="0061782A">
        <w:rPr>
          <w:rFonts w:ascii="Times New Roman" w:hAnsi="Times New Roman" w:cs="Times New Roman"/>
        </w:rPr>
        <w:t>;</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5) благоустройство, освещение, устройство автостоянок, нарушающих историческую среду, окружаю</w:t>
      </w:r>
      <w:r w:rsidR="00BF2E48" w:rsidRPr="0061782A">
        <w:rPr>
          <w:rFonts w:ascii="Times New Roman" w:hAnsi="Times New Roman" w:cs="Times New Roman"/>
        </w:rPr>
        <w:t>щую объект культурного наследия:</w:t>
      </w:r>
    </w:p>
    <w:p w:rsidR="00BF2E48" w:rsidRPr="0061782A" w:rsidRDefault="00BF2E48" w:rsidP="002E57D8">
      <w:pPr>
        <w:pStyle w:val="af5"/>
        <w:spacing w:before="0"/>
        <w:ind w:firstLine="709"/>
        <w:rPr>
          <w:rFonts w:ascii="Times New Roman" w:hAnsi="Times New Roman" w:cs="Times New Roman"/>
        </w:rPr>
      </w:pPr>
      <w:r w:rsidRPr="0061782A">
        <w:rPr>
          <w:rFonts w:ascii="Times New Roman" w:hAnsi="Times New Roman" w:cs="Times New Roman"/>
        </w:rPr>
        <w:t>6) земляные, строительные работы, а также хозяйственная деятельность без разрешения, выданного уполномоченным государственным органом в сфере охраны культурного наследия.</w:t>
      </w:r>
    </w:p>
    <w:p w:rsidR="005320BF" w:rsidRPr="0061782A" w:rsidRDefault="00BF2E48" w:rsidP="002E57D8">
      <w:pPr>
        <w:pStyle w:val="af5"/>
        <w:spacing w:before="0"/>
        <w:ind w:firstLine="709"/>
        <w:rPr>
          <w:rFonts w:ascii="Times New Roman" w:hAnsi="Times New Roman" w:cs="Times New Roman"/>
        </w:rPr>
      </w:pPr>
      <w:r w:rsidRPr="0061782A">
        <w:rPr>
          <w:rFonts w:ascii="Times New Roman" w:hAnsi="Times New Roman" w:cs="Times New Roman"/>
        </w:rPr>
        <w:t>13</w:t>
      </w:r>
      <w:r w:rsidR="005320BF" w:rsidRPr="0061782A">
        <w:rPr>
          <w:rFonts w:ascii="Times New Roman" w:hAnsi="Times New Roman" w:cs="Times New Roman"/>
        </w:rPr>
        <w:t>. Групповые охранные зоны объединяют наиболее ценные фрагменты исторической застройки – территории объектов культурного наследия и их групп; градостроительные образования – улицы, кварталы, площади, парки, представляющие ценность в историко-архитектурном отношении.</w:t>
      </w:r>
    </w:p>
    <w:p w:rsidR="005320BF" w:rsidRPr="0061782A" w:rsidRDefault="005B51D1" w:rsidP="002E57D8">
      <w:pPr>
        <w:pStyle w:val="af5"/>
        <w:spacing w:before="0"/>
        <w:ind w:firstLine="709"/>
        <w:rPr>
          <w:rFonts w:ascii="Times New Roman" w:hAnsi="Times New Roman" w:cs="Times New Roman"/>
        </w:rPr>
      </w:pPr>
      <w:r w:rsidRPr="0061782A">
        <w:rPr>
          <w:rFonts w:ascii="Times New Roman" w:hAnsi="Times New Roman" w:cs="Times New Roman"/>
        </w:rPr>
        <w:t>14</w:t>
      </w:r>
      <w:r w:rsidR="005320BF" w:rsidRPr="0061782A">
        <w:rPr>
          <w:rFonts w:ascii="Times New Roman" w:hAnsi="Times New Roman" w:cs="Times New Roman"/>
        </w:rPr>
        <w:t>. Групповые зоны охраны объектов культурного наследия выделены в центральной части города и имеют режим охраны, аналогичный режиму охранных</w:t>
      </w:r>
      <w:r w:rsidRPr="0061782A">
        <w:rPr>
          <w:rFonts w:ascii="Times New Roman" w:hAnsi="Times New Roman" w:cs="Times New Roman"/>
        </w:rPr>
        <w:t xml:space="preserve"> зон отдельных объектов культурного наследия</w:t>
      </w:r>
      <w:r w:rsidR="005320BF" w:rsidRPr="0061782A">
        <w:rPr>
          <w:rFonts w:ascii="Times New Roman" w:hAnsi="Times New Roman" w:cs="Times New Roman"/>
        </w:rPr>
        <w:t xml:space="preserve">, указному в </w:t>
      </w:r>
      <w:r w:rsidR="00A82DB5" w:rsidRPr="0061782A">
        <w:rPr>
          <w:rFonts w:ascii="Times New Roman" w:hAnsi="Times New Roman" w:cs="Times New Roman"/>
        </w:rPr>
        <w:t>частях 11-12</w:t>
      </w:r>
      <w:r w:rsidR="005320BF" w:rsidRPr="0061782A">
        <w:rPr>
          <w:rFonts w:ascii="Times New Roman" w:hAnsi="Times New Roman" w:cs="Times New Roman"/>
        </w:rPr>
        <w:t xml:space="preserve"> настоящей статьи, с добавлением следующих</w:t>
      </w:r>
      <w:r w:rsidRPr="0061782A">
        <w:rPr>
          <w:rFonts w:ascii="Times New Roman" w:hAnsi="Times New Roman" w:cs="Times New Roman"/>
        </w:rPr>
        <w:t xml:space="preserve"> условий</w:t>
      </w:r>
      <w:r w:rsidR="005320BF" w:rsidRPr="0061782A">
        <w:rPr>
          <w:rFonts w:ascii="Times New Roman" w:hAnsi="Times New Roman" w:cs="Times New Roman"/>
        </w:rPr>
        <w:t>:</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1) целостная и фрагментарная реставрация объектов культурного наследия;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2) сохранение всех имеющихся зданий и сооружений, за исключением ветхого малоценного фонда, дисгармоничных зданий, попадающих в зону влияния объекта культурного наследия;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3) сохранение и восстановление характерного для города </w:t>
      </w:r>
      <w:proofErr w:type="spellStart"/>
      <w:r w:rsidRPr="0061782A">
        <w:rPr>
          <w:rFonts w:ascii="Times New Roman" w:hAnsi="Times New Roman" w:cs="Times New Roman"/>
        </w:rPr>
        <w:t>периметрально-фронтального</w:t>
      </w:r>
      <w:proofErr w:type="spellEnd"/>
      <w:r w:rsidRPr="0061782A">
        <w:rPr>
          <w:rFonts w:ascii="Times New Roman" w:hAnsi="Times New Roman" w:cs="Times New Roman"/>
        </w:rPr>
        <w:t xml:space="preserve"> построения кварталов, соблюдение линии застройки, воссоздание утраченного и компенсационное строительство взамен ветхих зданий;</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4) габариты, </w:t>
      </w:r>
      <w:proofErr w:type="gramStart"/>
      <w:r w:rsidRPr="0061782A">
        <w:rPr>
          <w:rFonts w:ascii="Times New Roman" w:hAnsi="Times New Roman" w:cs="Times New Roman"/>
        </w:rPr>
        <w:t>архитектурное решение</w:t>
      </w:r>
      <w:proofErr w:type="gramEnd"/>
      <w:r w:rsidRPr="0061782A">
        <w:rPr>
          <w:rFonts w:ascii="Times New Roman" w:hAnsi="Times New Roman" w:cs="Times New Roman"/>
        </w:rPr>
        <w:t xml:space="preserve"> и масштабный строй новых зданий должны быть полностью подчинены сложившейся застройке;</w:t>
      </w:r>
    </w:p>
    <w:p w:rsidR="00906595"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5) новая застройка должна формироваться по охраняемой линии застройки, габариты и высота зданий, проектируемых на месте сносимых ветхих домов, должны </w:t>
      </w:r>
      <w:r w:rsidRPr="0061782A">
        <w:rPr>
          <w:rFonts w:ascii="Times New Roman" w:hAnsi="Times New Roman" w:cs="Times New Roman"/>
        </w:rPr>
        <w:lastRenderedPageBreak/>
        <w:t>соответствовать сносимым зданиям, в соответствии с их типологией</w:t>
      </w:r>
      <w:r w:rsidR="00ED2752" w:rsidRPr="0061782A">
        <w:rPr>
          <w:rFonts w:ascii="Times New Roman" w:hAnsi="Times New Roman" w:cs="Times New Roman"/>
        </w:rPr>
        <w:t>, пред</w:t>
      </w:r>
      <w:r w:rsidR="00906595" w:rsidRPr="0061782A">
        <w:rPr>
          <w:rFonts w:ascii="Times New Roman" w:hAnsi="Times New Roman" w:cs="Times New Roman"/>
        </w:rPr>
        <w:t>ъ</w:t>
      </w:r>
      <w:r w:rsidR="00ED2752" w:rsidRPr="0061782A">
        <w:rPr>
          <w:rFonts w:ascii="Times New Roman" w:hAnsi="Times New Roman" w:cs="Times New Roman"/>
        </w:rPr>
        <w:t>являются дополнительные требования</w:t>
      </w:r>
      <w:r w:rsidR="00906595" w:rsidRPr="0061782A">
        <w:rPr>
          <w:rFonts w:ascii="Times New Roman" w:hAnsi="Times New Roman" w:cs="Times New Roman"/>
        </w:rPr>
        <w:t>:</w:t>
      </w:r>
    </w:p>
    <w:p w:rsidR="00906595" w:rsidRPr="0061782A" w:rsidRDefault="00906595" w:rsidP="002E57D8">
      <w:pPr>
        <w:pStyle w:val="af5"/>
        <w:spacing w:before="0"/>
        <w:ind w:firstLine="709"/>
        <w:rPr>
          <w:rFonts w:ascii="Times New Roman" w:hAnsi="Times New Roman" w:cs="Times New Roman"/>
        </w:rPr>
      </w:pPr>
      <w:r w:rsidRPr="0061782A">
        <w:rPr>
          <w:rFonts w:ascii="Times New Roman" w:hAnsi="Times New Roman" w:cs="Times New Roman"/>
        </w:rPr>
        <w:t>− соответствие их высотных габаритных размеров и габаритных размеров в плане параметрам окружающей застройки;</w:t>
      </w:r>
    </w:p>
    <w:p w:rsidR="00906595" w:rsidRPr="0061782A" w:rsidRDefault="00906595" w:rsidP="002E57D8">
      <w:pPr>
        <w:pStyle w:val="af5"/>
        <w:spacing w:before="0"/>
        <w:ind w:firstLine="709"/>
        <w:rPr>
          <w:rFonts w:ascii="Times New Roman" w:hAnsi="Times New Roman" w:cs="Times New Roman"/>
        </w:rPr>
      </w:pPr>
      <w:r w:rsidRPr="0061782A">
        <w:rPr>
          <w:rFonts w:ascii="Times New Roman" w:hAnsi="Times New Roman" w:cs="Times New Roman"/>
        </w:rPr>
        <w:t>− использование цветовых решений, композиционных особенностей, архитектурных деталей, характерных для окружающей исторической застройки;</w:t>
      </w:r>
    </w:p>
    <w:p w:rsidR="00906595" w:rsidRPr="0061782A" w:rsidRDefault="00906595" w:rsidP="002E57D8">
      <w:pPr>
        <w:pStyle w:val="af5"/>
        <w:spacing w:before="0"/>
        <w:ind w:firstLine="709"/>
        <w:rPr>
          <w:rFonts w:ascii="Times New Roman" w:hAnsi="Times New Roman" w:cs="Times New Roman"/>
        </w:rPr>
      </w:pPr>
      <w:r w:rsidRPr="0061782A">
        <w:rPr>
          <w:rFonts w:ascii="Times New Roman" w:hAnsi="Times New Roman" w:cs="Times New Roman"/>
        </w:rPr>
        <w:t>− применение традиционных строительных материалов.</w:t>
      </w:r>
      <w:r w:rsidR="005320BF" w:rsidRPr="0061782A">
        <w:rPr>
          <w:rFonts w:ascii="Times New Roman" w:hAnsi="Times New Roman" w:cs="Times New Roman"/>
        </w:rPr>
        <w:t xml:space="preserve">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6) в районе бывшей крепости, необходимо учесть практически неизменившиеся фрагменты исторической застройки, характерный городской ландшафт;</w:t>
      </w:r>
    </w:p>
    <w:p w:rsidR="000B6425"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7) для застройки центральной части </w:t>
      </w:r>
      <w:r w:rsidR="00FD6373" w:rsidRPr="0061782A">
        <w:rPr>
          <w:rFonts w:ascii="Times New Roman" w:hAnsi="Times New Roman" w:cs="Times New Roman"/>
        </w:rPr>
        <w:t xml:space="preserve">города </w:t>
      </w:r>
      <w:r w:rsidRPr="0061782A">
        <w:rPr>
          <w:rFonts w:ascii="Times New Roman" w:hAnsi="Times New Roman" w:cs="Times New Roman"/>
        </w:rPr>
        <w:t>зданиями компенсационного характера</w:t>
      </w:r>
      <w:r w:rsidR="00FD6373" w:rsidRPr="0061782A">
        <w:rPr>
          <w:rFonts w:ascii="Times New Roman" w:hAnsi="Times New Roman" w:cs="Times New Roman"/>
        </w:rPr>
        <w:t>,</w:t>
      </w:r>
      <w:r w:rsidRPr="0061782A">
        <w:rPr>
          <w:rFonts w:ascii="Times New Roman" w:hAnsi="Times New Roman" w:cs="Times New Roman"/>
        </w:rPr>
        <w:t xml:space="preserve"> на отведенных участках рядом </w:t>
      </w:r>
      <w:r w:rsidR="00FD6373" w:rsidRPr="0061782A">
        <w:rPr>
          <w:rFonts w:ascii="Times New Roman" w:hAnsi="Times New Roman" w:cs="Times New Roman"/>
        </w:rPr>
        <w:t xml:space="preserve">с объектами культурного наследия, </w:t>
      </w:r>
      <w:r w:rsidRPr="0061782A">
        <w:rPr>
          <w:rFonts w:ascii="Times New Roman" w:hAnsi="Times New Roman" w:cs="Times New Roman"/>
        </w:rPr>
        <w:t xml:space="preserve">возводимые новые здания должны отвечать всем требованиям, предъявляемым к новому строительству в пределах зон охраны памятников.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Габариты возводимых зданий</w:t>
      </w:r>
      <w:r w:rsidR="00FD6373" w:rsidRPr="0061782A">
        <w:rPr>
          <w:rFonts w:ascii="Times New Roman" w:hAnsi="Times New Roman" w:cs="Times New Roman"/>
        </w:rPr>
        <w:t xml:space="preserve"> не должны превышать радом стоящие объекты культурного наследия, либо создавать с ними единую архитектурную композици</w:t>
      </w:r>
      <w:r w:rsidR="000B6425" w:rsidRPr="0061782A">
        <w:rPr>
          <w:rFonts w:ascii="Times New Roman" w:hAnsi="Times New Roman" w:cs="Times New Roman"/>
        </w:rPr>
        <w:t>ю, в случае групповых охранных зон – единый историко-архитектурный ансамбль.</w:t>
      </w:r>
      <w:r w:rsidRPr="0061782A">
        <w:rPr>
          <w:rFonts w:ascii="Times New Roman" w:hAnsi="Times New Roman" w:cs="Times New Roman"/>
        </w:rPr>
        <w:t xml:space="preserve">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8) вблизи </w:t>
      </w:r>
      <w:r w:rsidR="000B6425" w:rsidRPr="0061782A">
        <w:rPr>
          <w:rFonts w:ascii="Times New Roman" w:hAnsi="Times New Roman" w:cs="Times New Roman"/>
        </w:rPr>
        <w:t>объектов культурного наследия, в границах</w:t>
      </w:r>
      <w:r w:rsidRPr="0061782A">
        <w:rPr>
          <w:rFonts w:ascii="Times New Roman" w:hAnsi="Times New Roman" w:cs="Times New Roman"/>
        </w:rPr>
        <w:t xml:space="preserve"> зон их охраны запрещается устройство каких-либо экранирующих сооружений, размещение коммерческих торговых точек (палаток, ларьков, киосков, павильонов), информационных и рекламных стендов и т.д. </w:t>
      </w:r>
      <w:r w:rsidR="000B6425" w:rsidRPr="0061782A">
        <w:rPr>
          <w:rFonts w:ascii="Times New Roman" w:hAnsi="Times New Roman" w:cs="Times New Roman"/>
        </w:rPr>
        <w:t xml:space="preserve"> </w:t>
      </w:r>
      <w:r w:rsidRPr="0061782A">
        <w:rPr>
          <w:rFonts w:ascii="Times New Roman" w:hAnsi="Times New Roman" w:cs="Times New Roman"/>
        </w:rPr>
        <w:t>Допускается устройство мелких магазинов в первых этажах зданий;</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9) режим содержания территорий исторического благоустройства и озеленения в групповой охранной зоне подразумевает: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обеспечение транспортного обслуживания территории без изменения сложившейся сети улиц, исключение транзитного и грузового движения, ограничение большого потока транспорта и скорости движения;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исключение размещения надземных гаражей в зонах охраны </w:t>
      </w:r>
      <w:r w:rsidR="000B6425" w:rsidRPr="0061782A">
        <w:rPr>
          <w:rFonts w:ascii="Times New Roman" w:hAnsi="Times New Roman" w:cs="Times New Roman"/>
        </w:rPr>
        <w:t>объектов культурного наследия</w:t>
      </w:r>
      <w:r w:rsidRPr="0061782A">
        <w:rPr>
          <w:rFonts w:ascii="Times New Roman" w:hAnsi="Times New Roman" w:cs="Times New Roman"/>
        </w:rPr>
        <w:t>, перекрытие улиц, строительство крупных магистралей и инженерно-транспортных сооружений (мосты, эстакады, развязки и т.д.) нарушающих облик исторической среды.</w:t>
      </w:r>
    </w:p>
    <w:p w:rsidR="005320BF" w:rsidRPr="0061782A" w:rsidRDefault="000B6425" w:rsidP="002E57D8">
      <w:pPr>
        <w:pStyle w:val="af5"/>
        <w:spacing w:before="0"/>
        <w:ind w:firstLine="709"/>
        <w:rPr>
          <w:rFonts w:ascii="Times New Roman" w:hAnsi="Times New Roman" w:cs="Times New Roman"/>
        </w:rPr>
      </w:pPr>
      <w:r w:rsidRPr="0061782A">
        <w:rPr>
          <w:rFonts w:ascii="Times New Roman" w:hAnsi="Times New Roman" w:cs="Times New Roman"/>
        </w:rPr>
        <w:t>15</w:t>
      </w:r>
      <w:r w:rsidR="005320BF" w:rsidRPr="0061782A">
        <w:rPr>
          <w:rFonts w:ascii="Times New Roman" w:hAnsi="Times New Roman" w:cs="Times New Roman"/>
        </w:rPr>
        <w:t xml:space="preserve">. </w:t>
      </w:r>
      <w:r w:rsidR="00552D8A" w:rsidRPr="0061782A">
        <w:rPr>
          <w:rFonts w:ascii="Times New Roman" w:hAnsi="Times New Roman" w:cs="Times New Roman"/>
        </w:rPr>
        <w:t>Зоны</w:t>
      </w:r>
      <w:r w:rsidR="005320BF" w:rsidRPr="0061782A">
        <w:rPr>
          <w:rFonts w:ascii="Times New Roman" w:hAnsi="Times New Roman" w:cs="Times New Roman"/>
        </w:rPr>
        <w:t xml:space="preserve"> охраны планировочной структуры </w:t>
      </w:r>
      <w:r w:rsidRPr="0061782A">
        <w:rPr>
          <w:rFonts w:ascii="Times New Roman" w:hAnsi="Times New Roman" w:cs="Times New Roman"/>
        </w:rPr>
        <w:t>являются неотъемлемой составной частью</w:t>
      </w:r>
      <w:r w:rsidR="005320BF" w:rsidRPr="0061782A">
        <w:rPr>
          <w:rFonts w:ascii="Times New Roman" w:hAnsi="Times New Roman" w:cs="Times New Roman"/>
        </w:rPr>
        <w:t xml:space="preserve"> материалов по обоснованию Генерального плана города. Рекомендации по охране планировочной структуры учитываются при подготовке проектов планировки и проектов планировки и межевания территории. С этой целью  указанные реко</w:t>
      </w:r>
      <w:r w:rsidR="00552D8A" w:rsidRPr="0061782A">
        <w:rPr>
          <w:rFonts w:ascii="Times New Roman" w:hAnsi="Times New Roman" w:cs="Times New Roman"/>
        </w:rPr>
        <w:t>мендации обязательны для</w:t>
      </w:r>
      <w:r w:rsidR="005320BF" w:rsidRPr="0061782A">
        <w:rPr>
          <w:rFonts w:ascii="Times New Roman" w:hAnsi="Times New Roman" w:cs="Times New Roman"/>
        </w:rPr>
        <w:t xml:space="preserve"> вклю</w:t>
      </w:r>
      <w:r w:rsidR="00552D8A" w:rsidRPr="0061782A">
        <w:rPr>
          <w:rFonts w:ascii="Times New Roman" w:hAnsi="Times New Roman" w:cs="Times New Roman"/>
        </w:rPr>
        <w:t>чения</w:t>
      </w:r>
      <w:r w:rsidR="005320BF" w:rsidRPr="0061782A">
        <w:rPr>
          <w:rFonts w:ascii="Times New Roman" w:hAnsi="Times New Roman" w:cs="Times New Roman"/>
        </w:rPr>
        <w:t xml:space="preserve"> в состав задания на подготовку проекта планировки территории, если подготовка проекта осуществляется применительно к элементам планировочной структуры (кварталам, микрорайонам), находящимся в пределах таких зон. </w:t>
      </w:r>
    </w:p>
    <w:p w:rsidR="005320BF" w:rsidRPr="0061782A" w:rsidRDefault="00552D8A" w:rsidP="002E57D8">
      <w:pPr>
        <w:pStyle w:val="af5"/>
        <w:spacing w:before="0"/>
        <w:ind w:firstLine="709"/>
        <w:rPr>
          <w:rFonts w:ascii="Times New Roman" w:hAnsi="Times New Roman" w:cs="Times New Roman"/>
        </w:rPr>
      </w:pPr>
      <w:r w:rsidRPr="0061782A">
        <w:rPr>
          <w:rFonts w:ascii="Times New Roman" w:hAnsi="Times New Roman" w:cs="Times New Roman"/>
        </w:rPr>
        <w:t>16</w:t>
      </w:r>
      <w:r w:rsidR="005320BF" w:rsidRPr="0061782A">
        <w:rPr>
          <w:rFonts w:ascii="Times New Roman" w:hAnsi="Times New Roman" w:cs="Times New Roman"/>
        </w:rPr>
        <w:t>.</w:t>
      </w:r>
      <w:r w:rsidRPr="0061782A">
        <w:rPr>
          <w:rFonts w:ascii="Times New Roman" w:hAnsi="Times New Roman" w:cs="Times New Roman"/>
        </w:rPr>
        <w:t xml:space="preserve"> З</w:t>
      </w:r>
      <w:r w:rsidR="005320BF" w:rsidRPr="0061782A">
        <w:rPr>
          <w:rFonts w:ascii="Times New Roman" w:hAnsi="Times New Roman" w:cs="Times New Roman"/>
        </w:rPr>
        <w:t>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5320BF" w:rsidRPr="0061782A" w:rsidRDefault="002238BC" w:rsidP="002E57D8">
      <w:pPr>
        <w:pStyle w:val="af5"/>
        <w:spacing w:before="0"/>
        <w:ind w:firstLine="709"/>
        <w:rPr>
          <w:rFonts w:ascii="Times New Roman" w:hAnsi="Times New Roman" w:cs="Times New Roman"/>
        </w:rPr>
      </w:pPr>
      <w:r w:rsidRPr="0061782A">
        <w:rPr>
          <w:rFonts w:ascii="Times New Roman" w:hAnsi="Times New Roman" w:cs="Times New Roman"/>
        </w:rPr>
        <w:t>1</w:t>
      </w:r>
      <w:r w:rsidR="00E002E6" w:rsidRPr="0061782A">
        <w:rPr>
          <w:rFonts w:ascii="Times New Roman" w:hAnsi="Times New Roman" w:cs="Times New Roman"/>
        </w:rPr>
        <w:t>7</w:t>
      </w:r>
      <w:r w:rsidR="005320BF" w:rsidRPr="0061782A">
        <w:rPr>
          <w:rFonts w:ascii="Times New Roman" w:hAnsi="Times New Roman" w:cs="Times New Roman"/>
        </w:rPr>
        <w:t xml:space="preserve">. </w:t>
      </w:r>
      <w:proofErr w:type="gramStart"/>
      <w:r w:rsidR="005320BF" w:rsidRPr="0061782A">
        <w:rPr>
          <w:rFonts w:ascii="Times New Roman" w:hAnsi="Times New Roman" w:cs="Times New Roman"/>
        </w:rPr>
        <w:t xml:space="preserve">Зоны строгого регулирования застройки назначаются на территориях, прилегающих к охранным зонам </w:t>
      </w:r>
      <w:r w:rsidR="00300065" w:rsidRPr="0061782A">
        <w:rPr>
          <w:rFonts w:ascii="Times New Roman" w:hAnsi="Times New Roman" w:cs="Times New Roman"/>
        </w:rPr>
        <w:t>объектов культурного наследия</w:t>
      </w:r>
      <w:r w:rsidR="005320BF" w:rsidRPr="0061782A">
        <w:rPr>
          <w:rFonts w:ascii="Times New Roman" w:hAnsi="Times New Roman" w:cs="Times New Roman"/>
        </w:rPr>
        <w:t xml:space="preserve">, на участках с ценной исторической планировкой и застройкой, где регулирование  нового строительства подчинено основным закономерностям исторической застройки с соблюдением общего масштабного соответствия новых зданий и сооружений </w:t>
      </w:r>
      <w:r w:rsidR="00300065" w:rsidRPr="0061782A">
        <w:rPr>
          <w:rFonts w:ascii="Times New Roman" w:hAnsi="Times New Roman" w:cs="Times New Roman"/>
        </w:rPr>
        <w:t>объектов культурного наследия</w:t>
      </w:r>
      <w:r w:rsidR="005320BF" w:rsidRPr="0061782A">
        <w:rPr>
          <w:rFonts w:ascii="Times New Roman" w:hAnsi="Times New Roman" w:cs="Times New Roman"/>
        </w:rPr>
        <w:t>, а также с учетом особенностей исторически ценной среды.</w:t>
      </w:r>
      <w:proofErr w:type="gramEnd"/>
      <w:r w:rsidR="005320BF" w:rsidRPr="0061782A">
        <w:rPr>
          <w:rFonts w:ascii="Times New Roman" w:hAnsi="Times New Roman" w:cs="Times New Roman"/>
        </w:rPr>
        <w:t xml:space="preserve"> Зоны строгого регулирования застройки устанавливаются вокруг охранных зон </w:t>
      </w:r>
      <w:r w:rsidR="00300065" w:rsidRPr="0061782A">
        <w:rPr>
          <w:rFonts w:ascii="Times New Roman" w:hAnsi="Times New Roman" w:cs="Times New Roman"/>
        </w:rPr>
        <w:t xml:space="preserve">объектов культурного наследия </w:t>
      </w:r>
      <w:r w:rsidR="005320BF" w:rsidRPr="0061782A">
        <w:rPr>
          <w:rFonts w:ascii="Times New Roman" w:hAnsi="Times New Roman" w:cs="Times New Roman"/>
        </w:rPr>
        <w:t xml:space="preserve">и их комплексов и включают в свои границы </w:t>
      </w:r>
      <w:proofErr w:type="spellStart"/>
      <w:r w:rsidR="005320BF" w:rsidRPr="0061782A">
        <w:rPr>
          <w:rFonts w:ascii="Times New Roman" w:hAnsi="Times New Roman" w:cs="Times New Roman"/>
        </w:rPr>
        <w:t>градостроительно</w:t>
      </w:r>
      <w:proofErr w:type="spellEnd"/>
      <w:r w:rsidR="005320BF" w:rsidRPr="0061782A">
        <w:rPr>
          <w:rFonts w:ascii="Times New Roman" w:hAnsi="Times New Roman" w:cs="Times New Roman"/>
        </w:rPr>
        <w:t xml:space="preserve"> ценные элементы среды - планировочную структуру, ландшафт, рядовую застройку, исторически ценное озеленение и  благоустройство.</w:t>
      </w:r>
    </w:p>
    <w:p w:rsidR="00E002E6" w:rsidRPr="0061782A" w:rsidRDefault="00187948" w:rsidP="002E57D8">
      <w:pPr>
        <w:pStyle w:val="af5"/>
        <w:spacing w:before="0"/>
        <w:ind w:firstLine="709"/>
        <w:rPr>
          <w:rFonts w:ascii="Times New Roman" w:hAnsi="Times New Roman" w:cs="Times New Roman"/>
        </w:rPr>
      </w:pPr>
      <w:r w:rsidRPr="0061782A">
        <w:rPr>
          <w:rFonts w:ascii="Times New Roman" w:hAnsi="Times New Roman" w:cs="Times New Roman"/>
        </w:rPr>
        <w:t>1</w:t>
      </w:r>
      <w:r w:rsidR="00E002E6" w:rsidRPr="0061782A">
        <w:rPr>
          <w:rFonts w:ascii="Times New Roman" w:hAnsi="Times New Roman" w:cs="Times New Roman"/>
        </w:rPr>
        <w:t>8</w:t>
      </w:r>
      <w:r w:rsidR="005320BF" w:rsidRPr="0061782A">
        <w:rPr>
          <w:rFonts w:ascii="Times New Roman" w:hAnsi="Times New Roman" w:cs="Times New Roman"/>
        </w:rPr>
        <w:t>.  Зона регулирования застройки  включает следующую территорию в границах:</w:t>
      </w:r>
    </w:p>
    <w:p w:rsidR="00375ED7" w:rsidRPr="0061782A" w:rsidRDefault="007D1749" w:rsidP="002E57D8">
      <w:pPr>
        <w:pStyle w:val="af5"/>
        <w:spacing w:before="0"/>
        <w:ind w:firstLine="709"/>
        <w:rPr>
          <w:rFonts w:ascii="Times New Roman" w:hAnsi="Times New Roman" w:cs="Times New Roman"/>
        </w:rPr>
      </w:pPr>
      <w:r w:rsidRPr="0061782A">
        <w:rPr>
          <w:rFonts w:ascii="Times New Roman" w:hAnsi="Times New Roman" w:cs="Times New Roman"/>
        </w:rPr>
        <w:lastRenderedPageBreak/>
        <w:t>правобережная часть</w:t>
      </w:r>
      <w:r w:rsidR="001F35FF" w:rsidRPr="0061782A">
        <w:rPr>
          <w:rFonts w:ascii="Times New Roman" w:hAnsi="Times New Roman" w:cs="Times New Roman"/>
        </w:rPr>
        <w:t>:</w:t>
      </w:r>
    </w:p>
    <w:p w:rsidR="00375ED7" w:rsidRPr="0061782A" w:rsidRDefault="007D1749"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5320BF" w:rsidRPr="0061782A">
        <w:rPr>
          <w:rFonts w:ascii="Times New Roman" w:hAnsi="Times New Roman" w:cs="Times New Roman"/>
        </w:rPr>
        <w:t>ул. Германа Титова,</w:t>
      </w:r>
      <w:r w:rsidR="00917CB4" w:rsidRPr="0061782A">
        <w:rPr>
          <w:rFonts w:ascii="Times New Roman" w:hAnsi="Times New Roman" w:cs="Times New Roman"/>
        </w:rPr>
        <w:t xml:space="preserve"> </w:t>
      </w:r>
      <w:proofErr w:type="spellStart"/>
      <w:r w:rsidR="00917CB4" w:rsidRPr="0061782A">
        <w:rPr>
          <w:rFonts w:ascii="Times New Roman" w:hAnsi="Times New Roman" w:cs="Times New Roman"/>
        </w:rPr>
        <w:t>ул.В.Агкацева</w:t>
      </w:r>
      <w:proofErr w:type="spellEnd"/>
      <w:r w:rsidR="00917CB4" w:rsidRPr="0061782A">
        <w:rPr>
          <w:rFonts w:ascii="Times New Roman" w:hAnsi="Times New Roman" w:cs="Times New Roman"/>
        </w:rPr>
        <w:t>, ул</w:t>
      </w:r>
      <w:proofErr w:type="gramStart"/>
      <w:r w:rsidR="00917CB4" w:rsidRPr="0061782A">
        <w:rPr>
          <w:rFonts w:ascii="Times New Roman" w:hAnsi="Times New Roman" w:cs="Times New Roman"/>
        </w:rPr>
        <w:t>.Ч</w:t>
      </w:r>
      <w:proofErr w:type="gramEnd"/>
      <w:r w:rsidR="00917CB4" w:rsidRPr="0061782A">
        <w:rPr>
          <w:rFonts w:ascii="Times New Roman" w:hAnsi="Times New Roman" w:cs="Times New Roman"/>
        </w:rPr>
        <w:t>калова,</w:t>
      </w:r>
      <w:r w:rsidR="005320BF" w:rsidRPr="0061782A">
        <w:rPr>
          <w:rFonts w:ascii="Times New Roman" w:hAnsi="Times New Roman" w:cs="Times New Roman"/>
        </w:rPr>
        <w:t xml:space="preserve"> ул. Маркова,</w:t>
      </w:r>
      <w:r w:rsidR="00917CB4" w:rsidRPr="0061782A">
        <w:rPr>
          <w:rFonts w:ascii="Times New Roman" w:hAnsi="Times New Roman" w:cs="Times New Roman"/>
        </w:rPr>
        <w:t xml:space="preserve"> ул.Заводская  (до ул.Кирова</w:t>
      </w:r>
      <w:r w:rsidR="005320BF" w:rsidRPr="0061782A">
        <w:rPr>
          <w:rFonts w:ascii="Times New Roman" w:hAnsi="Times New Roman" w:cs="Times New Roman"/>
        </w:rPr>
        <w:t>),</w:t>
      </w:r>
      <w:r w:rsidR="00917CB4" w:rsidRPr="0061782A">
        <w:rPr>
          <w:rFonts w:ascii="Times New Roman" w:hAnsi="Times New Roman" w:cs="Times New Roman"/>
        </w:rPr>
        <w:t xml:space="preserve"> ул.Маркова,</w:t>
      </w:r>
      <w:r w:rsidR="005320BF" w:rsidRPr="0061782A">
        <w:rPr>
          <w:rFonts w:ascii="Times New Roman" w:hAnsi="Times New Roman" w:cs="Times New Roman"/>
        </w:rPr>
        <w:t xml:space="preserve"> ул. </w:t>
      </w:r>
      <w:proofErr w:type="spellStart"/>
      <w:r w:rsidR="005320BF" w:rsidRPr="0061782A">
        <w:rPr>
          <w:rFonts w:ascii="Times New Roman" w:hAnsi="Times New Roman" w:cs="Times New Roman"/>
        </w:rPr>
        <w:t>Джанаева</w:t>
      </w:r>
      <w:proofErr w:type="spellEnd"/>
      <w:r w:rsidR="005320BF" w:rsidRPr="0061782A">
        <w:rPr>
          <w:rFonts w:ascii="Times New Roman" w:hAnsi="Times New Roman" w:cs="Times New Roman"/>
        </w:rPr>
        <w:t>,</w:t>
      </w:r>
      <w:r w:rsidR="00917CB4" w:rsidRPr="0061782A">
        <w:rPr>
          <w:rFonts w:ascii="Times New Roman" w:hAnsi="Times New Roman" w:cs="Times New Roman"/>
        </w:rPr>
        <w:t xml:space="preserve"> ул.Фрунзе</w:t>
      </w:r>
      <w:r w:rsidR="009F64F8" w:rsidRPr="0061782A">
        <w:rPr>
          <w:rFonts w:ascii="Times New Roman" w:hAnsi="Times New Roman" w:cs="Times New Roman"/>
        </w:rPr>
        <w:t>,</w:t>
      </w:r>
      <w:r w:rsidR="005320BF" w:rsidRPr="0061782A">
        <w:rPr>
          <w:rFonts w:ascii="Times New Roman" w:hAnsi="Times New Roman" w:cs="Times New Roman"/>
        </w:rPr>
        <w:t xml:space="preserve"> ул. </w:t>
      </w:r>
      <w:proofErr w:type="spellStart"/>
      <w:r w:rsidR="005320BF" w:rsidRPr="0061782A">
        <w:rPr>
          <w:rFonts w:ascii="Times New Roman" w:hAnsi="Times New Roman" w:cs="Times New Roman"/>
        </w:rPr>
        <w:t>Бутырина</w:t>
      </w:r>
      <w:proofErr w:type="spellEnd"/>
      <w:r w:rsidR="005320BF" w:rsidRPr="0061782A">
        <w:rPr>
          <w:rFonts w:ascii="Times New Roman" w:hAnsi="Times New Roman" w:cs="Times New Roman"/>
        </w:rPr>
        <w:t xml:space="preserve">, ул. Ватутина, ул. Армянская, </w:t>
      </w:r>
      <w:proofErr w:type="spellStart"/>
      <w:r w:rsidR="009F64F8" w:rsidRPr="0061782A">
        <w:rPr>
          <w:rFonts w:ascii="Times New Roman" w:hAnsi="Times New Roman" w:cs="Times New Roman"/>
        </w:rPr>
        <w:t>ул.Кантемирова</w:t>
      </w:r>
      <w:proofErr w:type="spellEnd"/>
      <w:r w:rsidR="009F64F8" w:rsidRPr="0061782A">
        <w:rPr>
          <w:rFonts w:ascii="Times New Roman" w:hAnsi="Times New Roman" w:cs="Times New Roman"/>
        </w:rPr>
        <w:t xml:space="preserve">, </w:t>
      </w:r>
      <w:proofErr w:type="spellStart"/>
      <w:r w:rsidR="009F64F8" w:rsidRPr="0061782A">
        <w:rPr>
          <w:rFonts w:ascii="Times New Roman" w:hAnsi="Times New Roman" w:cs="Times New Roman"/>
        </w:rPr>
        <w:t>ул.Колиева</w:t>
      </w:r>
      <w:proofErr w:type="spellEnd"/>
      <w:r w:rsidR="009F64F8" w:rsidRPr="0061782A">
        <w:rPr>
          <w:rFonts w:ascii="Times New Roman" w:hAnsi="Times New Roman" w:cs="Times New Roman"/>
        </w:rPr>
        <w:t xml:space="preserve">, берег р.Терек (не включая балку между ул.К.Хетагурова и </w:t>
      </w:r>
      <w:proofErr w:type="spellStart"/>
      <w:r w:rsidR="009F64F8" w:rsidRPr="0061782A">
        <w:rPr>
          <w:rFonts w:ascii="Times New Roman" w:hAnsi="Times New Roman" w:cs="Times New Roman"/>
        </w:rPr>
        <w:t>ул.Колиева</w:t>
      </w:r>
      <w:proofErr w:type="spellEnd"/>
      <w:r w:rsidR="009F64F8" w:rsidRPr="0061782A">
        <w:rPr>
          <w:rFonts w:ascii="Times New Roman" w:hAnsi="Times New Roman" w:cs="Times New Roman"/>
        </w:rPr>
        <w:t>),  пл.Свободы, пр.Мира</w:t>
      </w:r>
      <w:r w:rsidR="007A614C" w:rsidRPr="0061782A">
        <w:rPr>
          <w:rFonts w:ascii="Times New Roman" w:hAnsi="Times New Roman" w:cs="Times New Roman"/>
        </w:rPr>
        <w:t xml:space="preserve">, северная граница парка им. К.Хетагурова, </w:t>
      </w:r>
      <w:proofErr w:type="spellStart"/>
      <w:r w:rsidR="007A614C" w:rsidRPr="0061782A">
        <w:rPr>
          <w:rFonts w:ascii="Times New Roman" w:hAnsi="Times New Roman" w:cs="Times New Roman"/>
        </w:rPr>
        <w:t>ул.Гибизова</w:t>
      </w:r>
      <w:proofErr w:type="spellEnd"/>
      <w:r w:rsidR="007A614C" w:rsidRPr="0061782A">
        <w:rPr>
          <w:rFonts w:ascii="Times New Roman" w:hAnsi="Times New Roman" w:cs="Times New Roman"/>
        </w:rPr>
        <w:t xml:space="preserve">, ул.Горького, </w:t>
      </w:r>
      <w:proofErr w:type="spellStart"/>
      <w:r w:rsidR="007A614C" w:rsidRPr="0061782A">
        <w:rPr>
          <w:rFonts w:ascii="Times New Roman" w:hAnsi="Times New Roman" w:cs="Times New Roman"/>
        </w:rPr>
        <w:t>ул.Тхапсаева</w:t>
      </w:r>
      <w:proofErr w:type="spellEnd"/>
      <w:r w:rsidR="007A614C" w:rsidRPr="0061782A">
        <w:rPr>
          <w:rFonts w:ascii="Times New Roman" w:hAnsi="Times New Roman" w:cs="Times New Roman"/>
        </w:rPr>
        <w:t>, ул</w:t>
      </w:r>
      <w:proofErr w:type="gramStart"/>
      <w:r w:rsidR="007A614C" w:rsidRPr="0061782A">
        <w:rPr>
          <w:rFonts w:ascii="Times New Roman" w:hAnsi="Times New Roman" w:cs="Times New Roman"/>
        </w:rPr>
        <w:t>.Р</w:t>
      </w:r>
      <w:proofErr w:type="gramEnd"/>
      <w:r w:rsidR="007A614C" w:rsidRPr="0061782A">
        <w:rPr>
          <w:rFonts w:ascii="Times New Roman" w:hAnsi="Times New Roman" w:cs="Times New Roman"/>
        </w:rPr>
        <w:t>озы Л</w:t>
      </w:r>
      <w:r w:rsidR="00375ED7" w:rsidRPr="0061782A">
        <w:rPr>
          <w:rFonts w:ascii="Times New Roman" w:hAnsi="Times New Roman" w:cs="Times New Roman"/>
        </w:rPr>
        <w:t>юксембург, ул.Яшина;</w:t>
      </w:r>
    </w:p>
    <w:p w:rsidR="00E1450A" w:rsidRPr="0061782A" w:rsidRDefault="00E1450A" w:rsidP="002E57D8">
      <w:pPr>
        <w:pStyle w:val="af5"/>
        <w:spacing w:before="0"/>
        <w:ind w:firstLine="709"/>
        <w:rPr>
          <w:rFonts w:ascii="Times New Roman" w:hAnsi="Times New Roman" w:cs="Times New Roman"/>
        </w:rPr>
      </w:pPr>
      <w:r w:rsidRPr="0061782A">
        <w:rPr>
          <w:rFonts w:ascii="Times New Roman" w:hAnsi="Times New Roman" w:cs="Times New Roman"/>
        </w:rPr>
        <w:t>левобережная часть</w:t>
      </w:r>
      <w:r w:rsidR="001F35FF" w:rsidRPr="0061782A">
        <w:rPr>
          <w:rFonts w:ascii="Times New Roman" w:hAnsi="Times New Roman" w:cs="Times New Roman"/>
        </w:rPr>
        <w:t>:</w:t>
      </w:r>
    </w:p>
    <w:p w:rsidR="00E1450A" w:rsidRPr="0061782A" w:rsidRDefault="00E1450A"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375ED7" w:rsidRPr="0061782A">
        <w:rPr>
          <w:rFonts w:ascii="Times New Roman" w:hAnsi="Times New Roman" w:cs="Times New Roman"/>
        </w:rPr>
        <w:t>ул</w:t>
      </w:r>
      <w:proofErr w:type="gramStart"/>
      <w:r w:rsidR="00375ED7" w:rsidRPr="0061782A">
        <w:rPr>
          <w:rFonts w:ascii="Times New Roman" w:hAnsi="Times New Roman" w:cs="Times New Roman"/>
        </w:rPr>
        <w:t>.М</w:t>
      </w:r>
      <w:proofErr w:type="gramEnd"/>
      <w:r w:rsidR="00375ED7" w:rsidRPr="0061782A">
        <w:rPr>
          <w:rFonts w:ascii="Times New Roman" w:hAnsi="Times New Roman" w:cs="Times New Roman"/>
        </w:rPr>
        <w:t xml:space="preserve">итькина, пр. </w:t>
      </w:r>
      <w:proofErr w:type="spellStart"/>
      <w:r w:rsidR="00375ED7" w:rsidRPr="0061782A">
        <w:rPr>
          <w:rFonts w:ascii="Times New Roman" w:hAnsi="Times New Roman" w:cs="Times New Roman"/>
        </w:rPr>
        <w:t>Коста</w:t>
      </w:r>
      <w:proofErr w:type="spellEnd"/>
      <w:r w:rsidR="00375ED7" w:rsidRPr="0061782A">
        <w:rPr>
          <w:rFonts w:ascii="Times New Roman" w:hAnsi="Times New Roman" w:cs="Times New Roman"/>
        </w:rPr>
        <w:t>, ул</w:t>
      </w:r>
      <w:proofErr w:type="gramStart"/>
      <w:r w:rsidR="00375ED7" w:rsidRPr="0061782A">
        <w:rPr>
          <w:rFonts w:ascii="Times New Roman" w:hAnsi="Times New Roman" w:cs="Times New Roman"/>
        </w:rPr>
        <w:t>.Ш</w:t>
      </w:r>
      <w:proofErr w:type="gramEnd"/>
      <w:r w:rsidR="00375ED7" w:rsidRPr="0061782A">
        <w:rPr>
          <w:rFonts w:ascii="Times New Roman" w:hAnsi="Times New Roman" w:cs="Times New Roman"/>
        </w:rPr>
        <w:t xml:space="preserve">кольная, </w:t>
      </w:r>
      <w:proofErr w:type="spellStart"/>
      <w:r w:rsidR="00375ED7" w:rsidRPr="0061782A">
        <w:rPr>
          <w:rFonts w:ascii="Times New Roman" w:hAnsi="Times New Roman" w:cs="Times New Roman"/>
        </w:rPr>
        <w:t>ул.Ардонская</w:t>
      </w:r>
      <w:proofErr w:type="spellEnd"/>
      <w:r w:rsidR="00375ED7" w:rsidRPr="0061782A">
        <w:rPr>
          <w:rFonts w:ascii="Times New Roman" w:hAnsi="Times New Roman" w:cs="Times New Roman"/>
        </w:rPr>
        <w:t xml:space="preserve">, ул.Гагарина, </w:t>
      </w:r>
      <w:proofErr w:type="spellStart"/>
      <w:r w:rsidR="00375ED7" w:rsidRPr="0061782A">
        <w:rPr>
          <w:rFonts w:ascii="Times New Roman" w:hAnsi="Times New Roman" w:cs="Times New Roman"/>
        </w:rPr>
        <w:t>пр.Коста</w:t>
      </w:r>
      <w:proofErr w:type="spellEnd"/>
      <w:r w:rsidR="00375ED7" w:rsidRPr="0061782A">
        <w:rPr>
          <w:rFonts w:ascii="Times New Roman" w:hAnsi="Times New Roman" w:cs="Times New Roman"/>
        </w:rPr>
        <w:t xml:space="preserve">, </w:t>
      </w:r>
      <w:proofErr w:type="spellStart"/>
      <w:r w:rsidRPr="0061782A">
        <w:rPr>
          <w:rFonts w:ascii="Times New Roman" w:hAnsi="Times New Roman" w:cs="Times New Roman"/>
        </w:rPr>
        <w:t>ул.Барбашова</w:t>
      </w:r>
      <w:proofErr w:type="spellEnd"/>
      <w:r w:rsidRPr="0061782A">
        <w:rPr>
          <w:rFonts w:ascii="Times New Roman" w:hAnsi="Times New Roman" w:cs="Times New Roman"/>
        </w:rPr>
        <w:t xml:space="preserve">, </w:t>
      </w:r>
      <w:proofErr w:type="spellStart"/>
      <w:r w:rsidRPr="0061782A">
        <w:rPr>
          <w:rFonts w:ascii="Times New Roman" w:hAnsi="Times New Roman" w:cs="Times New Roman"/>
        </w:rPr>
        <w:t>ул.Ардонская</w:t>
      </w:r>
      <w:proofErr w:type="spellEnd"/>
      <w:r w:rsidRPr="0061782A">
        <w:rPr>
          <w:rFonts w:ascii="Times New Roman" w:hAnsi="Times New Roman" w:cs="Times New Roman"/>
        </w:rPr>
        <w:t xml:space="preserve">, ул. </w:t>
      </w:r>
      <w:proofErr w:type="spellStart"/>
      <w:r w:rsidRPr="0061782A">
        <w:rPr>
          <w:rFonts w:ascii="Times New Roman" w:hAnsi="Times New Roman" w:cs="Times New Roman"/>
        </w:rPr>
        <w:t>Таутиева</w:t>
      </w:r>
      <w:proofErr w:type="spellEnd"/>
      <w:r w:rsidRPr="0061782A">
        <w:rPr>
          <w:rFonts w:ascii="Times New Roman" w:hAnsi="Times New Roman" w:cs="Times New Roman"/>
        </w:rPr>
        <w:t xml:space="preserve">, ул. К. </w:t>
      </w:r>
      <w:proofErr w:type="spellStart"/>
      <w:r w:rsidRPr="0061782A">
        <w:rPr>
          <w:rFonts w:ascii="Times New Roman" w:hAnsi="Times New Roman" w:cs="Times New Roman"/>
        </w:rPr>
        <w:t>Кесаева</w:t>
      </w:r>
      <w:proofErr w:type="spellEnd"/>
      <w:r w:rsidRPr="0061782A">
        <w:rPr>
          <w:rFonts w:ascii="Times New Roman" w:hAnsi="Times New Roman" w:cs="Times New Roman"/>
        </w:rPr>
        <w:t xml:space="preserve">, ул. Островского, </w:t>
      </w:r>
      <w:proofErr w:type="spellStart"/>
      <w:r w:rsidRPr="0061782A">
        <w:rPr>
          <w:rFonts w:ascii="Times New Roman" w:hAnsi="Times New Roman" w:cs="Times New Roman"/>
        </w:rPr>
        <w:t>ул.Затеречная</w:t>
      </w:r>
      <w:proofErr w:type="spellEnd"/>
      <w:r w:rsidRPr="0061782A">
        <w:rPr>
          <w:rFonts w:ascii="Times New Roman" w:hAnsi="Times New Roman" w:cs="Times New Roman"/>
        </w:rPr>
        <w:t>, ул.Кирова, берег р.Терек, ул.Пашковского, ул.Коцоева.</w:t>
      </w:r>
    </w:p>
    <w:p w:rsidR="005320BF" w:rsidRPr="0061782A" w:rsidRDefault="00E002E6" w:rsidP="002E57D8">
      <w:pPr>
        <w:pStyle w:val="af5"/>
        <w:spacing w:before="0"/>
        <w:ind w:firstLine="709"/>
        <w:rPr>
          <w:rFonts w:ascii="Times New Roman" w:hAnsi="Times New Roman" w:cs="Times New Roman"/>
        </w:rPr>
      </w:pPr>
      <w:r w:rsidRPr="0061782A">
        <w:rPr>
          <w:rFonts w:ascii="Times New Roman" w:hAnsi="Times New Roman" w:cs="Times New Roman"/>
        </w:rPr>
        <w:t>19</w:t>
      </w:r>
      <w:r w:rsidR="005320BF" w:rsidRPr="0061782A">
        <w:rPr>
          <w:rFonts w:ascii="Times New Roman" w:hAnsi="Times New Roman" w:cs="Times New Roman"/>
        </w:rPr>
        <w:t xml:space="preserve">. Режим строгого регулирования застройки включает:  </w:t>
      </w:r>
    </w:p>
    <w:p w:rsidR="005320BF" w:rsidRPr="0061782A" w:rsidRDefault="001A77E3"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5320BF" w:rsidRPr="0061782A">
        <w:rPr>
          <w:rFonts w:ascii="Times New Roman" w:hAnsi="Times New Roman" w:cs="Times New Roman"/>
        </w:rPr>
        <w:t xml:space="preserve">реставрацию памятников, модернизацию зданий, снос ветхого малоценного фонда, разуплотнение; </w:t>
      </w:r>
    </w:p>
    <w:p w:rsidR="005320BF" w:rsidRPr="0061782A" w:rsidRDefault="001A77E3"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5320BF" w:rsidRPr="0061782A">
        <w:rPr>
          <w:rFonts w:ascii="Times New Roman" w:hAnsi="Times New Roman" w:cs="Times New Roman"/>
        </w:rPr>
        <w:t xml:space="preserve">сохранение системы пространственной композиции, визуальных связей; </w:t>
      </w:r>
      <w:r w:rsidRPr="0061782A">
        <w:rPr>
          <w:rFonts w:ascii="Times New Roman" w:hAnsi="Times New Roman" w:cs="Times New Roman"/>
        </w:rPr>
        <w:t xml:space="preserve"> − </w:t>
      </w:r>
      <w:r w:rsidR="005320BF" w:rsidRPr="0061782A">
        <w:rPr>
          <w:rFonts w:ascii="Times New Roman" w:hAnsi="Times New Roman" w:cs="Times New Roman"/>
        </w:rPr>
        <w:t>функциональную переориентацию застройки в соответствии с потребностями города;</w:t>
      </w:r>
    </w:p>
    <w:p w:rsidR="00F41F75" w:rsidRPr="0061782A" w:rsidRDefault="001A77E3"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5320BF" w:rsidRPr="0061782A">
        <w:rPr>
          <w:rFonts w:ascii="Times New Roman" w:hAnsi="Times New Roman" w:cs="Times New Roman"/>
        </w:rPr>
        <w:t xml:space="preserve">новое строительство, </w:t>
      </w:r>
      <w:proofErr w:type="spellStart"/>
      <w:r w:rsidR="005320BF" w:rsidRPr="0061782A">
        <w:rPr>
          <w:rFonts w:ascii="Times New Roman" w:hAnsi="Times New Roman" w:cs="Times New Roman"/>
        </w:rPr>
        <w:t>сомасштабное</w:t>
      </w:r>
      <w:proofErr w:type="spellEnd"/>
      <w:r w:rsidR="005320BF" w:rsidRPr="0061782A">
        <w:rPr>
          <w:rFonts w:ascii="Times New Roman" w:hAnsi="Times New Roman" w:cs="Times New Roman"/>
        </w:rPr>
        <w:t xml:space="preserve"> сложившейся исторической застройке, с соблюдением основных исторических приемов, </w:t>
      </w:r>
      <w:r w:rsidR="00F41F75" w:rsidRPr="0061782A">
        <w:rPr>
          <w:rFonts w:ascii="Times New Roman" w:hAnsi="Times New Roman" w:cs="Times New Roman"/>
        </w:rPr>
        <w:t xml:space="preserve"> соответствие их высотных габаритных размеров и габаритных размеров в плане </w:t>
      </w:r>
      <w:r w:rsidR="0051379B" w:rsidRPr="0061782A">
        <w:rPr>
          <w:rFonts w:ascii="Times New Roman" w:hAnsi="Times New Roman" w:cs="Times New Roman"/>
        </w:rPr>
        <w:t>параметрам окружающей застройки,</w:t>
      </w:r>
      <w:r w:rsidR="001F35FF" w:rsidRPr="0061782A">
        <w:rPr>
          <w:rFonts w:ascii="Times New Roman" w:hAnsi="Times New Roman" w:cs="Times New Roman"/>
        </w:rPr>
        <w:t xml:space="preserve"> </w:t>
      </w:r>
      <w:r w:rsidR="00F41F75" w:rsidRPr="0061782A">
        <w:rPr>
          <w:rFonts w:ascii="Times New Roman" w:hAnsi="Times New Roman" w:cs="Times New Roman"/>
        </w:rPr>
        <w:t>использование цветовых решений, композиционных особенностей, архитектурных деталей, характерных для ок</w:t>
      </w:r>
      <w:r w:rsidR="0051379B" w:rsidRPr="0061782A">
        <w:rPr>
          <w:rFonts w:ascii="Times New Roman" w:hAnsi="Times New Roman" w:cs="Times New Roman"/>
        </w:rPr>
        <w:t>ружающей исторической застройки,</w:t>
      </w:r>
      <w:r w:rsidR="001F35FF" w:rsidRPr="0061782A">
        <w:rPr>
          <w:rFonts w:ascii="Times New Roman" w:hAnsi="Times New Roman" w:cs="Times New Roman"/>
        </w:rPr>
        <w:t xml:space="preserve"> </w:t>
      </w:r>
      <w:r w:rsidR="00F41F75" w:rsidRPr="0061782A">
        <w:rPr>
          <w:rFonts w:ascii="Times New Roman" w:hAnsi="Times New Roman" w:cs="Times New Roman"/>
        </w:rPr>
        <w:t>применение тради</w:t>
      </w:r>
      <w:r w:rsidR="0051379B" w:rsidRPr="0061782A">
        <w:rPr>
          <w:rFonts w:ascii="Times New Roman" w:hAnsi="Times New Roman" w:cs="Times New Roman"/>
        </w:rPr>
        <w:t>ционных строительных материалов;</w:t>
      </w:r>
      <w:r w:rsidR="00F41F75" w:rsidRPr="0061782A">
        <w:rPr>
          <w:rFonts w:ascii="Times New Roman" w:hAnsi="Times New Roman" w:cs="Times New Roman"/>
        </w:rPr>
        <w:t xml:space="preserve"> </w:t>
      </w:r>
    </w:p>
    <w:p w:rsidR="005320BF" w:rsidRPr="0061782A" w:rsidRDefault="001A77E3"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 </w:t>
      </w:r>
      <w:r w:rsidR="005320BF" w:rsidRPr="0061782A">
        <w:rPr>
          <w:rFonts w:ascii="Times New Roman" w:hAnsi="Times New Roman" w:cs="Times New Roman"/>
        </w:rPr>
        <w:t>благоустройство, озеленение без радикальных изменений характера среды.</w:t>
      </w:r>
    </w:p>
    <w:p w:rsidR="005320BF" w:rsidRPr="0061782A" w:rsidRDefault="0051379B" w:rsidP="002E57D8">
      <w:pPr>
        <w:pStyle w:val="af5"/>
        <w:spacing w:before="0"/>
        <w:ind w:firstLine="709"/>
        <w:rPr>
          <w:rFonts w:ascii="Times New Roman" w:hAnsi="Times New Roman" w:cs="Times New Roman"/>
        </w:rPr>
      </w:pPr>
      <w:r w:rsidRPr="0061782A">
        <w:rPr>
          <w:rFonts w:ascii="Times New Roman" w:hAnsi="Times New Roman" w:cs="Times New Roman"/>
        </w:rPr>
        <w:t>2</w:t>
      </w:r>
      <w:r w:rsidR="00E002E6" w:rsidRPr="0061782A">
        <w:rPr>
          <w:rFonts w:ascii="Times New Roman" w:hAnsi="Times New Roman" w:cs="Times New Roman"/>
        </w:rPr>
        <w:t>0</w:t>
      </w:r>
      <w:r w:rsidR="005320BF" w:rsidRPr="0061782A">
        <w:rPr>
          <w:rFonts w:ascii="Times New Roman" w:hAnsi="Times New Roman" w:cs="Times New Roman"/>
        </w:rPr>
        <w:t>. При подготовке д</w:t>
      </w:r>
      <w:r w:rsidR="00B80FBA" w:rsidRPr="0061782A">
        <w:rPr>
          <w:rFonts w:ascii="Times New Roman" w:hAnsi="Times New Roman" w:cs="Times New Roman"/>
        </w:rPr>
        <w:t>окумен</w:t>
      </w:r>
      <w:r w:rsidR="00E002E6" w:rsidRPr="0061782A">
        <w:rPr>
          <w:rFonts w:ascii="Times New Roman" w:hAnsi="Times New Roman" w:cs="Times New Roman"/>
        </w:rPr>
        <w:t>тации по</w:t>
      </w:r>
      <w:r w:rsidR="00B80FBA" w:rsidRPr="0061782A">
        <w:rPr>
          <w:rFonts w:ascii="Times New Roman" w:hAnsi="Times New Roman" w:cs="Times New Roman"/>
        </w:rPr>
        <w:t xml:space="preserve"> планировк</w:t>
      </w:r>
      <w:r w:rsidR="00E002E6" w:rsidRPr="0061782A">
        <w:rPr>
          <w:rFonts w:ascii="Times New Roman" w:hAnsi="Times New Roman" w:cs="Times New Roman"/>
        </w:rPr>
        <w:t>е</w:t>
      </w:r>
      <w:r w:rsidR="00B80FBA" w:rsidRPr="0061782A">
        <w:rPr>
          <w:rFonts w:ascii="Times New Roman" w:hAnsi="Times New Roman" w:cs="Times New Roman"/>
        </w:rPr>
        <w:t xml:space="preserve"> территории</w:t>
      </w:r>
      <w:r w:rsidR="005320BF" w:rsidRPr="0061782A">
        <w:rPr>
          <w:rFonts w:ascii="Times New Roman" w:hAnsi="Times New Roman" w:cs="Times New Roman"/>
        </w:rPr>
        <w:t xml:space="preserve"> </w:t>
      </w:r>
      <w:r w:rsidRPr="0061782A">
        <w:rPr>
          <w:rFonts w:ascii="Times New Roman" w:hAnsi="Times New Roman" w:cs="Times New Roman"/>
        </w:rPr>
        <w:t xml:space="preserve">с установленным режимом регулирования застройки следует </w:t>
      </w:r>
      <w:r w:rsidR="005320BF" w:rsidRPr="0061782A">
        <w:rPr>
          <w:rFonts w:ascii="Times New Roman" w:hAnsi="Times New Roman" w:cs="Times New Roman"/>
        </w:rPr>
        <w:t>использовать следующие архитектурно-планировочные методы и приемы:</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целостная или фрагментарная реставрация памятников истории и культуры;</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соблюдение линии застройки по периметру кварталов;</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снос ветхого и малоценного фонда;</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запрещение строительства по типовым и повторно применяемым проектам;</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реконструкция и модернизация застройки 1960-70х годов известными методами и приемами, использование первых этажей под предприятия обслуживания;</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при выборе этажности современной застройки руководствоваться принципами развития сложившейся структуры центра без ущерба для ее характерного облика, художественных особенностей с одновременным удовлетворением современных требований;</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обязательным условием является требование постепенного понижения высот проектируемых зданий  в сторону р. Терек</w:t>
      </w:r>
      <w:r w:rsidR="00D725B8" w:rsidRPr="0061782A">
        <w:rPr>
          <w:rFonts w:ascii="Times New Roman" w:hAnsi="Times New Roman" w:cs="Times New Roman"/>
        </w:rPr>
        <w:t xml:space="preserve"> до 2-х этажей</w:t>
      </w:r>
      <w:r w:rsidRPr="0061782A">
        <w:rPr>
          <w:rFonts w:ascii="Times New Roman" w:hAnsi="Times New Roman" w:cs="Times New Roman"/>
        </w:rPr>
        <w:t xml:space="preserve">;     </w:t>
      </w:r>
    </w:p>
    <w:p w:rsidR="005320BF" w:rsidRPr="0061782A" w:rsidRDefault="00067FBD"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недопущение  строительства</w:t>
      </w:r>
      <w:r w:rsidR="005320BF" w:rsidRPr="0061782A">
        <w:rPr>
          <w:rFonts w:ascii="Times New Roman" w:hAnsi="Times New Roman" w:cs="Times New Roman"/>
        </w:rPr>
        <w:t xml:space="preserve"> зданий, загораживающих памятник, зданий-доминант, при котором памятник играет роль «экспоната». Включение в историческую композицию новых ансамблей и </w:t>
      </w:r>
      <w:proofErr w:type="gramStart"/>
      <w:r w:rsidR="005320BF" w:rsidRPr="0061782A">
        <w:rPr>
          <w:rFonts w:ascii="Times New Roman" w:hAnsi="Times New Roman" w:cs="Times New Roman"/>
        </w:rPr>
        <w:t>вертикалей, обеспечивающих развитие пространственных взаимосвязей и обогащение силуэта застройки исторического центра рекомендуется</w:t>
      </w:r>
      <w:proofErr w:type="gramEnd"/>
      <w:r w:rsidR="005320BF" w:rsidRPr="0061782A">
        <w:rPr>
          <w:rFonts w:ascii="Times New Roman" w:hAnsi="Times New Roman" w:cs="Times New Roman"/>
        </w:rPr>
        <w:t xml:space="preserve"> с учетом требований к сохранению и регенерации исторической застройки, ландшафта и микроландшафта в каждом случае индивидуально;</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запрещение строительства производственно-складских предприятий, вывод существующих;</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сохранение и восстановление сложившихся зеленых насаждений, в т.ч. исторически ценных;</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прореживание и изменение формы озеленения для восстановления благоприятн</w:t>
      </w:r>
      <w:r w:rsidR="00067FBD" w:rsidRPr="0061782A">
        <w:rPr>
          <w:rFonts w:ascii="Times New Roman" w:hAnsi="Times New Roman" w:cs="Times New Roman"/>
        </w:rPr>
        <w:t>ых условий восприятия объектов культурного наследия</w:t>
      </w:r>
      <w:r w:rsidRPr="0061782A">
        <w:rPr>
          <w:rFonts w:ascii="Times New Roman" w:hAnsi="Times New Roman" w:cs="Times New Roman"/>
        </w:rPr>
        <w:t xml:space="preserve"> и городских панорам по всем улицам, набережной р</w:t>
      </w:r>
      <w:proofErr w:type="gramStart"/>
      <w:r w:rsidRPr="0061782A">
        <w:rPr>
          <w:rFonts w:ascii="Times New Roman" w:hAnsi="Times New Roman" w:cs="Times New Roman"/>
        </w:rPr>
        <w:t>.Т</w:t>
      </w:r>
      <w:proofErr w:type="gramEnd"/>
      <w:r w:rsidRPr="0061782A">
        <w:rPr>
          <w:rFonts w:ascii="Times New Roman" w:hAnsi="Times New Roman" w:cs="Times New Roman"/>
        </w:rPr>
        <w:t>ерек;</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lastRenderedPageBreak/>
        <w:t>сохранение или восстановление исторического благоустройства</w:t>
      </w:r>
      <w:r w:rsidR="0035358D" w:rsidRPr="0061782A">
        <w:rPr>
          <w:rFonts w:ascii="Times New Roman" w:hAnsi="Times New Roman" w:cs="Times New Roman"/>
        </w:rPr>
        <w:t xml:space="preserve"> вблизи объектов культурного наследия и групповой охранной зоне</w:t>
      </w:r>
      <w:r w:rsidRPr="0061782A">
        <w:rPr>
          <w:rFonts w:ascii="Times New Roman" w:hAnsi="Times New Roman" w:cs="Times New Roman"/>
        </w:rPr>
        <w:t>;</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при обеспечении внутриквартальных пешеходных связей не создавать прямолинейных пешеходных трасс большой ширины, так как они нарушают основные принципы сохранения исторически ценной планировочной структуры;</w:t>
      </w:r>
    </w:p>
    <w:p w:rsidR="005320BF" w:rsidRPr="0061782A" w:rsidRDefault="005320BF"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предусматривать возможность внутриквартальных проходов, как взаимосвязанную систему пешеходных путей с последовательным раскрытием памятников, панорам, силуэта в наиболее выгодных ракурсах;</w:t>
      </w:r>
    </w:p>
    <w:p w:rsidR="005320BF" w:rsidRPr="0061782A" w:rsidRDefault="007427EA" w:rsidP="001F35FF">
      <w:pPr>
        <w:pStyle w:val="af5"/>
        <w:numPr>
          <w:ilvl w:val="0"/>
          <w:numId w:val="17"/>
        </w:numPr>
        <w:spacing w:before="0"/>
        <w:ind w:left="0" w:firstLine="709"/>
        <w:rPr>
          <w:rFonts w:ascii="Times New Roman" w:hAnsi="Times New Roman" w:cs="Times New Roman"/>
        </w:rPr>
      </w:pPr>
      <w:r w:rsidRPr="0061782A">
        <w:rPr>
          <w:rFonts w:ascii="Times New Roman" w:hAnsi="Times New Roman" w:cs="Times New Roman"/>
        </w:rPr>
        <w:t>запрещение размещения</w:t>
      </w:r>
      <w:r w:rsidR="005320BF" w:rsidRPr="0061782A">
        <w:rPr>
          <w:rFonts w:ascii="Times New Roman" w:hAnsi="Times New Roman" w:cs="Times New Roman"/>
        </w:rPr>
        <w:t xml:space="preserve"> временных сооружений торговли (киосков, палаток, павильонов), рекламных стендов, современных вывесок и т.д. </w:t>
      </w:r>
      <w:r w:rsidRPr="0061782A">
        <w:rPr>
          <w:rFonts w:ascii="Times New Roman" w:hAnsi="Times New Roman" w:cs="Times New Roman"/>
        </w:rPr>
        <w:t xml:space="preserve">в непосредственной близости с объектами культурного наследия. </w:t>
      </w:r>
    </w:p>
    <w:p w:rsidR="005320BF" w:rsidRPr="0061782A" w:rsidRDefault="007427EA" w:rsidP="002E57D8">
      <w:pPr>
        <w:pStyle w:val="af5"/>
        <w:spacing w:before="0"/>
        <w:ind w:firstLine="709"/>
        <w:rPr>
          <w:rFonts w:ascii="Times New Roman" w:hAnsi="Times New Roman" w:cs="Times New Roman"/>
        </w:rPr>
      </w:pPr>
      <w:r w:rsidRPr="0061782A">
        <w:rPr>
          <w:rFonts w:ascii="Times New Roman" w:hAnsi="Times New Roman" w:cs="Times New Roman"/>
        </w:rPr>
        <w:t>2</w:t>
      </w:r>
      <w:r w:rsidR="00E002E6" w:rsidRPr="0061782A">
        <w:rPr>
          <w:rFonts w:ascii="Times New Roman" w:hAnsi="Times New Roman" w:cs="Times New Roman"/>
        </w:rPr>
        <w:t>1</w:t>
      </w:r>
      <w:r w:rsidR="005320BF" w:rsidRPr="0061782A">
        <w:rPr>
          <w:rFonts w:ascii="Times New Roman" w:hAnsi="Times New Roman" w:cs="Times New Roman"/>
        </w:rPr>
        <w:t>.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5320BF" w:rsidRPr="0061782A" w:rsidRDefault="007427EA" w:rsidP="002E57D8">
      <w:pPr>
        <w:pStyle w:val="af5"/>
        <w:spacing w:before="0"/>
        <w:ind w:firstLine="709"/>
        <w:rPr>
          <w:rFonts w:ascii="Times New Roman" w:hAnsi="Times New Roman" w:cs="Times New Roman"/>
        </w:rPr>
      </w:pPr>
      <w:r w:rsidRPr="0061782A">
        <w:rPr>
          <w:rFonts w:ascii="Times New Roman" w:hAnsi="Times New Roman" w:cs="Times New Roman"/>
        </w:rPr>
        <w:t>2</w:t>
      </w:r>
      <w:r w:rsidR="00E002E6" w:rsidRPr="0061782A">
        <w:rPr>
          <w:rFonts w:ascii="Times New Roman" w:hAnsi="Times New Roman" w:cs="Times New Roman"/>
        </w:rPr>
        <w:t>2</w:t>
      </w:r>
      <w:r w:rsidR="005320BF" w:rsidRPr="0061782A">
        <w:rPr>
          <w:rFonts w:ascii="Times New Roman" w:hAnsi="Times New Roman" w:cs="Times New Roman"/>
        </w:rPr>
        <w:t>. В границах зон охраняемого ландшафта допускается:</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1) сохранение или воссоздание естественного рельефа и водоема;</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2) восстановление исторического ландшафта;</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3) устранение искажающих ландшафт зданий, сооружений, насаждений и регулирование растительности;</w:t>
      </w: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4) защита луговых и других береговых территорий от оползней, размыва, укрепление склонов оврагов, озеленение, проведение необходимых природоохранных мероприятий;</w:t>
      </w: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5) хозяйственная деятельность, если эта деятельность не наносит ущерба и искажения ландшафта;</w:t>
      </w: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6) сенокос, выпас скота, полевые и огородные работы и прочие работы  в соответствии с условиями режима;</w:t>
      </w: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7) использование открытых полян и луговых простран</w:t>
      </w:r>
      <w:proofErr w:type="gramStart"/>
      <w:r w:rsidRPr="0061782A">
        <w:rPr>
          <w:rFonts w:ascii="Times New Roman" w:hAnsi="Times New Roman" w:cs="Times New Roman"/>
        </w:rPr>
        <w:t>ств дл</w:t>
      </w:r>
      <w:proofErr w:type="gramEnd"/>
      <w:r w:rsidRPr="0061782A">
        <w:rPr>
          <w:rFonts w:ascii="Times New Roman" w:hAnsi="Times New Roman" w:cs="Times New Roman"/>
        </w:rPr>
        <w:t xml:space="preserve">я эпизодических массовых празднеств и гуляний, строительства сооружений, а также организация </w:t>
      </w:r>
      <w:proofErr w:type="spellStart"/>
      <w:r w:rsidRPr="0061782A">
        <w:rPr>
          <w:rFonts w:ascii="Times New Roman" w:hAnsi="Times New Roman" w:cs="Times New Roman"/>
        </w:rPr>
        <w:t>лугопарков</w:t>
      </w:r>
      <w:proofErr w:type="spellEnd"/>
      <w:r w:rsidRPr="0061782A">
        <w:rPr>
          <w:rFonts w:ascii="Times New Roman" w:hAnsi="Times New Roman" w:cs="Times New Roman"/>
        </w:rPr>
        <w:t xml:space="preserve"> и </w:t>
      </w:r>
      <w:proofErr w:type="spellStart"/>
      <w:r w:rsidRPr="0061782A">
        <w:rPr>
          <w:rFonts w:ascii="Times New Roman" w:hAnsi="Times New Roman" w:cs="Times New Roman"/>
        </w:rPr>
        <w:t>гидропарков</w:t>
      </w:r>
      <w:proofErr w:type="spellEnd"/>
      <w:r w:rsidRPr="0061782A">
        <w:rPr>
          <w:rFonts w:ascii="Times New Roman" w:hAnsi="Times New Roman" w:cs="Times New Roman"/>
        </w:rPr>
        <w:t xml:space="preserve"> с соответствующими техническими мероприятиями, благоустройством, не искажающими сложившегося ландшафта.</w:t>
      </w:r>
    </w:p>
    <w:p w:rsidR="005320BF" w:rsidRPr="0061782A" w:rsidRDefault="007427EA"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2</w:t>
      </w:r>
      <w:r w:rsidR="00E002E6" w:rsidRPr="0061782A">
        <w:rPr>
          <w:rFonts w:ascii="Times New Roman" w:hAnsi="Times New Roman" w:cs="Times New Roman"/>
        </w:rPr>
        <w:t>3</w:t>
      </w:r>
      <w:r w:rsidR="005320BF" w:rsidRPr="0061782A">
        <w:rPr>
          <w:rFonts w:ascii="Times New Roman" w:hAnsi="Times New Roman" w:cs="Times New Roman"/>
        </w:rPr>
        <w:t>. В границах зон охра</w:t>
      </w:r>
      <w:r w:rsidRPr="0061782A">
        <w:rPr>
          <w:rFonts w:ascii="Times New Roman" w:hAnsi="Times New Roman" w:cs="Times New Roman"/>
        </w:rPr>
        <w:t>няемого ландшафта запрещается</w:t>
      </w:r>
      <w:r w:rsidR="005320BF" w:rsidRPr="0061782A">
        <w:rPr>
          <w:rFonts w:ascii="Times New Roman" w:hAnsi="Times New Roman" w:cs="Times New Roman"/>
        </w:rPr>
        <w:t xml:space="preserve"> строительство новых зданий, наземных инженерных и транспортных сооружений, искажающих исторический ландшафт.</w:t>
      </w:r>
    </w:p>
    <w:p w:rsidR="00B82729" w:rsidRPr="0061782A" w:rsidRDefault="00B82729" w:rsidP="00C46672">
      <w:pPr>
        <w:pStyle w:val="a9"/>
        <w:widowControl w:val="0"/>
        <w:ind w:firstLine="709"/>
        <w:jc w:val="both"/>
        <w:rPr>
          <w:rFonts w:ascii="Times New Roman" w:hAnsi="Times New Roman" w:cs="Times New Roman"/>
          <w:color w:val="auto"/>
        </w:rPr>
      </w:pPr>
      <w:r w:rsidRPr="0061782A">
        <w:rPr>
          <w:rFonts w:ascii="Times New Roman" w:hAnsi="Times New Roman" w:cs="Times New Roman"/>
          <w:color w:val="auto"/>
        </w:rPr>
        <w:t>2</w:t>
      </w:r>
      <w:r w:rsidR="00E002E6" w:rsidRPr="0061782A">
        <w:rPr>
          <w:rFonts w:ascii="Times New Roman" w:hAnsi="Times New Roman" w:cs="Times New Roman"/>
          <w:color w:val="auto"/>
        </w:rPr>
        <w:t>4</w:t>
      </w:r>
      <w:r w:rsidRPr="0061782A">
        <w:rPr>
          <w:rFonts w:ascii="Times New Roman" w:hAnsi="Times New Roman" w:cs="Times New Roman"/>
          <w:color w:val="auto"/>
        </w:rPr>
        <w:t>. С целью сохранения исторического культурного слоя устанавливается особый режим его использования.</w:t>
      </w:r>
    </w:p>
    <w:p w:rsidR="00B82729" w:rsidRPr="0061782A" w:rsidRDefault="00B82729" w:rsidP="00C46672">
      <w:pPr>
        <w:pStyle w:val="a9"/>
        <w:widowControl w:val="0"/>
        <w:ind w:firstLine="709"/>
        <w:jc w:val="both"/>
        <w:rPr>
          <w:rFonts w:ascii="Times New Roman" w:hAnsi="Times New Roman" w:cs="Times New Roman"/>
          <w:color w:val="auto"/>
        </w:rPr>
      </w:pPr>
      <w:r w:rsidRPr="0061782A">
        <w:rPr>
          <w:rFonts w:ascii="Times New Roman" w:hAnsi="Times New Roman" w:cs="Times New Roman"/>
          <w:color w:val="auto"/>
        </w:rPr>
        <w:t>На участке культурного слоя строительные и земляные работы, посадка деревьев и кустов производится с разрешения государственного органа, уполномоченного в области охраны объектов культурного наследия.</w:t>
      </w:r>
    </w:p>
    <w:p w:rsidR="00B82729" w:rsidRPr="0061782A" w:rsidRDefault="00B82729" w:rsidP="00C46672">
      <w:pPr>
        <w:pStyle w:val="a9"/>
        <w:widowControl w:val="0"/>
        <w:ind w:firstLine="709"/>
        <w:jc w:val="both"/>
        <w:rPr>
          <w:rFonts w:ascii="Times New Roman" w:hAnsi="Times New Roman" w:cs="Times New Roman"/>
          <w:color w:val="auto"/>
        </w:rPr>
      </w:pPr>
      <w:r w:rsidRPr="0061782A">
        <w:rPr>
          <w:rFonts w:ascii="Times New Roman" w:hAnsi="Times New Roman" w:cs="Times New Roman"/>
          <w:color w:val="auto"/>
        </w:rPr>
        <w:t xml:space="preserve">До начала строительных работ на участках культурного слоя проводятся археологические исследования в соответствии с перспективным планом планировки и </w:t>
      </w:r>
      <w:proofErr w:type="gramStart"/>
      <w:r w:rsidRPr="0061782A">
        <w:rPr>
          <w:rFonts w:ascii="Times New Roman" w:hAnsi="Times New Roman" w:cs="Times New Roman"/>
          <w:color w:val="auto"/>
        </w:rPr>
        <w:t>застройки города</w:t>
      </w:r>
      <w:proofErr w:type="gramEnd"/>
      <w:r w:rsidRPr="0061782A">
        <w:rPr>
          <w:rFonts w:ascii="Times New Roman" w:hAnsi="Times New Roman" w:cs="Times New Roman"/>
          <w:color w:val="auto"/>
        </w:rPr>
        <w:t>, при этом учитываются сложность и продолжительность исследований, которые зависят от мощности (глубины) культурного слоя и его археологической ценности.</w:t>
      </w:r>
    </w:p>
    <w:p w:rsidR="00B82729" w:rsidRPr="0061782A" w:rsidRDefault="00B82729"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Ведение археологических исследований на территории объектов культурного наследия (памятников истории, градостроительства и архитектуры, монументального искусства) или ведение таких исследований на территориях их зон охраны, включая участки культурного слоя, допускается при налич</w:t>
      </w:r>
      <w:proofErr w:type="gramStart"/>
      <w:r w:rsidRPr="0061782A">
        <w:rPr>
          <w:rFonts w:ascii="Times New Roman" w:hAnsi="Times New Roman" w:cs="Times New Roman"/>
        </w:rPr>
        <w:t>ии у и</w:t>
      </w:r>
      <w:proofErr w:type="gramEnd"/>
      <w:r w:rsidRPr="0061782A">
        <w:rPr>
          <w:rFonts w:ascii="Times New Roman" w:hAnsi="Times New Roman" w:cs="Times New Roman"/>
        </w:rPr>
        <w:t xml:space="preserve">сследователей специального разрешения соответствующего государственного органа, уполномоченного в области </w:t>
      </w:r>
      <w:r w:rsidRPr="0061782A">
        <w:rPr>
          <w:rFonts w:ascii="Times New Roman" w:hAnsi="Times New Roman" w:cs="Times New Roman"/>
        </w:rPr>
        <w:lastRenderedPageBreak/>
        <w:t>охраны объектов культурного наследия;</w:t>
      </w:r>
    </w:p>
    <w:p w:rsidR="005320BF" w:rsidRPr="0061782A" w:rsidRDefault="00B82729"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2</w:t>
      </w:r>
      <w:r w:rsidR="00E002E6" w:rsidRPr="0061782A">
        <w:rPr>
          <w:rFonts w:ascii="Times New Roman" w:hAnsi="Times New Roman" w:cs="Times New Roman"/>
        </w:rPr>
        <w:t>5</w:t>
      </w:r>
      <w:r w:rsidR="005320BF" w:rsidRPr="0061782A">
        <w:rPr>
          <w:rFonts w:ascii="Times New Roman" w:hAnsi="Times New Roman" w:cs="Times New Roman"/>
        </w:rPr>
        <w:t xml:space="preserve">. </w:t>
      </w:r>
      <w:proofErr w:type="gramStart"/>
      <w:r w:rsidR="005320BF" w:rsidRPr="0061782A">
        <w:rPr>
          <w:rFonts w:ascii="Times New Roman" w:hAnsi="Times New Roman" w:cs="Times New Roman"/>
        </w:rPr>
        <w:t>Контроль за</w:t>
      </w:r>
      <w:proofErr w:type="gramEnd"/>
      <w:r w:rsidR="005320BF" w:rsidRPr="0061782A">
        <w:rPr>
          <w:rFonts w:ascii="Times New Roman" w:hAnsi="Times New Roman" w:cs="Times New Roman"/>
        </w:rPr>
        <w:t xml:space="preserve"> соблюдением ограничений по условиям охраны объектов культурного наследия при подготовке документов территориального планирования, планировки территорий, проектной документации, внесении изменений в такие документы, определяется в порядке, установленном</w:t>
      </w:r>
      <w:r w:rsidRPr="0061782A">
        <w:rPr>
          <w:rFonts w:ascii="Times New Roman" w:hAnsi="Times New Roman" w:cs="Times New Roman"/>
        </w:rPr>
        <w:t xml:space="preserve"> действующим</w:t>
      </w:r>
      <w:r w:rsidR="005320BF" w:rsidRPr="0061782A">
        <w:rPr>
          <w:rFonts w:ascii="Times New Roman" w:hAnsi="Times New Roman" w:cs="Times New Roman"/>
        </w:rPr>
        <w:t xml:space="preserve"> законодательством, органом государственной власти Республики Северная Осетия – Алания, уполномоченным в области охраны и использования объектов культурного наследия.</w:t>
      </w:r>
    </w:p>
    <w:p w:rsidR="005320BF" w:rsidRPr="0061782A" w:rsidRDefault="005320BF" w:rsidP="00C46672">
      <w:pPr>
        <w:pStyle w:val="312"/>
        <w:keepNext w:val="0"/>
        <w:widowControl w:val="0"/>
        <w:tabs>
          <w:tab w:val="clear" w:pos="0"/>
          <w:tab w:val="clear" w:pos="2340"/>
          <w:tab w:val="num" w:pos="-284"/>
          <w:tab w:val="left" w:pos="2268"/>
        </w:tabs>
        <w:spacing w:before="0" w:after="0"/>
        <w:jc w:val="both"/>
        <w:rPr>
          <w:szCs w:val="24"/>
        </w:rPr>
      </w:pPr>
      <w:bookmarkStart w:id="31" w:name="_Toc201421656"/>
    </w:p>
    <w:p w:rsidR="005320BF" w:rsidRPr="0061782A" w:rsidRDefault="005320BF" w:rsidP="00C46672">
      <w:pPr>
        <w:pStyle w:val="312"/>
        <w:keepNext w:val="0"/>
        <w:widowControl w:val="0"/>
        <w:tabs>
          <w:tab w:val="clear" w:pos="0"/>
          <w:tab w:val="clear" w:pos="2340"/>
          <w:tab w:val="num" w:pos="-284"/>
          <w:tab w:val="left" w:pos="2268"/>
        </w:tabs>
        <w:spacing w:before="0" w:after="0"/>
        <w:jc w:val="both"/>
        <w:rPr>
          <w:b w:val="0"/>
          <w:szCs w:val="24"/>
        </w:rPr>
      </w:pPr>
      <w:r w:rsidRPr="0061782A">
        <w:rPr>
          <w:szCs w:val="24"/>
        </w:rPr>
        <w:t xml:space="preserve">Статья </w:t>
      </w:r>
      <w:r w:rsidR="00D13F91" w:rsidRPr="0061782A">
        <w:rPr>
          <w:szCs w:val="24"/>
        </w:rPr>
        <w:t>6</w:t>
      </w:r>
      <w:r w:rsidR="006C35C0" w:rsidRPr="0061782A">
        <w:rPr>
          <w:szCs w:val="24"/>
        </w:rPr>
        <w:t>2</w:t>
      </w:r>
      <w:r w:rsidRPr="0061782A">
        <w:rPr>
          <w:szCs w:val="24"/>
        </w:rPr>
        <w:t>.</w:t>
      </w:r>
      <w:r w:rsidRPr="0061782A">
        <w:rPr>
          <w:b w:val="0"/>
          <w:szCs w:val="24"/>
        </w:rPr>
        <w:t xml:space="preserve"> </w:t>
      </w:r>
      <w:bookmarkEnd w:id="30"/>
      <w:bookmarkEnd w:id="31"/>
      <w:r w:rsidR="003F7A96" w:rsidRPr="0061782A">
        <w:rPr>
          <w:b w:val="0"/>
          <w:szCs w:val="24"/>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0A1260" w:rsidRPr="0061782A" w:rsidRDefault="000A1260" w:rsidP="00C46672">
      <w:pPr>
        <w:pStyle w:val="312"/>
        <w:keepNext w:val="0"/>
        <w:widowControl w:val="0"/>
        <w:tabs>
          <w:tab w:val="clear" w:pos="0"/>
          <w:tab w:val="clear" w:pos="2340"/>
          <w:tab w:val="num" w:pos="-284"/>
          <w:tab w:val="left" w:pos="2268"/>
        </w:tabs>
        <w:spacing w:before="0" w:after="0"/>
        <w:jc w:val="both"/>
        <w:rPr>
          <w:b w:val="0"/>
          <w:szCs w:val="24"/>
        </w:rPr>
      </w:pP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 xml:space="preserve">1.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w:t>
      </w:r>
      <w:r w:rsidR="00E002E6" w:rsidRPr="0061782A">
        <w:rPr>
          <w:rFonts w:ascii="Times New Roman" w:hAnsi="Times New Roman" w:cs="Times New Roman"/>
        </w:rPr>
        <w:t>градостроительного зонирования</w:t>
      </w:r>
      <w:r w:rsidRPr="0061782A">
        <w:rPr>
          <w:rFonts w:ascii="Times New Roman" w:hAnsi="Times New Roman" w:cs="Times New Roman"/>
        </w:rPr>
        <w:t xml:space="preserve"> настоящих Правил, определяется:</w:t>
      </w:r>
    </w:p>
    <w:p w:rsidR="005320BF" w:rsidRPr="0061782A" w:rsidRDefault="005320BF" w:rsidP="00C46672">
      <w:pPr>
        <w:pStyle w:val="af5"/>
        <w:widowControl w:val="0"/>
        <w:spacing w:before="0"/>
        <w:ind w:firstLine="709"/>
        <w:rPr>
          <w:rFonts w:ascii="Times New Roman" w:hAnsi="Times New Roman" w:cs="Times New Roman"/>
        </w:rPr>
      </w:pPr>
      <w:r w:rsidRPr="0061782A">
        <w:rPr>
          <w:rFonts w:ascii="Times New Roman" w:hAnsi="Times New Roman" w:cs="Times New Roman"/>
        </w:rPr>
        <w:t>а) градостроительными регламента</w:t>
      </w:r>
      <w:r w:rsidR="008A6AE3" w:rsidRPr="0061782A">
        <w:rPr>
          <w:rFonts w:ascii="Times New Roman" w:hAnsi="Times New Roman" w:cs="Times New Roman"/>
        </w:rPr>
        <w:t xml:space="preserve">ми, определенными статьями </w:t>
      </w:r>
      <w:r w:rsidR="00171807" w:rsidRPr="0061782A">
        <w:rPr>
          <w:rFonts w:ascii="Times New Roman" w:hAnsi="Times New Roman" w:cs="Times New Roman"/>
        </w:rPr>
        <w:t>27-56</w:t>
      </w:r>
      <w:r w:rsidRPr="0061782A">
        <w:rPr>
          <w:rFonts w:ascii="Times New Roman" w:hAnsi="Times New Roman" w:cs="Times New Roman"/>
        </w:rPr>
        <w:t xml:space="preserve"> настоящих Правил применительно к соответствующим территориальным зонам, обозначенным </w:t>
      </w:r>
      <w:r w:rsidR="00E002E6" w:rsidRPr="0061782A">
        <w:rPr>
          <w:rFonts w:ascii="Times New Roman" w:hAnsi="Times New Roman" w:cs="Times New Roman"/>
        </w:rPr>
        <w:t xml:space="preserve">на карте границ зон с особыми условиями использования территорий, границ </w:t>
      </w:r>
      <w:r w:rsidR="00E002E6" w:rsidRPr="0061782A">
        <w:rPr>
          <w:rFonts w:ascii="Times New Roman" w:eastAsiaTheme="minorHAnsi" w:hAnsi="Times New Roman" w:cs="Times New Roman"/>
        </w:rPr>
        <w:t>территорий объектов культурного наследия</w:t>
      </w:r>
      <w:r w:rsidR="00E002E6" w:rsidRPr="0061782A">
        <w:rPr>
          <w:rFonts w:ascii="Times New Roman" w:hAnsi="Times New Roman" w:cs="Times New Roman"/>
        </w:rPr>
        <w:t xml:space="preserve"> </w:t>
      </w:r>
      <w:r w:rsidRPr="0061782A">
        <w:rPr>
          <w:rFonts w:ascii="Times New Roman" w:hAnsi="Times New Roman" w:cs="Times New Roman"/>
        </w:rPr>
        <w:t>настоящих Правил с учетом ограничений, определенных настоящей статьей;</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61782A">
        <w:rPr>
          <w:rFonts w:ascii="Times New Roman" w:hAnsi="Times New Roman" w:cs="Times New Roman"/>
        </w:rPr>
        <w:t>водоохранным</w:t>
      </w:r>
      <w:proofErr w:type="spellEnd"/>
      <w:r w:rsidRPr="0061782A">
        <w:rPr>
          <w:rFonts w:ascii="Times New Roman" w:hAnsi="Times New Roman" w:cs="Times New Roman"/>
        </w:rPr>
        <w:t xml:space="preserve"> зонам, иным зонам ограничений.</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2. </w:t>
      </w:r>
      <w:proofErr w:type="gramStart"/>
      <w:r w:rsidRPr="0061782A">
        <w:rPr>
          <w:rFonts w:ascii="Times New Roman" w:hAnsi="Times New Roman" w:cs="Times New Roman"/>
        </w:rPr>
        <w:t>Земельные участки и иные объекты недвижимости, которые расположены в пределах зон, обозначенных на карте</w:t>
      </w:r>
      <w:r w:rsidR="00E002E6" w:rsidRPr="0061782A">
        <w:rPr>
          <w:rFonts w:ascii="Times New Roman" w:hAnsi="Times New Roman" w:cs="Times New Roman"/>
        </w:rPr>
        <w:t xml:space="preserve"> границ зон с особыми условиями использования территорий, границ </w:t>
      </w:r>
      <w:r w:rsidR="00E002E6" w:rsidRPr="0061782A">
        <w:rPr>
          <w:rFonts w:ascii="Times New Roman" w:eastAsiaTheme="minorHAnsi" w:hAnsi="Times New Roman" w:cs="Times New Roman"/>
        </w:rPr>
        <w:t>территорий объектов культурного наследия</w:t>
      </w:r>
      <w:r w:rsidRPr="0061782A">
        <w:rPr>
          <w:rFonts w:ascii="Times New Roman" w:hAnsi="Times New Roman" w:cs="Times New Roman"/>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1782A">
        <w:rPr>
          <w:rFonts w:ascii="Times New Roman" w:hAnsi="Times New Roman" w:cs="Times New Roman"/>
        </w:rPr>
        <w:t>водоохранным</w:t>
      </w:r>
      <w:proofErr w:type="spellEnd"/>
      <w:r w:rsidRPr="0061782A">
        <w:rPr>
          <w:rFonts w:ascii="Times New Roman" w:hAnsi="Times New Roman" w:cs="Times New Roman"/>
        </w:rPr>
        <w:t xml:space="preserve"> зонам, иным зонам ограничений, являются объектами недвижимости, несоответствующими настоящим Правилам. </w:t>
      </w:r>
      <w:proofErr w:type="gramEnd"/>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61782A">
        <w:rPr>
          <w:rFonts w:ascii="Times New Roman" w:hAnsi="Times New Roman" w:cs="Times New Roman"/>
        </w:rPr>
        <w:t>водоохранных</w:t>
      </w:r>
      <w:proofErr w:type="spellEnd"/>
      <w:r w:rsidRPr="0061782A">
        <w:rPr>
          <w:rFonts w:ascii="Times New Roman" w:hAnsi="Times New Roman" w:cs="Times New Roman"/>
        </w:rPr>
        <w:t xml:space="preserve"> зонах установлены нормативными правовыми актами органов государственной власти Российской Федерации и </w:t>
      </w:r>
      <w:r w:rsidR="00DC04D4" w:rsidRPr="0061782A">
        <w:rPr>
          <w:rFonts w:ascii="Times New Roman" w:hAnsi="Times New Roman" w:cs="Times New Roman"/>
        </w:rPr>
        <w:t>Республики Северной Осетии - Алания</w:t>
      </w:r>
      <w:r w:rsidRPr="0061782A">
        <w:rPr>
          <w:rFonts w:ascii="Times New Roman" w:hAnsi="Times New Roman" w:cs="Times New Roman"/>
        </w:rPr>
        <w:t xml:space="preserve">, органов местного самоуправления города.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320BF" w:rsidRPr="0061782A" w:rsidRDefault="005320BF" w:rsidP="001F35FF">
      <w:pPr>
        <w:pStyle w:val="af5"/>
        <w:numPr>
          <w:ilvl w:val="0"/>
          <w:numId w:val="16"/>
        </w:numPr>
        <w:spacing w:before="0"/>
        <w:ind w:left="0" w:firstLine="709"/>
        <w:rPr>
          <w:rFonts w:ascii="Times New Roman" w:hAnsi="Times New Roman" w:cs="Times New Roman"/>
        </w:rPr>
      </w:pPr>
      <w:r w:rsidRPr="0061782A">
        <w:rPr>
          <w:rFonts w:ascii="Times New Roman" w:hAnsi="Times New Roman" w:cs="Times New Roman"/>
        </w:rPr>
        <w:t>виды запрещенного использования - в соответствии с действующими санитарными нормами;</w:t>
      </w:r>
    </w:p>
    <w:p w:rsidR="005320BF" w:rsidRPr="0061782A" w:rsidRDefault="005320BF" w:rsidP="001F35FF">
      <w:pPr>
        <w:pStyle w:val="af5"/>
        <w:numPr>
          <w:ilvl w:val="0"/>
          <w:numId w:val="16"/>
        </w:numPr>
        <w:spacing w:before="0"/>
        <w:ind w:left="0" w:firstLine="709"/>
        <w:rPr>
          <w:rFonts w:ascii="Times New Roman" w:hAnsi="Times New Roman" w:cs="Times New Roman"/>
        </w:rPr>
      </w:pPr>
      <w:r w:rsidRPr="0061782A">
        <w:rPr>
          <w:rFonts w:ascii="Times New Roman" w:hAnsi="Times New Roman" w:cs="Times New Roman"/>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5. </w:t>
      </w:r>
      <w:proofErr w:type="spellStart"/>
      <w:r w:rsidRPr="0061782A">
        <w:rPr>
          <w:rFonts w:ascii="Times New Roman" w:hAnsi="Times New Roman" w:cs="Times New Roman"/>
        </w:rPr>
        <w:t>Водоохранные</w:t>
      </w:r>
      <w:proofErr w:type="spellEnd"/>
      <w:r w:rsidRPr="0061782A">
        <w:rPr>
          <w:rFonts w:ascii="Times New Roman" w:hAnsi="Times New Roman" w:cs="Times New Roman"/>
        </w:rPr>
        <w:t xml:space="preserve">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w:t>
      </w:r>
      <w:r w:rsidRPr="0061782A">
        <w:rPr>
          <w:rFonts w:ascii="Times New Roman" w:hAnsi="Times New Roman" w:cs="Times New Roman"/>
        </w:rPr>
        <w:lastRenderedPageBreak/>
        <w:t xml:space="preserve">водного, животного и растительного мира. Для земельных участков и иных объектов недвижимости, расположенных в </w:t>
      </w:r>
      <w:proofErr w:type="spellStart"/>
      <w:r w:rsidRPr="0061782A">
        <w:rPr>
          <w:rFonts w:ascii="Times New Roman" w:hAnsi="Times New Roman" w:cs="Times New Roman"/>
        </w:rPr>
        <w:t>водоохранных</w:t>
      </w:r>
      <w:proofErr w:type="spellEnd"/>
      <w:r w:rsidRPr="0061782A">
        <w:rPr>
          <w:rFonts w:ascii="Times New Roman" w:hAnsi="Times New Roman" w:cs="Times New Roman"/>
        </w:rPr>
        <w:t xml:space="preserve"> зонах рек, других водных объектов, устанавливаются:</w:t>
      </w:r>
    </w:p>
    <w:p w:rsidR="005320BF" w:rsidRPr="0061782A" w:rsidRDefault="005320BF" w:rsidP="001F35FF">
      <w:pPr>
        <w:pStyle w:val="af5"/>
        <w:numPr>
          <w:ilvl w:val="0"/>
          <w:numId w:val="15"/>
        </w:numPr>
        <w:spacing w:before="0"/>
        <w:ind w:left="0" w:firstLine="709"/>
        <w:rPr>
          <w:rFonts w:ascii="Times New Roman" w:hAnsi="Times New Roman" w:cs="Times New Roman"/>
        </w:rPr>
      </w:pPr>
      <w:r w:rsidRPr="0061782A">
        <w:rPr>
          <w:rFonts w:ascii="Times New Roman" w:hAnsi="Times New Roman" w:cs="Times New Roman"/>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5320BF" w:rsidRPr="0061782A" w:rsidRDefault="005320BF" w:rsidP="001F35FF">
      <w:pPr>
        <w:pStyle w:val="af5"/>
        <w:numPr>
          <w:ilvl w:val="0"/>
          <w:numId w:val="15"/>
        </w:numPr>
        <w:spacing w:before="0"/>
        <w:ind w:left="0" w:firstLine="709"/>
        <w:rPr>
          <w:rFonts w:ascii="Times New Roman" w:hAnsi="Times New Roman" w:cs="Times New Roman"/>
        </w:rPr>
      </w:pPr>
      <w:r w:rsidRPr="0061782A">
        <w:rPr>
          <w:rFonts w:ascii="Times New Roman" w:hAnsi="Times New Roman" w:cs="Times New Roman"/>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w:t>
      </w:r>
      <w:r w:rsidR="0047384A" w:rsidRPr="0061782A">
        <w:rPr>
          <w:rFonts w:ascii="Times New Roman" w:hAnsi="Times New Roman" w:cs="Times New Roman"/>
        </w:rPr>
        <w:t>е</w:t>
      </w:r>
      <w:r w:rsidRPr="0061782A">
        <w:rPr>
          <w:rFonts w:ascii="Times New Roman" w:hAnsi="Times New Roman" w:cs="Times New Roman"/>
        </w:rPr>
        <w:t>нного соответствующими нормативными актами Российской Федерации.</w:t>
      </w:r>
    </w:p>
    <w:p w:rsidR="005320BF" w:rsidRPr="0061782A" w:rsidRDefault="005320BF" w:rsidP="002E57D8">
      <w:pPr>
        <w:pStyle w:val="af5"/>
        <w:spacing w:before="0"/>
        <w:ind w:firstLine="709"/>
        <w:rPr>
          <w:rFonts w:ascii="Times New Roman" w:hAnsi="Times New Roman" w:cs="Times New Roman"/>
        </w:rPr>
      </w:pPr>
      <w:bookmarkStart w:id="32" w:name="_Toc176362907"/>
      <w:r w:rsidRPr="0061782A">
        <w:rPr>
          <w:rFonts w:ascii="Times New Roman" w:hAnsi="Times New Roman" w:cs="Times New Roman"/>
        </w:rPr>
        <w:t>6.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w:t>
      </w:r>
      <w:r w:rsidR="0047384A" w:rsidRPr="0061782A">
        <w:rPr>
          <w:rFonts w:ascii="Times New Roman" w:hAnsi="Times New Roman" w:cs="Times New Roman"/>
        </w:rPr>
        <w:t>е</w:t>
      </w:r>
      <w:r w:rsidRPr="0061782A">
        <w:rPr>
          <w:rFonts w:ascii="Times New Roman" w:hAnsi="Times New Roman" w:cs="Times New Roman"/>
        </w:rPr>
        <w:t>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5320BF" w:rsidRPr="0061782A" w:rsidRDefault="005320BF" w:rsidP="001F35FF">
      <w:pPr>
        <w:pStyle w:val="af5"/>
        <w:numPr>
          <w:ilvl w:val="0"/>
          <w:numId w:val="14"/>
        </w:numPr>
        <w:spacing w:before="0"/>
        <w:ind w:left="0" w:firstLine="709"/>
        <w:rPr>
          <w:rFonts w:ascii="Times New Roman" w:hAnsi="Times New Roman" w:cs="Times New Roman"/>
        </w:rPr>
      </w:pPr>
      <w:r w:rsidRPr="0061782A">
        <w:rPr>
          <w:rFonts w:ascii="Times New Roman" w:hAnsi="Times New Roman" w:cs="Times New Roman"/>
        </w:rPr>
        <w:t>виды запрещенного использования, определяемые в соответствии с нормативными актами Российской Федерации;</w:t>
      </w:r>
    </w:p>
    <w:p w:rsidR="005320BF" w:rsidRPr="0061782A" w:rsidRDefault="005320BF" w:rsidP="001F35FF">
      <w:pPr>
        <w:pStyle w:val="af5"/>
        <w:numPr>
          <w:ilvl w:val="0"/>
          <w:numId w:val="14"/>
        </w:numPr>
        <w:spacing w:before="0"/>
        <w:ind w:left="0" w:firstLine="709"/>
        <w:rPr>
          <w:rFonts w:ascii="Times New Roman" w:hAnsi="Times New Roman" w:cs="Times New Roman"/>
        </w:rPr>
      </w:pPr>
      <w:r w:rsidRPr="0061782A">
        <w:rPr>
          <w:rFonts w:ascii="Times New Roman" w:hAnsi="Times New Roman" w:cs="Times New Roman"/>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w:t>
      </w:r>
      <w:r w:rsidR="0047384A" w:rsidRPr="0061782A">
        <w:rPr>
          <w:rFonts w:ascii="Times New Roman" w:hAnsi="Times New Roman" w:cs="Times New Roman"/>
        </w:rPr>
        <w:t>е</w:t>
      </w:r>
      <w:r w:rsidRPr="0061782A">
        <w:rPr>
          <w:rFonts w:ascii="Times New Roman" w:hAnsi="Times New Roman" w:cs="Times New Roman"/>
        </w:rPr>
        <w:t>нного соответствующими нормативными актами Российской Федерации.</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 xml:space="preserve">7. Режим использования земельных участков, находящихся в пределах зон воздушных подходов аэродромов, зон, подверженных воздействию взрывопожароопасных объектов, зон затопления однопроцентным паводком, ограничения на строительство на них объектов капитального строительства, определяются техническими регламентами. </w:t>
      </w:r>
    </w:p>
    <w:p w:rsidR="005320BF" w:rsidRPr="0061782A" w:rsidRDefault="005320BF" w:rsidP="002E57D8">
      <w:pPr>
        <w:pStyle w:val="af5"/>
        <w:spacing w:before="0"/>
        <w:ind w:firstLine="709"/>
        <w:rPr>
          <w:rFonts w:ascii="Times New Roman" w:hAnsi="Times New Roman" w:cs="Times New Roman"/>
        </w:rPr>
      </w:pPr>
      <w:r w:rsidRPr="0061782A">
        <w:rPr>
          <w:rFonts w:ascii="Times New Roman" w:hAnsi="Times New Roman" w:cs="Times New Roman"/>
        </w:rPr>
        <w:t>8.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w:t>
      </w:r>
    </w:p>
    <w:p w:rsidR="005320BF" w:rsidRPr="0061782A" w:rsidRDefault="005320BF" w:rsidP="002E57D8">
      <w:pPr>
        <w:pStyle w:val="af5"/>
        <w:numPr>
          <w:ins w:id="33" w:author="buh" w:date="2007-11-22T12:05:00Z"/>
        </w:numPr>
        <w:spacing w:before="0"/>
        <w:ind w:firstLine="709"/>
        <w:rPr>
          <w:rFonts w:ascii="Times New Roman" w:hAnsi="Times New Roman" w:cs="Times New Roman"/>
        </w:rPr>
      </w:pPr>
      <w:r w:rsidRPr="0061782A">
        <w:rPr>
          <w:rFonts w:ascii="Times New Roman" w:hAnsi="Times New Roman" w:cs="Times New Roman"/>
        </w:rPr>
        <w:t xml:space="preserve">9.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bookmarkEnd w:id="32"/>
    </w:p>
    <w:sectPr w:rsidR="005320BF" w:rsidRPr="0061782A" w:rsidSect="00D902D6">
      <w:footerReference w:type="default" r:id="rId248"/>
      <w:type w:val="continuous"/>
      <w:pgSz w:w="11906" w:h="16838"/>
      <w:pgMar w:top="1134" w:right="851" w:bottom="1134" w:left="1701" w:header="709" w:footer="709" w:gutter="0"/>
      <w:pgNumType w:start="1"/>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780" w:rsidRPr="00257C40" w:rsidRDefault="00AA4780" w:rsidP="00FD4A67">
      <w:r>
        <w:separator/>
      </w:r>
    </w:p>
  </w:endnote>
  <w:endnote w:type="continuationSeparator" w:id="0">
    <w:p w:rsidR="00AA4780" w:rsidRPr="00257C40" w:rsidRDefault="00AA4780" w:rsidP="00FD4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AvantGardeCyr">
    <w:altName w:val="Courier New"/>
    <w:panose1 w:val="00000000000000000000"/>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aloon">
    <w:altName w:val="Arial"/>
    <w:charset w:val="00"/>
    <w:family w:val="auto"/>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66753"/>
      <w:docPartObj>
        <w:docPartGallery w:val="Page Numbers (Bottom of Page)"/>
        <w:docPartUnique/>
      </w:docPartObj>
    </w:sdtPr>
    <w:sdtContent>
      <w:p w:rsidR="00AA4780" w:rsidRDefault="004858F9">
        <w:pPr>
          <w:pStyle w:val="a6"/>
          <w:jc w:val="right"/>
        </w:pPr>
        <w:r w:rsidRPr="00192B3C">
          <w:rPr>
            <w:rFonts w:ascii="Times New Roman" w:hAnsi="Times New Roman"/>
            <w:color w:val="808080" w:themeColor="background1" w:themeShade="80"/>
            <w:sz w:val="24"/>
            <w:szCs w:val="24"/>
          </w:rPr>
          <w:fldChar w:fldCharType="begin"/>
        </w:r>
        <w:r w:rsidR="00AA4780" w:rsidRPr="00192B3C">
          <w:rPr>
            <w:rFonts w:ascii="Times New Roman" w:hAnsi="Times New Roman"/>
            <w:color w:val="808080" w:themeColor="background1" w:themeShade="80"/>
            <w:sz w:val="24"/>
            <w:szCs w:val="24"/>
          </w:rPr>
          <w:instrText xml:space="preserve"> PAGE   \* MERGEFORMAT </w:instrText>
        </w:r>
        <w:r w:rsidRPr="00192B3C">
          <w:rPr>
            <w:rFonts w:ascii="Times New Roman" w:hAnsi="Times New Roman"/>
            <w:color w:val="808080" w:themeColor="background1" w:themeShade="80"/>
            <w:sz w:val="24"/>
            <w:szCs w:val="24"/>
          </w:rPr>
          <w:fldChar w:fldCharType="separate"/>
        </w:r>
        <w:r w:rsidR="00D80CC3">
          <w:rPr>
            <w:rFonts w:ascii="Times New Roman" w:hAnsi="Times New Roman"/>
            <w:noProof/>
            <w:color w:val="808080" w:themeColor="background1" w:themeShade="80"/>
            <w:sz w:val="24"/>
            <w:szCs w:val="24"/>
          </w:rPr>
          <w:t>61</w:t>
        </w:r>
        <w:r w:rsidRPr="00192B3C">
          <w:rPr>
            <w:rFonts w:ascii="Times New Roman" w:hAnsi="Times New Roman"/>
            <w:color w:val="808080" w:themeColor="background1" w:themeShade="80"/>
            <w:sz w:val="24"/>
            <w:szCs w:val="24"/>
          </w:rPr>
          <w:fldChar w:fldCharType="end"/>
        </w:r>
      </w:p>
    </w:sdtContent>
  </w:sdt>
  <w:p w:rsidR="00AA4780" w:rsidRDefault="00AA478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780" w:rsidRPr="00257C40" w:rsidRDefault="00AA4780" w:rsidP="00FD4A67">
      <w:r>
        <w:separator/>
      </w:r>
    </w:p>
  </w:footnote>
  <w:footnote w:type="continuationSeparator" w:id="0">
    <w:p w:rsidR="00AA4780" w:rsidRPr="00257C40" w:rsidRDefault="00AA4780" w:rsidP="00FD4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3305"/>
    <w:multiLevelType w:val="hybridMultilevel"/>
    <w:tmpl w:val="17DEE984"/>
    <w:lvl w:ilvl="0" w:tplc="E716E6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C70314"/>
    <w:multiLevelType w:val="hybridMultilevel"/>
    <w:tmpl w:val="851879B2"/>
    <w:lvl w:ilvl="0" w:tplc="6A6078B4">
      <w:numFmt w:val="bullet"/>
      <w:pStyle w:val="001"/>
      <w:lvlText w:val="-"/>
      <w:lvlJc w:val="left"/>
      <w:pPr>
        <w:ind w:left="144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A0019B"/>
    <w:multiLevelType w:val="hybridMultilevel"/>
    <w:tmpl w:val="85C0B28E"/>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8645EE6"/>
    <w:multiLevelType w:val="multilevel"/>
    <w:tmpl w:val="7278FE4C"/>
    <w:lvl w:ilvl="0">
      <w:start w:val="1"/>
      <w:numFmt w:val="decimal"/>
      <w:pStyle w:val="0010"/>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179525E"/>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26A05F1"/>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2EF74E7"/>
    <w:multiLevelType w:val="hybridMultilevel"/>
    <w:tmpl w:val="B55278F8"/>
    <w:lvl w:ilvl="0" w:tplc="99A025FC">
      <w:start w:val="1"/>
      <w:numFmt w:val="decimal"/>
      <w:lvlText w:val="%1."/>
      <w:lvlJc w:val="left"/>
      <w:pPr>
        <w:ind w:left="107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7">
    <w:nsid w:val="261362F1"/>
    <w:multiLevelType w:val="hybridMultilevel"/>
    <w:tmpl w:val="199CD8F0"/>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041B32"/>
    <w:multiLevelType w:val="hybridMultilevel"/>
    <w:tmpl w:val="18A281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ABB7B8D"/>
    <w:multiLevelType w:val="hybridMultilevel"/>
    <w:tmpl w:val="3B48CA54"/>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7D7F54"/>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F597685"/>
    <w:multiLevelType w:val="hybridMultilevel"/>
    <w:tmpl w:val="2632A4C0"/>
    <w:lvl w:ilvl="0" w:tplc="FCFA9804">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F7D36ED"/>
    <w:multiLevelType w:val="hybridMultilevel"/>
    <w:tmpl w:val="CA8E31FE"/>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B296D5F"/>
    <w:multiLevelType w:val="hybridMultilevel"/>
    <w:tmpl w:val="26586F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CC1017D"/>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5783F36"/>
    <w:multiLevelType w:val="hybridMultilevel"/>
    <w:tmpl w:val="B55278F8"/>
    <w:lvl w:ilvl="0" w:tplc="99A025FC">
      <w:start w:val="1"/>
      <w:numFmt w:val="decimal"/>
      <w:lvlText w:val="%1."/>
      <w:lvlJc w:val="left"/>
      <w:pPr>
        <w:ind w:left="107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6">
    <w:nsid w:val="7D197554"/>
    <w:multiLevelType w:val="hybridMultilevel"/>
    <w:tmpl w:val="C408F82E"/>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4"/>
  </w:num>
  <w:num w:numId="3">
    <w:abstractNumId w:val="1"/>
  </w:num>
  <w:num w:numId="4">
    <w:abstractNumId w:val="3"/>
  </w:num>
  <w:num w:numId="5">
    <w:abstractNumId w:val="6"/>
  </w:num>
  <w:num w:numId="6">
    <w:abstractNumId w:val="15"/>
  </w:num>
  <w:num w:numId="7">
    <w:abstractNumId w:val="7"/>
  </w:num>
  <w:num w:numId="8">
    <w:abstractNumId w:val="0"/>
  </w:num>
  <w:num w:numId="9">
    <w:abstractNumId w:val="10"/>
  </w:num>
  <w:num w:numId="10">
    <w:abstractNumId w:val="5"/>
  </w:num>
  <w:num w:numId="11">
    <w:abstractNumId w:val="14"/>
  </w:num>
  <w:num w:numId="12">
    <w:abstractNumId w:val="13"/>
  </w:num>
  <w:num w:numId="13">
    <w:abstractNumId w:val="8"/>
  </w:num>
  <w:num w:numId="14">
    <w:abstractNumId w:val="12"/>
  </w:num>
  <w:num w:numId="15">
    <w:abstractNumId w:val="9"/>
  </w:num>
  <w:num w:numId="16">
    <w:abstractNumId w:val="16"/>
  </w:num>
  <w:num w:numId="17">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40"/>
  <w:displayHorizontalDrawingGridEvery w:val="2"/>
  <w:characterSpacingControl w:val="doNotCompress"/>
  <w:hdrShapeDefaults>
    <o:shapedefaults v:ext="edit" spidmax="119809">
      <o:colormenu v:ext="edit" strokecolor="none"/>
    </o:shapedefaults>
  </w:hdrShapeDefaults>
  <w:footnotePr>
    <w:footnote w:id="-1"/>
    <w:footnote w:id="0"/>
  </w:footnotePr>
  <w:endnotePr>
    <w:endnote w:id="-1"/>
    <w:endnote w:id="0"/>
  </w:endnotePr>
  <w:compat/>
  <w:rsids>
    <w:rsidRoot w:val="00ED263B"/>
    <w:rsid w:val="00005571"/>
    <w:rsid w:val="00006DF0"/>
    <w:rsid w:val="00010CFD"/>
    <w:rsid w:val="000119E7"/>
    <w:rsid w:val="00011B40"/>
    <w:rsid w:val="0001333E"/>
    <w:rsid w:val="00017C6C"/>
    <w:rsid w:val="00023193"/>
    <w:rsid w:val="000245A0"/>
    <w:rsid w:val="000262DB"/>
    <w:rsid w:val="000268AE"/>
    <w:rsid w:val="00027D06"/>
    <w:rsid w:val="00027F7F"/>
    <w:rsid w:val="00030CA7"/>
    <w:rsid w:val="00032C21"/>
    <w:rsid w:val="000358EA"/>
    <w:rsid w:val="000362C8"/>
    <w:rsid w:val="00041792"/>
    <w:rsid w:val="00042FAA"/>
    <w:rsid w:val="000436D3"/>
    <w:rsid w:val="00047141"/>
    <w:rsid w:val="0005152D"/>
    <w:rsid w:val="00051882"/>
    <w:rsid w:val="000530D2"/>
    <w:rsid w:val="00053F4F"/>
    <w:rsid w:val="00057832"/>
    <w:rsid w:val="0006034E"/>
    <w:rsid w:val="00062A92"/>
    <w:rsid w:val="00065806"/>
    <w:rsid w:val="00065D66"/>
    <w:rsid w:val="00066313"/>
    <w:rsid w:val="00067FBD"/>
    <w:rsid w:val="00074AB8"/>
    <w:rsid w:val="00075B55"/>
    <w:rsid w:val="0007785F"/>
    <w:rsid w:val="0008470C"/>
    <w:rsid w:val="00084E2A"/>
    <w:rsid w:val="00091CD6"/>
    <w:rsid w:val="0009286F"/>
    <w:rsid w:val="00094B66"/>
    <w:rsid w:val="0009660C"/>
    <w:rsid w:val="000A0533"/>
    <w:rsid w:val="000A1260"/>
    <w:rsid w:val="000A21C3"/>
    <w:rsid w:val="000A5053"/>
    <w:rsid w:val="000A591C"/>
    <w:rsid w:val="000A7DF1"/>
    <w:rsid w:val="000A7E87"/>
    <w:rsid w:val="000B0478"/>
    <w:rsid w:val="000B083B"/>
    <w:rsid w:val="000B2A71"/>
    <w:rsid w:val="000B42D5"/>
    <w:rsid w:val="000B56C6"/>
    <w:rsid w:val="000B6425"/>
    <w:rsid w:val="000B72F8"/>
    <w:rsid w:val="000B7B91"/>
    <w:rsid w:val="000B7CCD"/>
    <w:rsid w:val="000C0446"/>
    <w:rsid w:val="000C06D6"/>
    <w:rsid w:val="000C2D3E"/>
    <w:rsid w:val="000C4A69"/>
    <w:rsid w:val="000C7064"/>
    <w:rsid w:val="000D1ED9"/>
    <w:rsid w:val="000D2174"/>
    <w:rsid w:val="000E3652"/>
    <w:rsid w:val="000E6C55"/>
    <w:rsid w:val="000F0883"/>
    <w:rsid w:val="000F0A89"/>
    <w:rsid w:val="000F1B7F"/>
    <w:rsid w:val="000F4436"/>
    <w:rsid w:val="000F55DA"/>
    <w:rsid w:val="000F5E23"/>
    <w:rsid w:val="001009BB"/>
    <w:rsid w:val="00104699"/>
    <w:rsid w:val="00104773"/>
    <w:rsid w:val="001063CE"/>
    <w:rsid w:val="0010657F"/>
    <w:rsid w:val="001070FE"/>
    <w:rsid w:val="0010763F"/>
    <w:rsid w:val="001106F4"/>
    <w:rsid w:val="001153AF"/>
    <w:rsid w:val="00115FF5"/>
    <w:rsid w:val="001177CC"/>
    <w:rsid w:val="00121B9F"/>
    <w:rsid w:val="00127765"/>
    <w:rsid w:val="00131001"/>
    <w:rsid w:val="001347D3"/>
    <w:rsid w:val="00134C65"/>
    <w:rsid w:val="00136F7C"/>
    <w:rsid w:val="001445BF"/>
    <w:rsid w:val="00144CDB"/>
    <w:rsid w:val="00147041"/>
    <w:rsid w:val="0014789C"/>
    <w:rsid w:val="00152A70"/>
    <w:rsid w:val="00153C6D"/>
    <w:rsid w:val="0015515B"/>
    <w:rsid w:val="00155C6C"/>
    <w:rsid w:val="0016178B"/>
    <w:rsid w:val="001628C8"/>
    <w:rsid w:val="00165245"/>
    <w:rsid w:val="00165F00"/>
    <w:rsid w:val="0016783F"/>
    <w:rsid w:val="00170049"/>
    <w:rsid w:val="001706B6"/>
    <w:rsid w:val="00171807"/>
    <w:rsid w:val="00172C5C"/>
    <w:rsid w:val="00173108"/>
    <w:rsid w:val="00174C5B"/>
    <w:rsid w:val="00177A69"/>
    <w:rsid w:val="001818A8"/>
    <w:rsid w:val="00181A5D"/>
    <w:rsid w:val="00183DC9"/>
    <w:rsid w:val="00187183"/>
    <w:rsid w:val="00187948"/>
    <w:rsid w:val="0019016E"/>
    <w:rsid w:val="0019270F"/>
    <w:rsid w:val="00192B3C"/>
    <w:rsid w:val="001932C6"/>
    <w:rsid w:val="0019427C"/>
    <w:rsid w:val="00194C55"/>
    <w:rsid w:val="00195825"/>
    <w:rsid w:val="00196C18"/>
    <w:rsid w:val="00196FF9"/>
    <w:rsid w:val="001A2A6E"/>
    <w:rsid w:val="001A529A"/>
    <w:rsid w:val="001A77E3"/>
    <w:rsid w:val="001B0D99"/>
    <w:rsid w:val="001B1AB9"/>
    <w:rsid w:val="001B6391"/>
    <w:rsid w:val="001C1306"/>
    <w:rsid w:val="001C371F"/>
    <w:rsid w:val="001C464D"/>
    <w:rsid w:val="001C4AFF"/>
    <w:rsid w:val="001C4B80"/>
    <w:rsid w:val="001C54B6"/>
    <w:rsid w:val="001C6245"/>
    <w:rsid w:val="001D2FA3"/>
    <w:rsid w:val="001D446E"/>
    <w:rsid w:val="001D7A88"/>
    <w:rsid w:val="001E1F09"/>
    <w:rsid w:val="001E309D"/>
    <w:rsid w:val="001E5A2C"/>
    <w:rsid w:val="001E65D1"/>
    <w:rsid w:val="001E7230"/>
    <w:rsid w:val="001F1C04"/>
    <w:rsid w:val="001F35FF"/>
    <w:rsid w:val="001F3F0A"/>
    <w:rsid w:val="001F4892"/>
    <w:rsid w:val="0020012A"/>
    <w:rsid w:val="00200218"/>
    <w:rsid w:val="002008A6"/>
    <w:rsid w:val="00202782"/>
    <w:rsid w:val="0020453E"/>
    <w:rsid w:val="00204606"/>
    <w:rsid w:val="002053B4"/>
    <w:rsid w:val="00207D70"/>
    <w:rsid w:val="0021102B"/>
    <w:rsid w:val="00212C11"/>
    <w:rsid w:val="00215142"/>
    <w:rsid w:val="00215B0F"/>
    <w:rsid w:val="002172F7"/>
    <w:rsid w:val="00221FF3"/>
    <w:rsid w:val="00223477"/>
    <w:rsid w:val="002238BC"/>
    <w:rsid w:val="0022466B"/>
    <w:rsid w:val="00233020"/>
    <w:rsid w:val="002360DE"/>
    <w:rsid w:val="00236310"/>
    <w:rsid w:val="00240881"/>
    <w:rsid w:val="00243505"/>
    <w:rsid w:val="0024621E"/>
    <w:rsid w:val="00246874"/>
    <w:rsid w:val="00247E14"/>
    <w:rsid w:val="00247EF7"/>
    <w:rsid w:val="002516CF"/>
    <w:rsid w:val="0025339E"/>
    <w:rsid w:val="00257DC0"/>
    <w:rsid w:val="002600E2"/>
    <w:rsid w:val="00264F5E"/>
    <w:rsid w:val="0026602B"/>
    <w:rsid w:val="00267ABA"/>
    <w:rsid w:val="002777E6"/>
    <w:rsid w:val="00277F47"/>
    <w:rsid w:val="00280769"/>
    <w:rsid w:val="00284C55"/>
    <w:rsid w:val="0028505F"/>
    <w:rsid w:val="00287997"/>
    <w:rsid w:val="00294320"/>
    <w:rsid w:val="002A01A7"/>
    <w:rsid w:val="002A11E3"/>
    <w:rsid w:val="002A203E"/>
    <w:rsid w:val="002A5979"/>
    <w:rsid w:val="002A6BB6"/>
    <w:rsid w:val="002B2EC9"/>
    <w:rsid w:val="002B3CBD"/>
    <w:rsid w:val="002C0B04"/>
    <w:rsid w:val="002C12A1"/>
    <w:rsid w:val="002C1F73"/>
    <w:rsid w:val="002C2BF0"/>
    <w:rsid w:val="002C36E1"/>
    <w:rsid w:val="002C6B62"/>
    <w:rsid w:val="002D138F"/>
    <w:rsid w:val="002D1E6D"/>
    <w:rsid w:val="002D2AD7"/>
    <w:rsid w:val="002D2ECD"/>
    <w:rsid w:val="002D47E9"/>
    <w:rsid w:val="002D4F7C"/>
    <w:rsid w:val="002D5103"/>
    <w:rsid w:val="002D631B"/>
    <w:rsid w:val="002D67DB"/>
    <w:rsid w:val="002D6959"/>
    <w:rsid w:val="002E1383"/>
    <w:rsid w:val="002E2512"/>
    <w:rsid w:val="002E57D8"/>
    <w:rsid w:val="002F33A3"/>
    <w:rsid w:val="002F4F67"/>
    <w:rsid w:val="002F6B54"/>
    <w:rsid w:val="00300065"/>
    <w:rsid w:val="00304C4B"/>
    <w:rsid w:val="003111F3"/>
    <w:rsid w:val="00314A22"/>
    <w:rsid w:val="00316279"/>
    <w:rsid w:val="00316664"/>
    <w:rsid w:val="003173CB"/>
    <w:rsid w:val="003200E3"/>
    <w:rsid w:val="0032070D"/>
    <w:rsid w:val="00322221"/>
    <w:rsid w:val="003226DB"/>
    <w:rsid w:val="0032329D"/>
    <w:rsid w:val="003259F4"/>
    <w:rsid w:val="00327112"/>
    <w:rsid w:val="00330D57"/>
    <w:rsid w:val="00332C55"/>
    <w:rsid w:val="00335C9E"/>
    <w:rsid w:val="00336ED1"/>
    <w:rsid w:val="00341C26"/>
    <w:rsid w:val="003422E8"/>
    <w:rsid w:val="00342D91"/>
    <w:rsid w:val="003434DE"/>
    <w:rsid w:val="00343977"/>
    <w:rsid w:val="00344B0B"/>
    <w:rsid w:val="003521D5"/>
    <w:rsid w:val="0035358D"/>
    <w:rsid w:val="00354190"/>
    <w:rsid w:val="00360185"/>
    <w:rsid w:val="003671EF"/>
    <w:rsid w:val="003712D3"/>
    <w:rsid w:val="0037213B"/>
    <w:rsid w:val="003747FF"/>
    <w:rsid w:val="00374DC9"/>
    <w:rsid w:val="00375ED7"/>
    <w:rsid w:val="00376244"/>
    <w:rsid w:val="0038229D"/>
    <w:rsid w:val="0038235F"/>
    <w:rsid w:val="00382E74"/>
    <w:rsid w:val="00384BDF"/>
    <w:rsid w:val="00385D6D"/>
    <w:rsid w:val="0039070B"/>
    <w:rsid w:val="00393E8C"/>
    <w:rsid w:val="00397B09"/>
    <w:rsid w:val="003A0876"/>
    <w:rsid w:val="003A45D7"/>
    <w:rsid w:val="003B0009"/>
    <w:rsid w:val="003B0DC7"/>
    <w:rsid w:val="003B2BB7"/>
    <w:rsid w:val="003B3732"/>
    <w:rsid w:val="003B4D44"/>
    <w:rsid w:val="003B518C"/>
    <w:rsid w:val="003B70E3"/>
    <w:rsid w:val="003B78F1"/>
    <w:rsid w:val="003C3F49"/>
    <w:rsid w:val="003C5272"/>
    <w:rsid w:val="003D52DC"/>
    <w:rsid w:val="003D7016"/>
    <w:rsid w:val="003D7DDD"/>
    <w:rsid w:val="003E251D"/>
    <w:rsid w:val="003E39BE"/>
    <w:rsid w:val="003E429C"/>
    <w:rsid w:val="003E6313"/>
    <w:rsid w:val="003E7038"/>
    <w:rsid w:val="003F33DB"/>
    <w:rsid w:val="003F47B0"/>
    <w:rsid w:val="003F4819"/>
    <w:rsid w:val="003F7A96"/>
    <w:rsid w:val="0040139E"/>
    <w:rsid w:val="00407E47"/>
    <w:rsid w:val="00411992"/>
    <w:rsid w:val="00411AF3"/>
    <w:rsid w:val="00413315"/>
    <w:rsid w:val="0041779D"/>
    <w:rsid w:val="004218B4"/>
    <w:rsid w:val="00425FED"/>
    <w:rsid w:val="0042745D"/>
    <w:rsid w:val="00436F1A"/>
    <w:rsid w:val="00441FFE"/>
    <w:rsid w:val="004440D0"/>
    <w:rsid w:val="00446B77"/>
    <w:rsid w:val="00446FC4"/>
    <w:rsid w:val="004517AB"/>
    <w:rsid w:val="004533E8"/>
    <w:rsid w:val="0045762F"/>
    <w:rsid w:val="00462CB9"/>
    <w:rsid w:val="004658AD"/>
    <w:rsid w:val="004702CD"/>
    <w:rsid w:val="0047384A"/>
    <w:rsid w:val="004749D6"/>
    <w:rsid w:val="00476FA8"/>
    <w:rsid w:val="004858F9"/>
    <w:rsid w:val="00492A09"/>
    <w:rsid w:val="0049452C"/>
    <w:rsid w:val="004A2511"/>
    <w:rsid w:val="004A3D18"/>
    <w:rsid w:val="004A4404"/>
    <w:rsid w:val="004A5A1E"/>
    <w:rsid w:val="004A736F"/>
    <w:rsid w:val="004B5F10"/>
    <w:rsid w:val="004B67B2"/>
    <w:rsid w:val="004B7499"/>
    <w:rsid w:val="004C11E0"/>
    <w:rsid w:val="004C1478"/>
    <w:rsid w:val="004C1647"/>
    <w:rsid w:val="004C617B"/>
    <w:rsid w:val="004D2B44"/>
    <w:rsid w:val="004D3836"/>
    <w:rsid w:val="004D38E8"/>
    <w:rsid w:val="004D3D5E"/>
    <w:rsid w:val="004D4CA0"/>
    <w:rsid w:val="004D7141"/>
    <w:rsid w:val="004E001C"/>
    <w:rsid w:val="004E5FE5"/>
    <w:rsid w:val="004E64D8"/>
    <w:rsid w:val="004E6DAF"/>
    <w:rsid w:val="004F11AE"/>
    <w:rsid w:val="004F2F1B"/>
    <w:rsid w:val="004F3A56"/>
    <w:rsid w:val="004F7BEC"/>
    <w:rsid w:val="00501269"/>
    <w:rsid w:val="005014FB"/>
    <w:rsid w:val="005014FD"/>
    <w:rsid w:val="005021ED"/>
    <w:rsid w:val="00506940"/>
    <w:rsid w:val="00506B36"/>
    <w:rsid w:val="0051379B"/>
    <w:rsid w:val="00514742"/>
    <w:rsid w:val="00515418"/>
    <w:rsid w:val="00521382"/>
    <w:rsid w:val="00522634"/>
    <w:rsid w:val="00524AB0"/>
    <w:rsid w:val="005269CC"/>
    <w:rsid w:val="005320BF"/>
    <w:rsid w:val="005348A4"/>
    <w:rsid w:val="00536CE0"/>
    <w:rsid w:val="00540C84"/>
    <w:rsid w:val="005458C2"/>
    <w:rsid w:val="00547D99"/>
    <w:rsid w:val="00551871"/>
    <w:rsid w:val="00552696"/>
    <w:rsid w:val="00552D8A"/>
    <w:rsid w:val="00554899"/>
    <w:rsid w:val="00556793"/>
    <w:rsid w:val="005608B8"/>
    <w:rsid w:val="00562981"/>
    <w:rsid w:val="0056560E"/>
    <w:rsid w:val="00565CBE"/>
    <w:rsid w:val="00565F0C"/>
    <w:rsid w:val="00566A43"/>
    <w:rsid w:val="00570196"/>
    <w:rsid w:val="0057409D"/>
    <w:rsid w:val="00576ABF"/>
    <w:rsid w:val="005776B3"/>
    <w:rsid w:val="005819ED"/>
    <w:rsid w:val="00582561"/>
    <w:rsid w:val="00584E3D"/>
    <w:rsid w:val="0059138E"/>
    <w:rsid w:val="005936C4"/>
    <w:rsid w:val="0059630B"/>
    <w:rsid w:val="00596F74"/>
    <w:rsid w:val="005A47C0"/>
    <w:rsid w:val="005A5043"/>
    <w:rsid w:val="005B3AF9"/>
    <w:rsid w:val="005B51D1"/>
    <w:rsid w:val="005B7D1E"/>
    <w:rsid w:val="005C01F0"/>
    <w:rsid w:val="005C31AD"/>
    <w:rsid w:val="005C522E"/>
    <w:rsid w:val="005C7DBC"/>
    <w:rsid w:val="005D2CFE"/>
    <w:rsid w:val="005D66D8"/>
    <w:rsid w:val="005E06B5"/>
    <w:rsid w:val="005E1976"/>
    <w:rsid w:val="005E68A3"/>
    <w:rsid w:val="006055A1"/>
    <w:rsid w:val="0060631A"/>
    <w:rsid w:val="0061121A"/>
    <w:rsid w:val="0061782A"/>
    <w:rsid w:val="0062226C"/>
    <w:rsid w:val="00622947"/>
    <w:rsid w:val="006254B8"/>
    <w:rsid w:val="00631EA6"/>
    <w:rsid w:val="0063410E"/>
    <w:rsid w:val="0063428D"/>
    <w:rsid w:val="006409EA"/>
    <w:rsid w:val="00641CEB"/>
    <w:rsid w:val="00641F6D"/>
    <w:rsid w:val="00643A02"/>
    <w:rsid w:val="006441FE"/>
    <w:rsid w:val="00647D86"/>
    <w:rsid w:val="006506DC"/>
    <w:rsid w:val="0065221E"/>
    <w:rsid w:val="00653C3E"/>
    <w:rsid w:val="00655CD4"/>
    <w:rsid w:val="00662689"/>
    <w:rsid w:val="0066292F"/>
    <w:rsid w:val="006632D0"/>
    <w:rsid w:val="00663ADD"/>
    <w:rsid w:val="00667122"/>
    <w:rsid w:val="00670D69"/>
    <w:rsid w:val="00684E87"/>
    <w:rsid w:val="00690C14"/>
    <w:rsid w:val="006942CE"/>
    <w:rsid w:val="00695B7C"/>
    <w:rsid w:val="00695C21"/>
    <w:rsid w:val="00695EB5"/>
    <w:rsid w:val="00697556"/>
    <w:rsid w:val="006A0612"/>
    <w:rsid w:val="006A206F"/>
    <w:rsid w:val="006B082E"/>
    <w:rsid w:val="006B3A2B"/>
    <w:rsid w:val="006B45B9"/>
    <w:rsid w:val="006C35C0"/>
    <w:rsid w:val="006C39C5"/>
    <w:rsid w:val="006C4A8A"/>
    <w:rsid w:val="006C53D1"/>
    <w:rsid w:val="006C6953"/>
    <w:rsid w:val="006D0D18"/>
    <w:rsid w:val="006D2C18"/>
    <w:rsid w:val="006D63C6"/>
    <w:rsid w:val="006E320F"/>
    <w:rsid w:val="006E3369"/>
    <w:rsid w:val="006E3558"/>
    <w:rsid w:val="006E6CF7"/>
    <w:rsid w:val="006E6EAF"/>
    <w:rsid w:val="006F13E5"/>
    <w:rsid w:val="006F1475"/>
    <w:rsid w:val="006F17A8"/>
    <w:rsid w:val="006F18A8"/>
    <w:rsid w:val="006F4457"/>
    <w:rsid w:val="006F60B5"/>
    <w:rsid w:val="006F7262"/>
    <w:rsid w:val="00704323"/>
    <w:rsid w:val="00705FCD"/>
    <w:rsid w:val="00710E43"/>
    <w:rsid w:val="00710F9A"/>
    <w:rsid w:val="00711ADB"/>
    <w:rsid w:val="0071268D"/>
    <w:rsid w:val="0072174C"/>
    <w:rsid w:val="00722E61"/>
    <w:rsid w:val="007247ED"/>
    <w:rsid w:val="007275CE"/>
    <w:rsid w:val="007338E4"/>
    <w:rsid w:val="007374E1"/>
    <w:rsid w:val="00740A0C"/>
    <w:rsid w:val="00740C36"/>
    <w:rsid w:val="007427EA"/>
    <w:rsid w:val="00754467"/>
    <w:rsid w:val="00755E46"/>
    <w:rsid w:val="00765B27"/>
    <w:rsid w:val="00766979"/>
    <w:rsid w:val="00770902"/>
    <w:rsid w:val="0077130D"/>
    <w:rsid w:val="00773C9E"/>
    <w:rsid w:val="00774E08"/>
    <w:rsid w:val="0077515C"/>
    <w:rsid w:val="00786FC3"/>
    <w:rsid w:val="007950DB"/>
    <w:rsid w:val="007A191C"/>
    <w:rsid w:val="007A337C"/>
    <w:rsid w:val="007A36A4"/>
    <w:rsid w:val="007A614C"/>
    <w:rsid w:val="007A6E63"/>
    <w:rsid w:val="007A7009"/>
    <w:rsid w:val="007A7128"/>
    <w:rsid w:val="007B5C0D"/>
    <w:rsid w:val="007B6A68"/>
    <w:rsid w:val="007D1749"/>
    <w:rsid w:val="007D3E5A"/>
    <w:rsid w:val="007D4FAD"/>
    <w:rsid w:val="007D63F4"/>
    <w:rsid w:val="007E2CAD"/>
    <w:rsid w:val="007E68D9"/>
    <w:rsid w:val="007E72C8"/>
    <w:rsid w:val="007E73D3"/>
    <w:rsid w:val="007F00AB"/>
    <w:rsid w:val="007F09A1"/>
    <w:rsid w:val="007F1421"/>
    <w:rsid w:val="007F1E18"/>
    <w:rsid w:val="00802FB9"/>
    <w:rsid w:val="008141EC"/>
    <w:rsid w:val="0081751B"/>
    <w:rsid w:val="00822B45"/>
    <w:rsid w:val="00823383"/>
    <w:rsid w:val="0082665F"/>
    <w:rsid w:val="008278A9"/>
    <w:rsid w:val="008311B8"/>
    <w:rsid w:val="008335BC"/>
    <w:rsid w:val="00834AB2"/>
    <w:rsid w:val="008371E2"/>
    <w:rsid w:val="00845E3C"/>
    <w:rsid w:val="00847FA6"/>
    <w:rsid w:val="00856901"/>
    <w:rsid w:val="00862DB3"/>
    <w:rsid w:val="00864519"/>
    <w:rsid w:val="00865CC9"/>
    <w:rsid w:val="008726C4"/>
    <w:rsid w:val="00883135"/>
    <w:rsid w:val="008860E8"/>
    <w:rsid w:val="008A1176"/>
    <w:rsid w:val="008A2C25"/>
    <w:rsid w:val="008A3BEC"/>
    <w:rsid w:val="008A6AE3"/>
    <w:rsid w:val="008B5387"/>
    <w:rsid w:val="008B7FFE"/>
    <w:rsid w:val="008C3671"/>
    <w:rsid w:val="008C4A71"/>
    <w:rsid w:val="008D0FF2"/>
    <w:rsid w:val="008D18EA"/>
    <w:rsid w:val="008D487F"/>
    <w:rsid w:val="008E069C"/>
    <w:rsid w:val="008E5651"/>
    <w:rsid w:val="008F6A00"/>
    <w:rsid w:val="008F727B"/>
    <w:rsid w:val="00901AEE"/>
    <w:rsid w:val="009039B2"/>
    <w:rsid w:val="0090547B"/>
    <w:rsid w:val="00906595"/>
    <w:rsid w:val="00911694"/>
    <w:rsid w:val="0091336F"/>
    <w:rsid w:val="00917CB4"/>
    <w:rsid w:val="00917F80"/>
    <w:rsid w:val="00924B9A"/>
    <w:rsid w:val="009251E0"/>
    <w:rsid w:val="009302A4"/>
    <w:rsid w:val="00930EE9"/>
    <w:rsid w:val="009323E8"/>
    <w:rsid w:val="00934A8F"/>
    <w:rsid w:val="00935735"/>
    <w:rsid w:val="009364AA"/>
    <w:rsid w:val="00936968"/>
    <w:rsid w:val="00940482"/>
    <w:rsid w:val="00944C47"/>
    <w:rsid w:val="00945EF9"/>
    <w:rsid w:val="0096076E"/>
    <w:rsid w:val="00961282"/>
    <w:rsid w:val="00961AD4"/>
    <w:rsid w:val="00967AF0"/>
    <w:rsid w:val="009706F9"/>
    <w:rsid w:val="009746B1"/>
    <w:rsid w:val="00975B7C"/>
    <w:rsid w:val="00975D00"/>
    <w:rsid w:val="009824FA"/>
    <w:rsid w:val="009830DA"/>
    <w:rsid w:val="009845F2"/>
    <w:rsid w:val="00984750"/>
    <w:rsid w:val="0098621C"/>
    <w:rsid w:val="009903EF"/>
    <w:rsid w:val="00992C6D"/>
    <w:rsid w:val="00994E4F"/>
    <w:rsid w:val="009A16A0"/>
    <w:rsid w:val="009A17FB"/>
    <w:rsid w:val="009A2979"/>
    <w:rsid w:val="009A4D57"/>
    <w:rsid w:val="009B3C7A"/>
    <w:rsid w:val="009B578B"/>
    <w:rsid w:val="009B70FC"/>
    <w:rsid w:val="009B7527"/>
    <w:rsid w:val="009C2269"/>
    <w:rsid w:val="009C24F3"/>
    <w:rsid w:val="009C2507"/>
    <w:rsid w:val="009C3B16"/>
    <w:rsid w:val="009C63A0"/>
    <w:rsid w:val="009C68B3"/>
    <w:rsid w:val="009D325F"/>
    <w:rsid w:val="009D470D"/>
    <w:rsid w:val="009E0163"/>
    <w:rsid w:val="009E1F5F"/>
    <w:rsid w:val="009E23EB"/>
    <w:rsid w:val="009E26E8"/>
    <w:rsid w:val="009E2C16"/>
    <w:rsid w:val="009E3F7E"/>
    <w:rsid w:val="009E45C4"/>
    <w:rsid w:val="009E54B7"/>
    <w:rsid w:val="009E72E7"/>
    <w:rsid w:val="009E7388"/>
    <w:rsid w:val="009E763C"/>
    <w:rsid w:val="009F0D4A"/>
    <w:rsid w:val="009F28B2"/>
    <w:rsid w:val="009F2A7A"/>
    <w:rsid w:val="009F2F4C"/>
    <w:rsid w:val="009F5156"/>
    <w:rsid w:val="009F64F8"/>
    <w:rsid w:val="009F6E4A"/>
    <w:rsid w:val="00A00309"/>
    <w:rsid w:val="00A1329C"/>
    <w:rsid w:val="00A1616C"/>
    <w:rsid w:val="00A20177"/>
    <w:rsid w:val="00A21A0C"/>
    <w:rsid w:val="00A23EF1"/>
    <w:rsid w:val="00A30160"/>
    <w:rsid w:val="00A30C31"/>
    <w:rsid w:val="00A32770"/>
    <w:rsid w:val="00A35F4B"/>
    <w:rsid w:val="00A3741D"/>
    <w:rsid w:val="00A3748D"/>
    <w:rsid w:val="00A423B5"/>
    <w:rsid w:val="00A44ACF"/>
    <w:rsid w:val="00A534F4"/>
    <w:rsid w:val="00A53F5B"/>
    <w:rsid w:val="00A54B06"/>
    <w:rsid w:val="00A55C1C"/>
    <w:rsid w:val="00A57C12"/>
    <w:rsid w:val="00A61E1C"/>
    <w:rsid w:val="00A62C04"/>
    <w:rsid w:val="00A6779B"/>
    <w:rsid w:val="00A70872"/>
    <w:rsid w:val="00A73311"/>
    <w:rsid w:val="00A74DB2"/>
    <w:rsid w:val="00A75061"/>
    <w:rsid w:val="00A75171"/>
    <w:rsid w:val="00A75EB7"/>
    <w:rsid w:val="00A82DB5"/>
    <w:rsid w:val="00A8410E"/>
    <w:rsid w:val="00A8612C"/>
    <w:rsid w:val="00A917D7"/>
    <w:rsid w:val="00A91FCA"/>
    <w:rsid w:val="00A935B3"/>
    <w:rsid w:val="00A9647C"/>
    <w:rsid w:val="00AA3941"/>
    <w:rsid w:val="00AA3C50"/>
    <w:rsid w:val="00AA4780"/>
    <w:rsid w:val="00AA4E5D"/>
    <w:rsid w:val="00AA5D71"/>
    <w:rsid w:val="00AA6AB5"/>
    <w:rsid w:val="00AA782B"/>
    <w:rsid w:val="00AB0C18"/>
    <w:rsid w:val="00AB156F"/>
    <w:rsid w:val="00AB1C90"/>
    <w:rsid w:val="00AB237A"/>
    <w:rsid w:val="00AB5A8E"/>
    <w:rsid w:val="00AB7401"/>
    <w:rsid w:val="00AC1553"/>
    <w:rsid w:val="00AC4A51"/>
    <w:rsid w:val="00AC6327"/>
    <w:rsid w:val="00AC69FA"/>
    <w:rsid w:val="00AD0D8D"/>
    <w:rsid w:val="00AD2061"/>
    <w:rsid w:val="00AD558A"/>
    <w:rsid w:val="00AD784D"/>
    <w:rsid w:val="00AE31F7"/>
    <w:rsid w:val="00AE3C44"/>
    <w:rsid w:val="00AE72F9"/>
    <w:rsid w:val="00AF0E7A"/>
    <w:rsid w:val="00AF1944"/>
    <w:rsid w:val="00AF3746"/>
    <w:rsid w:val="00AF3BA7"/>
    <w:rsid w:val="00AF44BF"/>
    <w:rsid w:val="00AF4E20"/>
    <w:rsid w:val="00AF5E78"/>
    <w:rsid w:val="00AF6E05"/>
    <w:rsid w:val="00AF791C"/>
    <w:rsid w:val="00B01681"/>
    <w:rsid w:val="00B01938"/>
    <w:rsid w:val="00B02616"/>
    <w:rsid w:val="00B10B50"/>
    <w:rsid w:val="00B118D2"/>
    <w:rsid w:val="00B20908"/>
    <w:rsid w:val="00B21F3E"/>
    <w:rsid w:val="00B223F3"/>
    <w:rsid w:val="00B22AB7"/>
    <w:rsid w:val="00B25128"/>
    <w:rsid w:val="00B262AA"/>
    <w:rsid w:val="00B27E81"/>
    <w:rsid w:val="00B303E7"/>
    <w:rsid w:val="00B3077A"/>
    <w:rsid w:val="00B31F2C"/>
    <w:rsid w:val="00B3238E"/>
    <w:rsid w:val="00B3769C"/>
    <w:rsid w:val="00B444FB"/>
    <w:rsid w:val="00B4521C"/>
    <w:rsid w:val="00B50B4A"/>
    <w:rsid w:val="00B525D2"/>
    <w:rsid w:val="00B55063"/>
    <w:rsid w:val="00B55234"/>
    <w:rsid w:val="00B55ADB"/>
    <w:rsid w:val="00B60D05"/>
    <w:rsid w:val="00B63157"/>
    <w:rsid w:val="00B63752"/>
    <w:rsid w:val="00B64142"/>
    <w:rsid w:val="00B64D81"/>
    <w:rsid w:val="00B67598"/>
    <w:rsid w:val="00B679C6"/>
    <w:rsid w:val="00B7020B"/>
    <w:rsid w:val="00B73BF2"/>
    <w:rsid w:val="00B741D1"/>
    <w:rsid w:val="00B80FBA"/>
    <w:rsid w:val="00B81A8F"/>
    <w:rsid w:val="00B82729"/>
    <w:rsid w:val="00B913FC"/>
    <w:rsid w:val="00B9282F"/>
    <w:rsid w:val="00B93B31"/>
    <w:rsid w:val="00B94751"/>
    <w:rsid w:val="00B95BAC"/>
    <w:rsid w:val="00BA13E3"/>
    <w:rsid w:val="00BA4D01"/>
    <w:rsid w:val="00BB0F26"/>
    <w:rsid w:val="00BB266D"/>
    <w:rsid w:val="00BB2C00"/>
    <w:rsid w:val="00BB4A95"/>
    <w:rsid w:val="00BB5280"/>
    <w:rsid w:val="00BB5538"/>
    <w:rsid w:val="00BB68A8"/>
    <w:rsid w:val="00BC3216"/>
    <w:rsid w:val="00BC3E58"/>
    <w:rsid w:val="00BC489C"/>
    <w:rsid w:val="00BC6763"/>
    <w:rsid w:val="00BD0F2F"/>
    <w:rsid w:val="00BD31EA"/>
    <w:rsid w:val="00BD5C1A"/>
    <w:rsid w:val="00BE058D"/>
    <w:rsid w:val="00BE6C34"/>
    <w:rsid w:val="00BE70E2"/>
    <w:rsid w:val="00BF0C13"/>
    <w:rsid w:val="00BF214D"/>
    <w:rsid w:val="00BF2E48"/>
    <w:rsid w:val="00BF465C"/>
    <w:rsid w:val="00BF6E1C"/>
    <w:rsid w:val="00C05930"/>
    <w:rsid w:val="00C07906"/>
    <w:rsid w:val="00C1107F"/>
    <w:rsid w:val="00C15B22"/>
    <w:rsid w:val="00C17192"/>
    <w:rsid w:val="00C17590"/>
    <w:rsid w:val="00C20550"/>
    <w:rsid w:val="00C2177A"/>
    <w:rsid w:val="00C25109"/>
    <w:rsid w:val="00C27DD8"/>
    <w:rsid w:val="00C3367A"/>
    <w:rsid w:val="00C337C1"/>
    <w:rsid w:val="00C34C9D"/>
    <w:rsid w:val="00C361A2"/>
    <w:rsid w:val="00C370F1"/>
    <w:rsid w:val="00C372BF"/>
    <w:rsid w:val="00C408A2"/>
    <w:rsid w:val="00C41850"/>
    <w:rsid w:val="00C42478"/>
    <w:rsid w:val="00C448AB"/>
    <w:rsid w:val="00C46672"/>
    <w:rsid w:val="00C466A7"/>
    <w:rsid w:val="00C553B9"/>
    <w:rsid w:val="00C70953"/>
    <w:rsid w:val="00C75488"/>
    <w:rsid w:val="00C75855"/>
    <w:rsid w:val="00C77180"/>
    <w:rsid w:val="00C80995"/>
    <w:rsid w:val="00C813BE"/>
    <w:rsid w:val="00C83CD4"/>
    <w:rsid w:val="00C86477"/>
    <w:rsid w:val="00C875B5"/>
    <w:rsid w:val="00C956E3"/>
    <w:rsid w:val="00CA16A0"/>
    <w:rsid w:val="00CA3029"/>
    <w:rsid w:val="00CA367A"/>
    <w:rsid w:val="00CA6049"/>
    <w:rsid w:val="00CA7FD5"/>
    <w:rsid w:val="00CB005D"/>
    <w:rsid w:val="00CC2CA3"/>
    <w:rsid w:val="00CC420F"/>
    <w:rsid w:val="00CC5803"/>
    <w:rsid w:val="00CD23F9"/>
    <w:rsid w:val="00CD2CEC"/>
    <w:rsid w:val="00CD3060"/>
    <w:rsid w:val="00CE46A2"/>
    <w:rsid w:val="00CE5C61"/>
    <w:rsid w:val="00CE730F"/>
    <w:rsid w:val="00CE75A0"/>
    <w:rsid w:val="00CF04C9"/>
    <w:rsid w:val="00CF10AF"/>
    <w:rsid w:val="00CF2377"/>
    <w:rsid w:val="00D00A7D"/>
    <w:rsid w:val="00D016B4"/>
    <w:rsid w:val="00D05009"/>
    <w:rsid w:val="00D06FD2"/>
    <w:rsid w:val="00D110F5"/>
    <w:rsid w:val="00D13F3D"/>
    <w:rsid w:val="00D13F91"/>
    <w:rsid w:val="00D24536"/>
    <w:rsid w:val="00D262F8"/>
    <w:rsid w:val="00D26A8C"/>
    <w:rsid w:val="00D322C6"/>
    <w:rsid w:val="00D32B53"/>
    <w:rsid w:val="00D36D92"/>
    <w:rsid w:val="00D37158"/>
    <w:rsid w:val="00D37800"/>
    <w:rsid w:val="00D40A87"/>
    <w:rsid w:val="00D40FBA"/>
    <w:rsid w:val="00D42B65"/>
    <w:rsid w:val="00D42C95"/>
    <w:rsid w:val="00D4379D"/>
    <w:rsid w:val="00D44CEE"/>
    <w:rsid w:val="00D506AD"/>
    <w:rsid w:val="00D50F4F"/>
    <w:rsid w:val="00D54C72"/>
    <w:rsid w:val="00D55E9B"/>
    <w:rsid w:val="00D62C4E"/>
    <w:rsid w:val="00D725B8"/>
    <w:rsid w:val="00D73ED6"/>
    <w:rsid w:val="00D80CC3"/>
    <w:rsid w:val="00D813D2"/>
    <w:rsid w:val="00D81E78"/>
    <w:rsid w:val="00D822CF"/>
    <w:rsid w:val="00D902D6"/>
    <w:rsid w:val="00D90FA7"/>
    <w:rsid w:val="00D91526"/>
    <w:rsid w:val="00D91A21"/>
    <w:rsid w:val="00D921E2"/>
    <w:rsid w:val="00D92D66"/>
    <w:rsid w:val="00DA0F22"/>
    <w:rsid w:val="00DA1EAE"/>
    <w:rsid w:val="00DA4D7E"/>
    <w:rsid w:val="00DB1644"/>
    <w:rsid w:val="00DB3546"/>
    <w:rsid w:val="00DB44F0"/>
    <w:rsid w:val="00DB6DF8"/>
    <w:rsid w:val="00DC0088"/>
    <w:rsid w:val="00DC04D4"/>
    <w:rsid w:val="00DC25DB"/>
    <w:rsid w:val="00DC661D"/>
    <w:rsid w:val="00DD39BB"/>
    <w:rsid w:val="00DD50C6"/>
    <w:rsid w:val="00DD5D48"/>
    <w:rsid w:val="00DE218A"/>
    <w:rsid w:val="00DE403B"/>
    <w:rsid w:val="00DE6AEA"/>
    <w:rsid w:val="00DF7290"/>
    <w:rsid w:val="00DF7BA1"/>
    <w:rsid w:val="00E002E6"/>
    <w:rsid w:val="00E019FB"/>
    <w:rsid w:val="00E01EE8"/>
    <w:rsid w:val="00E01FCB"/>
    <w:rsid w:val="00E037DD"/>
    <w:rsid w:val="00E048A5"/>
    <w:rsid w:val="00E06357"/>
    <w:rsid w:val="00E118E7"/>
    <w:rsid w:val="00E119E8"/>
    <w:rsid w:val="00E13402"/>
    <w:rsid w:val="00E1450A"/>
    <w:rsid w:val="00E1508A"/>
    <w:rsid w:val="00E20685"/>
    <w:rsid w:val="00E21BEF"/>
    <w:rsid w:val="00E2615E"/>
    <w:rsid w:val="00E30A8B"/>
    <w:rsid w:val="00E36297"/>
    <w:rsid w:val="00E37CA5"/>
    <w:rsid w:val="00E41E07"/>
    <w:rsid w:val="00E45832"/>
    <w:rsid w:val="00E47A78"/>
    <w:rsid w:val="00E47DC2"/>
    <w:rsid w:val="00E5248A"/>
    <w:rsid w:val="00E5302B"/>
    <w:rsid w:val="00E53A6E"/>
    <w:rsid w:val="00E53C15"/>
    <w:rsid w:val="00E53F2F"/>
    <w:rsid w:val="00E56B31"/>
    <w:rsid w:val="00E61A97"/>
    <w:rsid w:val="00E71112"/>
    <w:rsid w:val="00E73012"/>
    <w:rsid w:val="00E732CB"/>
    <w:rsid w:val="00E7402E"/>
    <w:rsid w:val="00E820B1"/>
    <w:rsid w:val="00E85FBC"/>
    <w:rsid w:val="00E9080A"/>
    <w:rsid w:val="00E950CF"/>
    <w:rsid w:val="00E9717D"/>
    <w:rsid w:val="00EA2301"/>
    <w:rsid w:val="00EA692A"/>
    <w:rsid w:val="00EB097E"/>
    <w:rsid w:val="00EB22FB"/>
    <w:rsid w:val="00EB2696"/>
    <w:rsid w:val="00EB3281"/>
    <w:rsid w:val="00EB634A"/>
    <w:rsid w:val="00EB65AB"/>
    <w:rsid w:val="00EB73DE"/>
    <w:rsid w:val="00EB7C4D"/>
    <w:rsid w:val="00EC165B"/>
    <w:rsid w:val="00EC2583"/>
    <w:rsid w:val="00EC283C"/>
    <w:rsid w:val="00EC74D8"/>
    <w:rsid w:val="00ED0A0A"/>
    <w:rsid w:val="00ED263B"/>
    <w:rsid w:val="00ED2752"/>
    <w:rsid w:val="00ED5F07"/>
    <w:rsid w:val="00ED7F98"/>
    <w:rsid w:val="00EE2010"/>
    <w:rsid w:val="00EE3381"/>
    <w:rsid w:val="00EE763B"/>
    <w:rsid w:val="00EE7719"/>
    <w:rsid w:val="00EF2E49"/>
    <w:rsid w:val="00EF3E92"/>
    <w:rsid w:val="00EF421D"/>
    <w:rsid w:val="00F041F9"/>
    <w:rsid w:val="00F105C6"/>
    <w:rsid w:val="00F14ECE"/>
    <w:rsid w:val="00F16D93"/>
    <w:rsid w:val="00F20090"/>
    <w:rsid w:val="00F21503"/>
    <w:rsid w:val="00F23852"/>
    <w:rsid w:val="00F2429F"/>
    <w:rsid w:val="00F25C6E"/>
    <w:rsid w:val="00F30FF3"/>
    <w:rsid w:val="00F35F9D"/>
    <w:rsid w:val="00F40D88"/>
    <w:rsid w:val="00F41F75"/>
    <w:rsid w:val="00F46FB8"/>
    <w:rsid w:val="00F5254A"/>
    <w:rsid w:val="00F63752"/>
    <w:rsid w:val="00F708DF"/>
    <w:rsid w:val="00F72FA3"/>
    <w:rsid w:val="00F74E31"/>
    <w:rsid w:val="00F75075"/>
    <w:rsid w:val="00F76A20"/>
    <w:rsid w:val="00F85EB1"/>
    <w:rsid w:val="00F913BF"/>
    <w:rsid w:val="00F941FE"/>
    <w:rsid w:val="00F9477A"/>
    <w:rsid w:val="00F96C49"/>
    <w:rsid w:val="00FA0615"/>
    <w:rsid w:val="00FA75C6"/>
    <w:rsid w:val="00FB231D"/>
    <w:rsid w:val="00FB3363"/>
    <w:rsid w:val="00FC08FD"/>
    <w:rsid w:val="00FC4EF0"/>
    <w:rsid w:val="00FC5221"/>
    <w:rsid w:val="00FC6A6D"/>
    <w:rsid w:val="00FD0EAC"/>
    <w:rsid w:val="00FD0F53"/>
    <w:rsid w:val="00FD1376"/>
    <w:rsid w:val="00FD1519"/>
    <w:rsid w:val="00FD2363"/>
    <w:rsid w:val="00FD2B14"/>
    <w:rsid w:val="00FD4A67"/>
    <w:rsid w:val="00FD5784"/>
    <w:rsid w:val="00FD6373"/>
    <w:rsid w:val="00FD6972"/>
    <w:rsid w:val="00FE14B4"/>
    <w:rsid w:val="00FF3677"/>
    <w:rsid w:val="00FF481C"/>
    <w:rsid w:val="00FF5CFA"/>
    <w:rsid w:val="00FF6334"/>
    <w:rsid w:val="00FF726F"/>
    <w:rsid w:val="00FF7A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980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2A4"/>
    <w:pPr>
      <w:spacing w:after="0" w:line="240" w:lineRule="auto"/>
    </w:pPr>
    <w:rPr>
      <w:rFonts w:ascii="AGAvantGardeCyr" w:eastAsia="Times New Roman" w:hAnsi="AGAvantGardeCyr" w:cs="Times New Roman"/>
      <w:sz w:val="28"/>
      <w:szCs w:val="20"/>
    </w:rPr>
  </w:style>
  <w:style w:type="paragraph" w:styleId="11">
    <w:name w:val="heading 1"/>
    <w:basedOn w:val="a"/>
    <w:next w:val="a"/>
    <w:link w:val="12"/>
    <w:uiPriority w:val="9"/>
    <w:qFormat/>
    <w:rsid w:val="00C83CD4"/>
    <w:pPr>
      <w:keepNext/>
      <w:keepLines/>
      <w:spacing w:before="480" w:line="276" w:lineRule="auto"/>
      <w:outlineLvl w:val="0"/>
    </w:pPr>
    <w:rPr>
      <w:rFonts w:asciiTheme="majorHAnsi" w:eastAsiaTheme="majorEastAsia" w:hAnsiTheme="majorHAnsi" w:cstheme="majorBidi"/>
      <w:b/>
      <w:bCs/>
      <w:color w:val="365F91" w:themeColor="accent1" w:themeShade="BF"/>
      <w:szCs w:val="28"/>
      <w:lang w:eastAsia="ru-RU"/>
    </w:rPr>
  </w:style>
  <w:style w:type="paragraph" w:styleId="2">
    <w:name w:val="heading 2"/>
    <w:basedOn w:val="a"/>
    <w:next w:val="a"/>
    <w:link w:val="20"/>
    <w:unhideWhenUsed/>
    <w:qFormat/>
    <w:rsid w:val="005320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7906"/>
    <w:pPr>
      <w:keepNext/>
      <w:keepLines/>
      <w:spacing w:before="200" w:line="276" w:lineRule="auto"/>
      <w:ind w:firstLine="709"/>
      <w:jc w:val="both"/>
      <w:outlineLvl w:val="2"/>
    </w:pPr>
    <w:rPr>
      <w:rFonts w:asciiTheme="majorHAnsi" w:eastAsiaTheme="majorEastAsia" w:hAnsiTheme="majorHAnsi" w:cstheme="majorBidi"/>
      <w:b/>
      <w:bCs/>
      <w:color w:val="4F81BD" w:themeColor="accent1"/>
      <w:sz w:val="26"/>
      <w:szCs w:val="22"/>
      <w:lang w:eastAsia="ru-RU"/>
    </w:rPr>
  </w:style>
  <w:style w:type="paragraph" w:styleId="8">
    <w:name w:val="heading 8"/>
    <w:basedOn w:val="a"/>
    <w:next w:val="a"/>
    <w:link w:val="80"/>
    <w:uiPriority w:val="9"/>
    <w:semiHidden/>
    <w:unhideWhenUsed/>
    <w:qFormat/>
    <w:rsid w:val="00DA1EA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02A4"/>
    <w:pPr>
      <w:ind w:left="720"/>
      <w:contextualSpacing/>
    </w:pPr>
    <w:rPr>
      <w:rFonts w:ascii="Times New Roman" w:hAnsi="Times New Roman"/>
      <w:sz w:val="24"/>
      <w:szCs w:val="24"/>
      <w:lang w:eastAsia="ru-RU"/>
    </w:rPr>
  </w:style>
  <w:style w:type="paragraph" w:customStyle="1" w:styleId="Default">
    <w:name w:val="Default"/>
    <w:rsid w:val="00075B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Заголовок 1 Знак"/>
    <w:basedOn w:val="a0"/>
    <w:link w:val="11"/>
    <w:uiPriority w:val="9"/>
    <w:rsid w:val="00C83CD4"/>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semiHidden/>
    <w:unhideWhenUsed/>
    <w:rsid w:val="00FD4A67"/>
    <w:pPr>
      <w:tabs>
        <w:tab w:val="center" w:pos="4677"/>
        <w:tab w:val="right" w:pos="9355"/>
      </w:tabs>
    </w:pPr>
  </w:style>
  <w:style w:type="character" w:customStyle="1" w:styleId="a5">
    <w:name w:val="Верхний колонтитул Знак"/>
    <w:basedOn w:val="a0"/>
    <w:link w:val="a4"/>
    <w:uiPriority w:val="99"/>
    <w:semiHidden/>
    <w:rsid w:val="00FD4A67"/>
    <w:rPr>
      <w:rFonts w:ascii="AGAvantGardeCyr" w:eastAsia="Times New Roman" w:hAnsi="AGAvantGardeCyr" w:cs="Times New Roman"/>
      <w:sz w:val="28"/>
      <w:szCs w:val="20"/>
    </w:rPr>
  </w:style>
  <w:style w:type="paragraph" w:styleId="a6">
    <w:name w:val="footer"/>
    <w:basedOn w:val="a"/>
    <w:link w:val="a7"/>
    <w:uiPriority w:val="99"/>
    <w:unhideWhenUsed/>
    <w:rsid w:val="00FD4A67"/>
    <w:pPr>
      <w:tabs>
        <w:tab w:val="center" w:pos="4677"/>
        <w:tab w:val="right" w:pos="9355"/>
      </w:tabs>
    </w:pPr>
  </w:style>
  <w:style w:type="character" w:customStyle="1" w:styleId="a7">
    <w:name w:val="Нижний колонтитул Знак"/>
    <w:basedOn w:val="a0"/>
    <w:link w:val="a6"/>
    <w:uiPriority w:val="99"/>
    <w:rsid w:val="00FD4A67"/>
    <w:rPr>
      <w:rFonts w:ascii="AGAvantGardeCyr" w:eastAsia="Times New Roman" w:hAnsi="AGAvantGardeCyr" w:cs="Times New Roman"/>
      <w:sz w:val="28"/>
      <w:szCs w:val="20"/>
    </w:rPr>
  </w:style>
  <w:style w:type="character" w:customStyle="1" w:styleId="30">
    <w:name w:val="Заголовок 3 Знак"/>
    <w:basedOn w:val="a0"/>
    <w:link w:val="3"/>
    <w:uiPriority w:val="9"/>
    <w:rsid w:val="00C07906"/>
    <w:rPr>
      <w:rFonts w:asciiTheme="majorHAnsi" w:eastAsiaTheme="majorEastAsia" w:hAnsiTheme="majorHAnsi" w:cstheme="majorBidi"/>
      <w:b/>
      <w:bCs/>
      <w:color w:val="4F81BD" w:themeColor="accent1"/>
      <w:sz w:val="26"/>
      <w:lang w:eastAsia="ru-RU"/>
    </w:rPr>
  </w:style>
  <w:style w:type="table" w:styleId="a8">
    <w:name w:val="Table Grid"/>
    <w:basedOn w:val="a1"/>
    <w:uiPriority w:val="59"/>
    <w:rsid w:val="00C07906"/>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link w:val="aa"/>
    <w:uiPriority w:val="1"/>
    <w:qFormat/>
    <w:rsid w:val="00C07906"/>
    <w:pPr>
      <w:spacing w:after="0" w:line="240" w:lineRule="auto"/>
    </w:pPr>
    <w:rPr>
      <w:rFonts w:ascii="Arial Unicode MS" w:eastAsia="Arial Unicode MS" w:hAnsi="Arial Unicode MS" w:cs="Arial Unicode MS"/>
      <w:color w:val="000000"/>
      <w:sz w:val="24"/>
      <w:szCs w:val="24"/>
      <w:lang w:eastAsia="ru-RU"/>
    </w:rPr>
  </w:style>
  <w:style w:type="character" w:customStyle="1" w:styleId="ab">
    <w:name w:val="Основной текст + Курсив"/>
    <w:basedOn w:val="a0"/>
    <w:uiPriority w:val="99"/>
    <w:rsid w:val="00C07906"/>
    <w:rPr>
      <w:rFonts w:ascii="Times New Roman" w:hAnsi="Times New Roman" w:cs="Times New Roman"/>
      <w:i/>
      <w:iCs/>
      <w:spacing w:val="0"/>
      <w:sz w:val="18"/>
      <w:szCs w:val="18"/>
    </w:rPr>
  </w:style>
  <w:style w:type="paragraph" w:customStyle="1" w:styleId="S">
    <w:name w:val="S_Маркированный"/>
    <w:basedOn w:val="ac"/>
    <w:link w:val="S0"/>
    <w:autoRedefine/>
    <w:rsid w:val="00C07906"/>
  </w:style>
  <w:style w:type="character" w:customStyle="1" w:styleId="S0">
    <w:name w:val="S_Маркированный Знак Знак"/>
    <w:basedOn w:val="a0"/>
    <w:link w:val="S"/>
    <w:rsid w:val="00C07906"/>
    <w:rPr>
      <w:rFonts w:ascii="Times New Roman" w:eastAsia="Times New Roman" w:hAnsi="Times New Roman" w:cs="Times New Roman"/>
      <w:sz w:val="24"/>
      <w:szCs w:val="24"/>
      <w:lang w:eastAsia="ru-RU"/>
    </w:rPr>
  </w:style>
  <w:style w:type="paragraph" w:styleId="ac">
    <w:name w:val="List Bullet"/>
    <w:basedOn w:val="a"/>
    <w:rsid w:val="00C07906"/>
    <w:pPr>
      <w:tabs>
        <w:tab w:val="num" w:pos="720"/>
      </w:tabs>
      <w:ind w:left="360" w:hanging="360"/>
      <w:contextualSpacing/>
    </w:pPr>
    <w:rPr>
      <w:rFonts w:ascii="Times New Roman" w:hAnsi="Times New Roman"/>
      <w:sz w:val="24"/>
      <w:szCs w:val="24"/>
      <w:lang w:eastAsia="ru-RU"/>
    </w:rPr>
  </w:style>
  <w:style w:type="paragraph" w:customStyle="1" w:styleId="110">
    <w:name w:val="1 1 основной текст"/>
    <w:basedOn w:val="a"/>
    <w:qFormat/>
    <w:rsid w:val="00C07906"/>
    <w:pPr>
      <w:spacing w:line="276" w:lineRule="auto"/>
      <w:ind w:firstLine="357"/>
      <w:jc w:val="both"/>
    </w:pPr>
    <w:rPr>
      <w:rFonts w:ascii="Times New Roman" w:hAnsi="Times New Roman"/>
      <w:sz w:val="24"/>
      <w:szCs w:val="24"/>
      <w:lang w:eastAsia="ru-RU"/>
    </w:rPr>
  </w:style>
  <w:style w:type="paragraph" w:customStyle="1" w:styleId="ConsPlusNormal">
    <w:name w:val="ConsPlusNormal"/>
    <w:link w:val="ConsPlusNormal0"/>
    <w:rsid w:val="00C07906"/>
    <w:pPr>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1">
    <w:name w:val="Средняя заливка 1 - Акцент 11"/>
    <w:basedOn w:val="a1"/>
    <w:uiPriority w:val="63"/>
    <w:rsid w:val="00C0790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d">
    <w:name w:val="Основной текст пояснительной записки"/>
    <w:basedOn w:val="a"/>
    <w:qFormat/>
    <w:rsid w:val="00C07906"/>
    <w:pPr>
      <w:spacing w:line="276" w:lineRule="auto"/>
      <w:ind w:firstLine="709"/>
      <w:jc w:val="both"/>
    </w:pPr>
    <w:rPr>
      <w:rFonts w:ascii="Times New Roman" w:hAnsi="Times New Roman"/>
      <w:szCs w:val="28"/>
      <w:lang w:eastAsia="ar-SA"/>
    </w:rPr>
  </w:style>
  <w:style w:type="paragraph" w:customStyle="1" w:styleId="10">
    <w:name w:val="маркированный список 1 уровня"/>
    <w:basedOn w:val="ad"/>
    <w:qFormat/>
    <w:rsid w:val="00C07906"/>
    <w:pPr>
      <w:numPr>
        <w:numId w:val="1"/>
      </w:numPr>
      <w:ind w:left="0" w:firstLine="709"/>
    </w:pPr>
  </w:style>
  <w:style w:type="paragraph" w:customStyle="1" w:styleId="ae">
    <w:name w:val="выделение жирным"/>
    <w:basedOn w:val="ad"/>
    <w:qFormat/>
    <w:rsid w:val="00C07906"/>
  </w:style>
  <w:style w:type="paragraph" w:styleId="af">
    <w:name w:val="Body Text Indent"/>
    <w:basedOn w:val="a"/>
    <w:link w:val="af0"/>
    <w:rsid w:val="00C07906"/>
    <w:pPr>
      <w:ind w:firstLine="709"/>
      <w:jc w:val="both"/>
    </w:pPr>
    <w:rPr>
      <w:rFonts w:ascii="Arial" w:hAnsi="Arial"/>
      <w:sz w:val="22"/>
      <w:lang w:eastAsia="ru-RU"/>
    </w:rPr>
  </w:style>
  <w:style w:type="character" w:customStyle="1" w:styleId="af0">
    <w:name w:val="Основной текст с отступом Знак"/>
    <w:basedOn w:val="a0"/>
    <w:link w:val="af"/>
    <w:rsid w:val="00C07906"/>
    <w:rPr>
      <w:rFonts w:ascii="Arial" w:eastAsia="Times New Roman" w:hAnsi="Arial" w:cs="Times New Roman"/>
      <w:szCs w:val="20"/>
      <w:lang w:eastAsia="ru-RU"/>
    </w:rPr>
  </w:style>
  <w:style w:type="paragraph" w:customStyle="1" w:styleId="af1">
    <w:name w:val="подзаголовки"/>
    <w:basedOn w:val="ad"/>
    <w:qFormat/>
    <w:rsid w:val="00C07906"/>
    <w:pPr>
      <w:suppressAutoHyphens/>
      <w:spacing w:line="319" w:lineRule="auto"/>
      <w:ind w:firstLine="0"/>
      <w:jc w:val="center"/>
    </w:pPr>
    <w:rPr>
      <w:b/>
      <w:sz w:val="24"/>
    </w:rPr>
  </w:style>
  <w:style w:type="character" w:styleId="af2">
    <w:name w:val="Strong"/>
    <w:basedOn w:val="a0"/>
    <w:qFormat/>
    <w:rsid w:val="00C07906"/>
    <w:rPr>
      <w:b/>
      <w:bCs/>
    </w:rPr>
  </w:style>
  <w:style w:type="numbering" w:customStyle="1" w:styleId="1">
    <w:name w:val="Стиль1"/>
    <w:uiPriority w:val="99"/>
    <w:rsid w:val="00C07906"/>
    <w:pPr>
      <w:numPr>
        <w:numId w:val="2"/>
      </w:numPr>
    </w:pPr>
  </w:style>
  <w:style w:type="paragraph" w:customStyle="1" w:styleId="00">
    <w:name w:val="00 заглавия таблиц"/>
    <w:basedOn w:val="a"/>
    <w:qFormat/>
    <w:rsid w:val="00856901"/>
    <w:pPr>
      <w:suppressAutoHyphens/>
      <w:spacing w:line="319" w:lineRule="auto"/>
      <w:contextualSpacing/>
      <w:jc w:val="center"/>
    </w:pPr>
    <w:rPr>
      <w:rFonts w:ascii="Times New Roman" w:hAnsi="Times New Roman"/>
      <w:sz w:val="24"/>
      <w:szCs w:val="28"/>
      <w:shd w:val="clear" w:color="auto" w:fill="FFFFFF"/>
      <w:lang w:eastAsia="ru-RU"/>
    </w:rPr>
  </w:style>
  <w:style w:type="paragraph" w:customStyle="1" w:styleId="000">
    <w:name w:val="00 заголовок по правому краю"/>
    <w:basedOn w:val="a"/>
    <w:qFormat/>
    <w:rsid w:val="00856901"/>
    <w:pPr>
      <w:suppressAutoHyphens/>
      <w:spacing w:line="319" w:lineRule="auto"/>
      <w:jc w:val="center"/>
    </w:pPr>
    <w:rPr>
      <w:rFonts w:ascii="Times New Roman" w:hAnsi="Times New Roman"/>
      <w:b/>
      <w:sz w:val="24"/>
      <w:szCs w:val="28"/>
      <w:lang w:eastAsia="ru-RU"/>
    </w:rPr>
  </w:style>
  <w:style w:type="paragraph" w:customStyle="1" w:styleId="001">
    <w:name w:val="00 маркированный список 1 уровень"/>
    <w:basedOn w:val="a3"/>
    <w:qFormat/>
    <w:rsid w:val="008C3671"/>
    <w:pPr>
      <w:numPr>
        <w:numId w:val="3"/>
      </w:numPr>
      <w:spacing w:line="319" w:lineRule="auto"/>
      <w:jc w:val="both"/>
    </w:pPr>
    <w:rPr>
      <w:szCs w:val="28"/>
    </w:rPr>
  </w:style>
  <w:style w:type="paragraph" w:customStyle="1" w:styleId="002">
    <w:name w:val="00 название таблиц"/>
    <w:basedOn w:val="a"/>
    <w:qFormat/>
    <w:rsid w:val="00856901"/>
    <w:pPr>
      <w:spacing w:line="319" w:lineRule="auto"/>
      <w:ind w:firstLine="357"/>
      <w:jc w:val="both"/>
    </w:pPr>
    <w:rPr>
      <w:rFonts w:ascii="Times New Roman" w:hAnsi="Times New Roman"/>
      <w:b/>
      <w:sz w:val="24"/>
      <w:szCs w:val="24"/>
      <w:shd w:val="clear" w:color="auto" w:fill="FFFFFF"/>
      <w:lang w:eastAsia="ru-RU"/>
    </w:rPr>
  </w:style>
  <w:style w:type="paragraph" w:customStyle="1" w:styleId="0010">
    <w:name w:val="00 нумерованный список 1 уровень"/>
    <w:basedOn w:val="a"/>
    <w:qFormat/>
    <w:rsid w:val="006E6EAF"/>
    <w:pPr>
      <w:numPr>
        <w:numId w:val="4"/>
      </w:numPr>
      <w:spacing w:line="319" w:lineRule="auto"/>
      <w:ind w:left="1080"/>
      <w:jc w:val="both"/>
    </w:pPr>
    <w:rPr>
      <w:rFonts w:ascii="Times New Roman" w:hAnsi="Times New Roman"/>
      <w:sz w:val="24"/>
      <w:szCs w:val="28"/>
      <w:lang w:eastAsia="ru-RU"/>
    </w:rPr>
  </w:style>
  <w:style w:type="paragraph" w:customStyle="1" w:styleId="003">
    <w:name w:val="00 Основной текст"/>
    <w:basedOn w:val="a"/>
    <w:qFormat/>
    <w:rsid w:val="00856901"/>
    <w:pPr>
      <w:spacing w:line="319" w:lineRule="auto"/>
      <w:ind w:firstLine="709"/>
      <w:jc w:val="both"/>
    </w:pPr>
    <w:rPr>
      <w:rFonts w:ascii="Times New Roman" w:hAnsi="Times New Roman"/>
      <w:sz w:val="24"/>
      <w:szCs w:val="28"/>
      <w:lang w:eastAsia="ru-RU"/>
    </w:rPr>
  </w:style>
  <w:style w:type="paragraph" w:customStyle="1" w:styleId="004">
    <w:name w:val="00 подзаголовки таблиц"/>
    <w:basedOn w:val="a"/>
    <w:qFormat/>
    <w:rsid w:val="00856901"/>
    <w:pPr>
      <w:snapToGrid w:val="0"/>
      <w:spacing w:line="319" w:lineRule="auto"/>
      <w:jc w:val="center"/>
    </w:pPr>
    <w:rPr>
      <w:rFonts w:ascii="Times New Roman" w:hAnsi="Times New Roman"/>
      <w:b/>
      <w:sz w:val="24"/>
      <w:szCs w:val="24"/>
      <w:lang w:eastAsia="ru-RU"/>
    </w:rPr>
  </w:style>
  <w:style w:type="paragraph" w:customStyle="1" w:styleId="005">
    <w:name w:val="00 подзаголовок"/>
    <w:basedOn w:val="a3"/>
    <w:qFormat/>
    <w:rsid w:val="00856901"/>
    <w:pPr>
      <w:suppressAutoHyphens/>
      <w:spacing w:line="319" w:lineRule="auto"/>
      <w:ind w:left="0"/>
      <w:jc w:val="center"/>
    </w:pPr>
    <w:rPr>
      <w:b/>
      <w:szCs w:val="28"/>
    </w:rPr>
  </w:style>
  <w:style w:type="paragraph" w:customStyle="1" w:styleId="006">
    <w:name w:val="00 подпись рисунков"/>
    <w:basedOn w:val="a"/>
    <w:qFormat/>
    <w:rsid w:val="00856901"/>
    <w:pPr>
      <w:spacing w:line="319" w:lineRule="auto"/>
      <w:ind w:firstLine="709"/>
      <w:contextualSpacing/>
    </w:pPr>
    <w:rPr>
      <w:rFonts w:ascii="Times New Roman" w:hAnsi="Times New Roman"/>
      <w:sz w:val="22"/>
      <w:szCs w:val="22"/>
      <w:lang w:eastAsia="ru-RU"/>
    </w:rPr>
  </w:style>
  <w:style w:type="paragraph" w:customStyle="1" w:styleId="007">
    <w:name w:val="00 рис и табл"/>
    <w:basedOn w:val="005"/>
    <w:qFormat/>
    <w:rsid w:val="00856901"/>
    <w:pPr>
      <w:ind w:firstLine="709"/>
      <w:jc w:val="right"/>
    </w:pPr>
    <w:rPr>
      <w:b w:val="0"/>
      <w:sz w:val="22"/>
      <w:szCs w:val="22"/>
    </w:rPr>
  </w:style>
  <w:style w:type="paragraph" w:customStyle="1" w:styleId="008">
    <w:name w:val="00 табица по правому краю"/>
    <w:basedOn w:val="a"/>
    <w:qFormat/>
    <w:rsid w:val="00856901"/>
    <w:pPr>
      <w:snapToGrid w:val="0"/>
      <w:spacing w:line="319" w:lineRule="auto"/>
    </w:pPr>
    <w:rPr>
      <w:rFonts w:ascii="Times New Roman" w:hAnsi="Times New Roman"/>
      <w:sz w:val="24"/>
      <w:szCs w:val="24"/>
      <w:lang w:eastAsia="ru-RU"/>
    </w:rPr>
  </w:style>
  <w:style w:type="paragraph" w:customStyle="1" w:styleId="009">
    <w:name w:val="00 таблица центр"/>
    <w:basedOn w:val="a"/>
    <w:qFormat/>
    <w:rsid w:val="00856901"/>
    <w:pPr>
      <w:snapToGrid w:val="0"/>
      <w:spacing w:line="319" w:lineRule="auto"/>
      <w:jc w:val="center"/>
    </w:pPr>
    <w:rPr>
      <w:rFonts w:ascii="Times New Roman" w:hAnsi="Times New Roman"/>
      <w:sz w:val="24"/>
      <w:szCs w:val="24"/>
      <w:lang w:eastAsia="ru-RU"/>
    </w:rPr>
  </w:style>
  <w:style w:type="character" w:customStyle="1" w:styleId="80">
    <w:name w:val="Заголовок 8 Знак"/>
    <w:basedOn w:val="a0"/>
    <w:link w:val="8"/>
    <w:rsid w:val="00DA1EAE"/>
    <w:rPr>
      <w:rFonts w:asciiTheme="majorHAnsi" w:eastAsiaTheme="majorEastAsia" w:hAnsiTheme="majorHAnsi" w:cstheme="majorBidi"/>
      <w:color w:val="404040" w:themeColor="text1" w:themeTint="BF"/>
      <w:sz w:val="20"/>
      <w:szCs w:val="20"/>
    </w:rPr>
  </w:style>
  <w:style w:type="paragraph" w:styleId="af3">
    <w:name w:val="Balloon Text"/>
    <w:basedOn w:val="a"/>
    <w:link w:val="af4"/>
    <w:uiPriority w:val="99"/>
    <w:semiHidden/>
    <w:unhideWhenUsed/>
    <w:rsid w:val="00DC25DB"/>
    <w:rPr>
      <w:rFonts w:ascii="Tahoma" w:hAnsi="Tahoma" w:cs="Tahoma"/>
      <w:sz w:val="16"/>
      <w:szCs w:val="16"/>
    </w:rPr>
  </w:style>
  <w:style w:type="character" w:customStyle="1" w:styleId="af4">
    <w:name w:val="Текст выноски Знак"/>
    <w:basedOn w:val="a0"/>
    <w:link w:val="af3"/>
    <w:uiPriority w:val="99"/>
    <w:semiHidden/>
    <w:rsid w:val="00DC25DB"/>
    <w:rPr>
      <w:rFonts w:ascii="Tahoma" w:eastAsia="Times New Roman" w:hAnsi="Tahoma" w:cs="Tahoma"/>
      <w:sz w:val="16"/>
      <w:szCs w:val="16"/>
    </w:rPr>
  </w:style>
  <w:style w:type="character" w:customStyle="1" w:styleId="20">
    <w:name w:val="Заголовок 2 Знак"/>
    <w:basedOn w:val="a0"/>
    <w:link w:val="2"/>
    <w:rsid w:val="005320BF"/>
    <w:rPr>
      <w:rFonts w:asciiTheme="majorHAnsi" w:eastAsiaTheme="majorEastAsia" w:hAnsiTheme="majorHAnsi" w:cstheme="majorBidi"/>
      <w:b/>
      <w:bCs/>
      <w:color w:val="4F81BD" w:themeColor="accent1"/>
      <w:sz w:val="26"/>
      <w:szCs w:val="26"/>
    </w:rPr>
  </w:style>
  <w:style w:type="paragraph" w:customStyle="1" w:styleId="af5">
    <w:name w:val="ОСНОВНОЙ !!!"/>
    <w:basedOn w:val="af6"/>
    <w:link w:val="13"/>
    <w:rsid w:val="005320BF"/>
    <w:pPr>
      <w:spacing w:before="120" w:after="0" w:line="240" w:lineRule="auto"/>
      <w:ind w:firstLine="900"/>
      <w:jc w:val="both"/>
    </w:pPr>
    <w:rPr>
      <w:rFonts w:ascii="Arial" w:eastAsia="Times New Roman" w:hAnsi="Arial" w:cs="Arial"/>
      <w:sz w:val="24"/>
      <w:szCs w:val="24"/>
      <w:lang w:eastAsia="ru-RU"/>
    </w:rPr>
  </w:style>
  <w:style w:type="character" w:customStyle="1" w:styleId="13">
    <w:name w:val="ОСНОВНОЙ !!! Знак1"/>
    <w:basedOn w:val="a0"/>
    <w:link w:val="af5"/>
    <w:rsid w:val="005320BF"/>
    <w:rPr>
      <w:rFonts w:ascii="Arial" w:eastAsia="Times New Roman" w:hAnsi="Arial" w:cs="Arial"/>
      <w:sz w:val="24"/>
      <w:szCs w:val="24"/>
      <w:lang w:eastAsia="ru-RU"/>
    </w:rPr>
  </w:style>
  <w:style w:type="paragraph" w:styleId="af6">
    <w:name w:val="Body Text"/>
    <w:basedOn w:val="a"/>
    <w:link w:val="af7"/>
    <w:uiPriority w:val="99"/>
    <w:semiHidden/>
    <w:unhideWhenUsed/>
    <w:rsid w:val="005320BF"/>
    <w:pPr>
      <w:spacing w:after="120" w:line="276" w:lineRule="auto"/>
    </w:pPr>
    <w:rPr>
      <w:rFonts w:asciiTheme="minorHAnsi" w:eastAsiaTheme="minorHAnsi" w:hAnsiTheme="minorHAnsi" w:cstheme="minorBidi"/>
      <w:sz w:val="22"/>
      <w:szCs w:val="22"/>
    </w:rPr>
  </w:style>
  <w:style w:type="character" w:customStyle="1" w:styleId="af7">
    <w:name w:val="Основной текст Знак"/>
    <w:basedOn w:val="a0"/>
    <w:link w:val="af6"/>
    <w:uiPriority w:val="99"/>
    <w:semiHidden/>
    <w:rsid w:val="005320BF"/>
  </w:style>
  <w:style w:type="character" w:styleId="af8">
    <w:name w:val="Hyperlink"/>
    <w:basedOn w:val="a0"/>
    <w:uiPriority w:val="99"/>
    <w:rsid w:val="005320BF"/>
    <w:rPr>
      <w:color w:val="0000FF"/>
      <w:u w:val="single"/>
    </w:rPr>
  </w:style>
  <w:style w:type="paragraph" w:customStyle="1" w:styleId="312">
    <w:name w:val="Стиль Заголовок 3 + 12 пт"/>
    <w:basedOn w:val="3"/>
    <w:rsid w:val="005320BF"/>
    <w:pPr>
      <w:keepLines w:val="0"/>
      <w:numPr>
        <w:ilvl w:val="2"/>
      </w:numPr>
      <w:tabs>
        <w:tab w:val="num" w:pos="0"/>
        <w:tab w:val="left" w:pos="2340"/>
      </w:tabs>
      <w:spacing w:before="240" w:after="120" w:line="240" w:lineRule="auto"/>
      <w:ind w:firstLine="709"/>
      <w:jc w:val="left"/>
    </w:pPr>
    <w:rPr>
      <w:rFonts w:ascii="Times New Roman" w:eastAsia="Times New Roman" w:hAnsi="Times New Roman" w:cs="Times New Roman"/>
      <w:color w:val="auto"/>
      <w:sz w:val="24"/>
      <w:szCs w:val="26"/>
      <w:lang w:eastAsia="ar-SA"/>
    </w:rPr>
  </w:style>
  <w:style w:type="paragraph" w:customStyle="1" w:styleId="1590">
    <w:name w:val="Стиль ОСНОВНОЙ !!! + Слева:  159 см Первая строка:  0 см"/>
    <w:basedOn w:val="af5"/>
    <w:rsid w:val="005320BF"/>
    <w:pPr>
      <w:ind w:left="900" w:firstLine="0"/>
    </w:pPr>
    <w:rPr>
      <w:szCs w:val="20"/>
    </w:rPr>
  </w:style>
  <w:style w:type="paragraph" w:styleId="af9">
    <w:name w:val="Normal (Web)"/>
    <w:basedOn w:val="a"/>
    <w:rsid w:val="005320BF"/>
    <w:pPr>
      <w:spacing w:before="100" w:beforeAutospacing="1" w:after="100" w:afterAutospacing="1"/>
    </w:pPr>
    <w:rPr>
      <w:rFonts w:ascii="Times New Roman" w:hAnsi="Times New Roman"/>
      <w:sz w:val="24"/>
      <w:szCs w:val="24"/>
      <w:lang w:eastAsia="ru-RU"/>
    </w:rPr>
  </w:style>
  <w:style w:type="paragraph" w:customStyle="1" w:styleId="ConsNormal">
    <w:name w:val="ConsNormal"/>
    <w:rsid w:val="005320B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5320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Знак3 Знак Знак Знак"/>
    <w:basedOn w:val="a"/>
    <w:autoRedefine/>
    <w:uiPriority w:val="99"/>
    <w:rsid w:val="005320BF"/>
    <w:pPr>
      <w:spacing w:before="100" w:beforeAutospacing="1" w:after="100" w:afterAutospacing="1"/>
    </w:pPr>
    <w:rPr>
      <w:rFonts w:ascii="Times New Roman" w:hAnsi="Times New Roman"/>
      <w:szCs w:val="28"/>
      <w:lang w:val="en-US"/>
    </w:rPr>
  </w:style>
  <w:style w:type="character" w:customStyle="1" w:styleId="aa">
    <w:name w:val="Без интервала Знак"/>
    <w:basedOn w:val="a0"/>
    <w:link w:val="a9"/>
    <w:uiPriority w:val="1"/>
    <w:rsid w:val="00B82729"/>
    <w:rPr>
      <w:rFonts w:ascii="Arial Unicode MS" w:eastAsia="Arial Unicode MS" w:hAnsi="Arial Unicode MS" w:cs="Arial Unicode MS"/>
      <w:color w:val="000000"/>
      <w:sz w:val="24"/>
      <w:szCs w:val="24"/>
      <w:lang w:eastAsia="ru-RU"/>
    </w:rPr>
  </w:style>
  <w:style w:type="paragraph" w:styleId="afa">
    <w:name w:val="Document Map"/>
    <w:basedOn w:val="a"/>
    <w:link w:val="afb"/>
    <w:uiPriority w:val="99"/>
    <w:semiHidden/>
    <w:unhideWhenUsed/>
    <w:rsid w:val="007275CE"/>
    <w:rPr>
      <w:rFonts w:ascii="Tahoma" w:hAnsi="Tahoma" w:cs="Tahoma"/>
      <w:sz w:val="16"/>
      <w:szCs w:val="16"/>
    </w:rPr>
  </w:style>
  <w:style w:type="character" w:customStyle="1" w:styleId="afb">
    <w:name w:val="Схема документа Знак"/>
    <w:basedOn w:val="a0"/>
    <w:link w:val="afa"/>
    <w:uiPriority w:val="99"/>
    <w:semiHidden/>
    <w:rsid w:val="007275CE"/>
    <w:rPr>
      <w:rFonts w:ascii="Tahoma" w:eastAsia="Times New Roman" w:hAnsi="Tahoma" w:cs="Tahoma"/>
      <w:sz w:val="16"/>
      <w:szCs w:val="16"/>
    </w:rPr>
  </w:style>
  <w:style w:type="table" w:customStyle="1" w:styleId="4">
    <w:name w:val="Сетка таблицы4"/>
    <w:basedOn w:val="a1"/>
    <w:uiPriority w:val="59"/>
    <w:rsid w:val="004E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136F7C"/>
    <w:rPr>
      <w:rFonts w:ascii="Arial" w:eastAsia="Times New Roman" w:hAnsi="Arial" w:cs="Arial"/>
      <w:sz w:val="20"/>
      <w:szCs w:val="20"/>
      <w:lang w:eastAsia="ru-RU"/>
    </w:rPr>
  </w:style>
  <w:style w:type="paragraph" w:styleId="afc">
    <w:name w:val="Title"/>
    <w:basedOn w:val="a"/>
    <w:link w:val="14"/>
    <w:qFormat/>
    <w:rsid w:val="00136F7C"/>
    <w:pPr>
      <w:jc w:val="center"/>
    </w:pPr>
    <w:rPr>
      <w:rFonts w:ascii="Saloon" w:hAnsi="Saloon"/>
      <w:spacing w:val="30"/>
      <w:sz w:val="44"/>
      <w:szCs w:val="44"/>
      <w:lang w:eastAsia="ru-RU"/>
    </w:rPr>
  </w:style>
  <w:style w:type="character" w:customStyle="1" w:styleId="afd">
    <w:name w:val="Название Знак"/>
    <w:basedOn w:val="a0"/>
    <w:link w:val="afc"/>
    <w:uiPriority w:val="10"/>
    <w:rsid w:val="00136F7C"/>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c"/>
    <w:rsid w:val="00136F7C"/>
    <w:rPr>
      <w:rFonts w:ascii="Saloon" w:eastAsia="Times New Roman" w:hAnsi="Saloon" w:cs="Times New Roman"/>
      <w:spacing w:val="30"/>
      <w:sz w:val="44"/>
      <w:szCs w:val="44"/>
      <w:lang w:eastAsia="ru-RU"/>
    </w:rPr>
  </w:style>
  <w:style w:type="paragraph" w:customStyle="1" w:styleId="afe">
    <w:name w:val="Знак"/>
    <w:basedOn w:val="a"/>
    <w:rsid w:val="00CD2CEC"/>
    <w:pPr>
      <w:spacing w:after="160" w:line="240" w:lineRule="exact"/>
    </w:pPr>
    <w:rPr>
      <w:rFonts w:ascii="Verdana" w:hAnsi="Verdana"/>
      <w:sz w:val="24"/>
      <w:szCs w:val="24"/>
      <w:lang w:val="en-US"/>
    </w:rPr>
  </w:style>
  <w:style w:type="character" w:customStyle="1" w:styleId="searchtext">
    <w:name w:val="searchtext"/>
    <w:basedOn w:val="a0"/>
    <w:rsid w:val="002B3CBD"/>
  </w:style>
</w:styles>
</file>

<file path=word/webSettings.xml><?xml version="1.0" encoding="utf-8"?>
<w:webSettings xmlns:r="http://schemas.openxmlformats.org/officeDocument/2006/relationships" xmlns:w="http://schemas.openxmlformats.org/wordprocessingml/2006/main">
  <w:divs>
    <w:div w:id="118766903">
      <w:bodyDiv w:val="1"/>
      <w:marLeft w:val="0"/>
      <w:marRight w:val="0"/>
      <w:marTop w:val="0"/>
      <w:marBottom w:val="0"/>
      <w:divBdr>
        <w:top w:val="none" w:sz="0" w:space="0" w:color="auto"/>
        <w:left w:val="none" w:sz="0" w:space="0" w:color="auto"/>
        <w:bottom w:val="none" w:sz="0" w:space="0" w:color="auto"/>
        <w:right w:val="none" w:sz="0" w:space="0" w:color="auto"/>
      </w:divBdr>
    </w:div>
    <w:div w:id="87682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53DCF56DC2040968485928D6D04A19A686C2463CEB4632BF8E2FE5521499D6DC7AC0F4E43D10778C1DB81E8ED45FE85ABE30FF129B848G" TargetMode="External"/><Relationship Id="rId21" Type="http://schemas.openxmlformats.org/officeDocument/2006/relationships/hyperlink" Target="consultantplus://offline/ref=67899944A2853EC07B89D82490EF7FF2761F778BEAE6B196915B0C59E18896BAFB2CF1164E19F47D2E7A8AC513B4735C12073EA3375AM7N" TargetMode="External"/><Relationship Id="rId42" Type="http://schemas.openxmlformats.org/officeDocument/2006/relationships/hyperlink" Target="consultantplus://offline/ref=377002ABEDDA5B2964F71A6298DDA1C53BF44A780539DF1C10A4CD351F229C97482848CF1E00B92DA1C686231D80329E8B9E3659EDH7h0L" TargetMode="External"/><Relationship Id="rId63" Type="http://schemas.openxmlformats.org/officeDocument/2006/relationships/hyperlink" Target="consultantplus://offline/ref=0754FD42A752A97D8BB077741EEBF91207B10C565C3D0BDF5EAC7568E3EB4FC7B986765795F1BBFF84F20EBF1E0AE9BAA17C6C116D02CF23aDhFH" TargetMode="External"/><Relationship Id="rId84" Type="http://schemas.openxmlformats.org/officeDocument/2006/relationships/hyperlink" Target="consultantplus://offline/ref=67899944A2853EC07B89D82490EF7FF2761F778BEAE6B196915B0C59E18896BAFB2CF1164E19F47D2E7A8AC513B4735C12073EA3375AM7N" TargetMode="External"/><Relationship Id="rId138" Type="http://schemas.openxmlformats.org/officeDocument/2006/relationships/hyperlink" Target="consultantplus://offline/ref=0754FD42A752A97D8BB077741EEBF91207B10C565C3D0BDF5EAC7568E3EB4FC7B986765795F1BBFF84F20EBF1E0AE9BAA17C6C116D02CF23aDhFH" TargetMode="External"/><Relationship Id="rId159" Type="http://schemas.openxmlformats.org/officeDocument/2006/relationships/hyperlink" Target="consultantplus://offline/ref=C53DCF56DC2040968485928D6D04A19A686C2463CEB4632BF8E2FE5521499D6DC7AC0F4E4CD60778C1DB81E8ED45FE85ABE30FF129B848G" TargetMode="External"/><Relationship Id="rId170" Type="http://schemas.openxmlformats.org/officeDocument/2006/relationships/hyperlink" Target="consultantplus://offline/ref=67899944A2853EC07B89D82490EF7FF2761F778BEAE6B196915B0C59E18896BAFB2CF1144817F47D2E7A8AC513B4735C12073EA3375AM7N" TargetMode="External"/><Relationship Id="rId191" Type="http://schemas.openxmlformats.org/officeDocument/2006/relationships/hyperlink" Target="consultantplus://offline/ref=E84866E08FD294C38A5ACE233FCD1D5E3FE954F4870C02880DC2D02A6629EBFE1D355ECEF774CD48D7BDFA32536FC4EEDB727DBF6Fz2SAI" TargetMode="External"/><Relationship Id="rId205" Type="http://schemas.openxmlformats.org/officeDocument/2006/relationships/hyperlink" Target="consultantplus://offline/ref=E84866E08FD294C38A5ACE233FCD1D5E3FE954F4870C02880DC2D02A6629EBFE1D355ECEF774CD48D7BDFA32536FC4EEDB727DBF6Fz2SAI" TargetMode="External"/><Relationship Id="rId226" Type="http://schemas.openxmlformats.org/officeDocument/2006/relationships/hyperlink" Target="consultantplus://offline/ref=0754FD42A752A97D8BB077741EEBF91207B10C565C3D0BDF5EAC7568E3EB4FC7B986765795F1BBFF84F20EBF1E0AE9BAA17C6C116D02CF23aDhFH" TargetMode="External"/><Relationship Id="rId247" Type="http://schemas.openxmlformats.org/officeDocument/2006/relationships/hyperlink" Target="consultantplus://offline/ref=0754FD42A752A97D8BB077741EEBF91207B10C565C3D0BDF5EAC7568E3EB4FC7B986765795F1BBFF84F20EBF1E0AE9BAA17C6C116D02CF23aDhFH" TargetMode="External"/><Relationship Id="rId107" Type="http://schemas.openxmlformats.org/officeDocument/2006/relationships/hyperlink" Target="consultantplus://offline/ref=5721A5239629FC8C59F660B973035C15242AC07B1AFF48BB0DE60DB69CEDA934C2B9EB778C6BC436991E9CE330F3BA5425029A161C63DAJ" TargetMode="External"/><Relationship Id="rId11" Type="http://schemas.openxmlformats.org/officeDocument/2006/relationships/hyperlink" Target="consultantplus://offline/ref=592B61253CAFC5509FD25E5F4B7FC4AD32432783D13AFFB43F93ADED60D03FDFC2E05BB752609DCD50C96DF59Az1n4J" TargetMode="External"/><Relationship Id="rId32" Type="http://schemas.openxmlformats.org/officeDocument/2006/relationships/hyperlink" Target="consultantplus://offline/ref=D59B4464992BEB1644CCA41659BE07FCBD10365B521A7C9DD965CF14B0E5902B80771F563DA8D1600211A5694A5216A3960F085C3E59DCC3WAR2J" TargetMode="External"/><Relationship Id="rId53" Type="http://schemas.openxmlformats.org/officeDocument/2006/relationships/hyperlink" Target="consultantplus://offline/ref=67899944A2853EC07B89D82490EF7FF2761F778BEAE6B196915B0C59E18896BAFB2CF1164E19F47D2E7A8AC513B4735C12073EA3375AM7N" TargetMode="External"/><Relationship Id="rId74" Type="http://schemas.openxmlformats.org/officeDocument/2006/relationships/hyperlink" Target="consultantplus://offline/ref=7C8BB18E716317256FD7FF5D986707109BB7EB4B0489BFC534F0B3D1809950BDBD35D7BB62A9EA5F37F8EE250C01EA00701CC925E49AB14EUDVDO" TargetMode="External"/><Relationship Id="rId128" Type="http://schemas.openxmlformats.org/officeDocument/2006/relationships/hyperlink" Target="consultantplus://offline/ref=67899944A2853EC07B89D82490EF7FF2761F778BEAE6B196915B0C59E18896BAFB2CF1144817F47D2E7A8AC513B4735C12073EA3375AM7N" TargetMode="External"/><Relationship Id="rId149" Type="http://schemas.openxmlformats.org/officeDocument/2006/relationships/hyperlink" Target="consultantplus://offline/ref=E84866E08FD294C38A5ACE233FCD1D5E3FE954F4870C02880DC2D02A6629EBFE1D355ECEF67FCD48D7BDFA32536FC4EEDB727DBF6Fz2SAI" TargetMode="External"/><Relationship Id="rId5" Type="http://schemas.openxmlformats.org/officeDocument/2006/relationships/webSettings" Target="webSettings.xml"/><Relationship Id="rId95" Type="http://schemas.openxmlformats.org/officeDocument/2006/relationships/hyperlink" Target="consultantplus://offline/ref=67899944A2853EC07B89D82490EF7FF2761F778BEAE6B196915B0C59E18896BAFB2CF1164E19F47D2E7A8AC513B4735C12073EA3375AM7N" TargetMode="External"/><Relationship Id="rId160" Type="http://schemas.openxmlformats.org/officeDocument/2006/relationships/hyperlink" Target="consultantplus://offline/ref=C53DCF56DC2040968485928D6D04A19A686C2463CEB4632BF8E2FE5521499D6DC7AC0F4E43D10778C1DB81E8ED45FE85ABE30FF129B848G" TargetMode="External"/><Relationship Id="rId181" Type="http://schemas.openxmlformats.org/officeDocument/2006/relationships/hyperlink" Target="consultantplus://offline/ref=67899944A2853EC07B89D82490EF7FF2761F778BEAE6B196915B0C59E18896BAFB2CF1174A1EF47D2E7A8AC513B4735C12073EA3375AM7N" TargetMode="External"/><Relationship Id="rId216" Type="http://schemas.openxmlformats.org/officeDocument/2006/relationships/hyperlink" Target="consultantplus://offline/ref=0754FD42A752A97D8BB077741EEBF91207B10C565C3D0BDF5EAC7568E3EB4FC7B986765795F1BBFF84F20EBF1E0AE9BAA17C6C116D02CF23aDhFH" TargetMode="External"/><Relationship Id="rId237" Type="http://schemas.openxmlformats.org/officeDocument/2006/relationships/hyperlink" Target="consultantplus://offline/ref=56C3441E18CABFC3697B6EC5D2E60B5F0A744FF3456C8054CA1A13799A562E21FB8273EF0A2AA1F4BC7B85E94C598FF6242120G0V9H" TargetMode="External"/><Relationship Id="rId22" Type="http://schemas.openxmlformats.org/officeDocument/2006/relationships/hyperlink" Target="consultantplus://offline/ref=E84866E08FD294C38A5ACE233FCD1D5E3FE954F4870C02880DC2D02A6629EBFE1D355ECEF774CD48D7BDFA32536FC4EEDB727DBF6Fz2SAI" TargetMode="External"/><Relationship Id="rId43" Type="http://schemas.openxmlformats.org/officeDocument/2006/relationships/hyperlink" Target="consultantplus://offline/ref=D59B4464992BEB1644CCA41659BE07FCBD10365B521A7C9DD965CF14B0E5902B80771F563DA8D1600211A5694A5216A3960F085C3E59DCC3WAR2J" TargetMode="External"/><Relationship Id="rId64" Type="http://schemas.openxmlformats.org/officeDocument/2006/relationships/hyperlink" Target="consultantplus://offline/ref=6C51E03275F07A07F50E53881BB38FC95FBB800E58EB0AA1084CAAA28119085550D7ED53DA59C6B0AF2CC090B7B7CB1DFB2F0D164F31SEM" TargetMode="External"/><Relationship Id="rId118" Type="http://schemas.openxmlformats.org/officeDocument/2006/relationships/hyperlink" Target="consultantplus://offline/ref=6C51E03275F07A07F50E53881BB38FC95FBB800E58EB0AA1084CAAA28119085550D7ED53DA59C6B0AF2CC090B7B7CB1DFB2F0D164F31SEM" TargetMode="External"/><Relationship Id="rId139" Type="http://schemas.openxmlformats.org/officeDocument/2006/relationships/hyperlink" Target="consultantplus://offline/ref=C53DCF56DC2040968485928D6D04A19A686C2463CEB4632BF8E2FE5521499D6DC7AC0F4E4CD60778C1DB81E8ED45FE85ABE30FF129B848G" TargetMode="External"/><Relationship Id="rId85" Type="http://schemas.openxmlformats.org/officeDocument/2006/relationships/hyperlink" Target="consultantplus://offline/ref=E84866E08FD294C38A5ACE233FCD1D5E3FE954F4870C02880DC2D02A6629EBFE1D355ECEF774CD48D7BDFA32536FC4EEDB727DBF6Fz2SAI" TargetMode="External"/><Relationship Id="rId150" Type="http://schemas.openxmlformats.org/officeDocument/2006/relationships/hyperlink" Target="consultantplus://offline/ref=C53DCF56DC2040968485928D6D04A19A686C2463CEB4632BF8E2FE5521499D6DC7AC0F4E4CD60778C1DB81E8ED45FE85ABE30FF129B848G" TargetMode="External"/><Relationship Id="rId171" Type="http://schemas.openxmlformats.org/officeDocument/2006/relationships/hyperlink" Target="consultantplus://offline/ref=67899944A2853EC07B89D82490EF7FF2761F778BEAE6B196915B0C59E18896BAFB2CF1174A1EF47D2E7A8AC513B4735C12073EA3375AM7N" TargetMode="External"/><Relationship Id="rId192" Type="http://schemas.openxmlformats.org/officeDocument/2006/relationships/hyperlink" Target="consultantplus://offline/ref=E84866E08FD294C38A5ACE233FCD1D5E3FE954F4870C02880DC2D02A6629EBFE1D355ECEF67FCD48D7BDFA32536FC4EEDB727DBF6Fz2SAI" TargetMode="External"/><Relationship Id="rId206" Type="http://schemas.openxmlformats.org/officeDocument/2006/relationships/hyperlink" Target="consultantplus://offline/ref=E84866E08FD294C38A5ACE233FCD1D5E3FE954F4870C02880DC2D02A6629EBFE1D355ECEF67FCD48D7BDFA32536FC4EEDB727DBF6Fz2SAI" TargetMode="External"/><Relationship Id="rId227" Type="http://schemas.openxmlformats.org/officeDocument/2006/relationships/hyperlink" Target="consultantplus://offline/ref=C53DCF56DC2040968485928D6D04A19A686C2463CEB4632BF8E2FE5521499D6DC7AC0F4E4CD60778C1DB81E8ED45FE85ABE30FF129B848G" TargetMode="External"/><Relationship Id="rId248" Type="http://schemas.openxmlformats.org/officeDocument/2006/relationships/footer" Target="footer1.xml"/><Relationship Id="rId12" Type="http://schemas.openxmlformats.org/officeDocument/2006/relationships/hyperlink" Target="consultantplus://offline/ref=B278D1A453629647894AE2CC8A6C3B5AA7C0C215CBFA9E71DF12DF8C8197285FCACACE194D939F77E93030B30DD5ADAB21905E73AEC6BF4Br9K1I" TargetMode="External"/><Relationship Id="rId17" Type="http://schemas.openxmlformats.org/officeDocument/2006/relationships/hyperlink" Target="consultantplus://offline/ref=3091C7DC81DDAF167578C3E8CDF68384CEE2FC35777114FB1701683A70E563850A1040C7E8E7E8FB599037730DEBEAE13BBB6A32B2DBhEH" TargetMode="External"/><Relationship Id="rId33" Type="http://schemas.openxmlformats.org/officeDocument/2006/relationships/hyperlink" Target="consultantplus://offline/ref=E84866E08FD294C38A5ACE233FCD1D5E3FE954F4870C02880DC2D02A6629EBFE1D355ECEF774CD48D7BDFA32536FC4EEDB727DBF6Fz2SAI" TargetMode="External"/><Relationship Id="rId38" Type="http://schemas.openxmlformats.org/officeDocument/2006/relationships/hyperlink" Target="consultantplus://offline/ref=5721A5239629FC8C59F660B973035C15242AC07B1AFF48BB0DE60DB69CEDA934C2B9EB778C6BC436991E9CE330F3BA5425029A161C63DAJ" TargetMode="External"/><Relationship Id="rId59" Type="http://schemas.openxmlformats.org/officeDocument/2006/relationships/hyperlink" Target="consultantplus://offline/ref=5721A5239629FC8C59F660B973035C15242AC07B1AFF48BB0DE60DB69CEDA934C2B9EB778C6CC436991E9CE330F3BA5425029A161C63DAJ" TargetMode="External"/><Relationship Id="rId103" Type="http://schemas.openxmlformats.org/officeDocument/2006/relationships/hyperlink" Target="consultantplus://offline/ref=67899944A2853EC07B89D82490EF7FF2761F778BEAE6B196915B0C59E18896BAFB2CF1144817F47D2E7A8AC513B4735C12073EA3375AM7N" TargetMode="External"/><Relationship Id="rId108" Type="http://schemas.openxmlformats.org/officeDocument/2006/relationships/hyperlink" Target="consultantplus://offline/ref=78168A679198E80DAA8C46F4F66185543DEFB27C0B56240FB54947D60C2D9ED9D00CDBDF80F61E65B4B0FDC0BFDCCE21838CF0D8UD63M" TargetMode="External"/><Relationship Id="rId124" Type="http://schemas.openxmlformats.org/officeDocument/2006/relationships/hyperlink" Target="consultantplus://offline/ref=874ECE587407937C84D589CF3AABF77E85FF78B1E4C985199BD16CF7D558848F358DD7E1273505E88A3915F0570F1B794377E91AF60BBEE3r1h6M" TargetMode="External"/><Relationship Id="rId129" Type="http://schemas.openxmlformats.org/officeDocument/2006/relationships/hyperlink" Target="consultantplus://offline/ref=67899944A2853EC07B89D82490EF7FF2761F778BEAE6B196915B0C59E18896BAFB2CF1174A1EF47D2E7A8AC513B4735C12073EA3375AM7N" TargetMode="External"/><Relationship Id="rId54" Type="http://schemas.openxmlformats.org/officeDocument/2006/relationships/hyperlink" Target="consultantplus://offline/ref=377002ABEDDA5B2964F71A6298DDA1C53BF44A780539DF1C10A4CD351F229C97482848CF1E00B92DA1C686231D80329E8B9E3659EDH7h0L" TargetMode="External"/><Relationship Id="rId70" Type="http://schemas.openxmlformats.org/officeDocument/2006/relationships/hyperlink" Target="consultantplus://offline/ref=E84866E08FD294C38A5ACE233FCD1D5E3FE954F4870C02880DC2D02A6629EBFE1D355ECEF67FCD48D7BDFA32536FC4EEDB727DBF6Fz2SAI" TargetMode="External"/><Relationship Id="rId75" Type="http://schemas.openxmlformats.org/officeDocument/2006/relationships/hyperlink" Target="consultantplus://offline/ref=E84866E08FD294C38A5ACE233FCD1D5E3FE954F4870C02880DC2D02A6629EBFE1D355ECEF774CD48D7BDFA32536FC4EEDB727DBF6Fz2SAI" TargetMode="External"/><Relationship Id="rId91" Type="http://schemas.openxmlformats.org/officeDocument/2006/relationships/hyperlink" Target="consultantplus://offline/ref=0754FD42A752A97D8BB077741EEBF91207B10C565C3D0BDF5EAC7568E3EB4FC7B986765795F1BBFC81F20EBF1E0AE9BAA17C6C116D02CF23aDhFH" TargetMode="External"/><Relationship Id="rId96" Type="http://schemas.openxmlformats.org/officeDocument/2006/relationships/hyperlink" Target="consultantplus://offline/ref=0754FD42A752A97D8BB077741EEBF91207B10C565C3D0BDF5EAC7568E3EB4FC7B986765795F1BBFC81F20EBF1E0AE9BAA17C6C116D02CF23aDhFH" TargetMode="External"/><Relationship Id="rId140" Type="http://schemas.openxmlformats.org/officeDocument/2006/relationships/hyperlink" Target="consultantplus://offline/ref=C53DCF56DC2040968485928D6D04A19A686C2463CEB4632BF8E2FE5521499D6DC7AC0F4E43D10778C1DB81E8ED45FE85ABE30FF129B848G" TargetMode="External"/><Relationship Id="rId145" Type="http://schemas.openxmlformats.org/officeDocument/2006/relationships/hyperlink" Target="consultantplus://offline/ref=67899944A2853EC07B89D82490EF7FF2761F778BEAE6B196915B0C59E18896BAFB2CF1144817F47D2E7A8AC513B4735C12073EA3375AM7N" TargetMode="External"/><Relationship Id="rId161" Type="http://schemas.openxmlformats.org/officeDocument/2006/relationships/hyperlink" Target="consultantplus://offline/ref=67899944A2853EC07B89D82490EF7FF2761F778BEAE6B196915B0C59E18896BAFB2CF1144817F47D2E7A8AC513B4735C12073EA3375AM7N" TargetMode="External"/><Relationship Id="rId166" Type="http://schemas.openxmlformats.org/officeDocument/2006/relationships/hyperlink" Target="consultantplus://offline/ref=67899944A2853EC07B89D82490EF7FF2761F778BEAE6B196915B0C59E18896BAFB2CF1144817F47D2E7A8AC513B4735C12073EA3375AM7N" TargetMode="External"/><Relationship Id="rId182" Type="http://schemas.openxmlformats.org/officeDocument/2006/relationships/hyperlink" Target="consultantplus://offline/ref=67899944A2853EC07B89D82490EF7FF2761F778BEAE6B196915B0C59E18896BAFB2CF1164E19F47D2E7A8AC513B4735C12073EA3375AM7N" TargetMode="External"/><Relationship Id="rId187" Type="http://schemas.openxmlformats.org/officeDocument/2006/relationships/hyperlink" Target="consultantplus://offline/ref=67899944A2853EC07B89D82490EF7FF2761F778BEAE6B196915B0C59E18896BAFB2CF1164E19F47D2E7A8AC513B4735C12073EA3375AM7N" TargetMode="External"/><Relationship Id="rId217" Type="http://schemas.openxmlformats.org/officeDocument/2006/relationships/hyperlink" Target="consultantplus://offline/ref=67899944A2853EC07B89D82490EF7FF2761F778BEAE6B196915B0C59E18896BAFB2CF1144817F47D2E7A8AC513B4735C12073EA3375AM7N"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3091C7DC81DDAF167578C3E8CDF68384CEE2FC35777114FB1701683A70E563850A1040C7E8E7E8FB599037730DEBEAE13BBB6A32B2DBhEH" TargetMode="External"/><Relationship Id="rId233" Type="http://schemas.openxmlformats.org/officeDocument/2006/relationships/hyperlink" Target="consultantplus://offline/ref=874ECE587407937C84D589CF3AABF77E85FF78B1E4C985199BD16CF7D558848F358DD7E1273505E88A3915F0570F1B794377E91AF60BBEE3r1h6M" TargetMode="External"/><Relationship Id="rId238" Type="http://schemas.openxmlformats.org/officeDocument/2006/relationships/hyperlink" Target="consultantplus://offline/ref=C53DCF56DC2040968485928D6D04A19A686C2463CEB4632BF8E2FE5521499D6DC7AC0F4E4CD60778C1DB81E8ED45FE85ABE30FF129B848G" TargetMode="External"/><Relationship Id="rId23" Type="http://schemas.openxmlformats.org/officeDocument/2006/relationships/hyperlink" Target="consultantplus://offline/ref=E84866E08FD294C38A5ACE233FCD1D5E3FE954F4870C02880DC2D02A6629EBFE1D355ECEF67FCD48D7BDFA32536FC4EEDB727DBF6Fz2SAI" TargetMode="External"/><Relationship Id="rId28" Type="http://schemas.openxmlformats.org/officeDocument/2006/relationships/hyperlink" Target="consultantplus://offline/ref=67899944A2853EC07B89D82490EF7FF2761F778BEAE6B196915B0C59E18896BAFB2CF1144817F47D2E7A8AC513B4735C12073EA3375AM7N" TargetMode="External"/><Relationship Id="rId49" Type="http://schemas.openxmlformats.org/officeDocument/2006/relationships/hyperlink" Target="consultantplus://offline/ref=5721A5239629FC8C59F660B973035C15242AC07B1AFF48BB0DE60DB69CEDA934C2B9EB778C6BC436991E9CE330F3BA5425029A161C63DAJ" TargetMode="External"/><Relationship Id="rId114" Type="http://schemas.openxmlformats.org/officeDocument/2006/relationships/hyperlink" Target="consultantplus://offline/ref=0754FD42A752A97D8BB077741EEBF91207B10C565C3D0BDF5EAC7568E3EB4FC7B986765795F1BBFC81F20EBF1E0AE9BAA17C6C116D02CF23aDhFH" TargetMode="External"/><Relationship Id="rId119" Type="http://schemas.openxmlformats.org/officeDocument/2006/relationships/hyperlink" Target="consultantplus://offline/ref=67899944A2853EC07B89D82490EF7FF2761F778BEAE6B196915B0C59E18896BAFB2CF1144817F47D2E7A8AC513B4735C12073EA3375AM7N" TargetMode="External"/><Relationship Id="rId44" Type="http://schemas.openxmlformats.org/officeDocument/2006/relationships/hyperlink" Target="consultantplus://offline/ref=E84866E08FD294C38A5ACE233FCD1D5E3FE954F4870C02880DC2D02A6629EBFE1D355ECEF774CD48D7BDFA32536FC4EEDB727DBF6Fz2SAI" TargetMode="External"/><Relationship Id="rId60" Type="http://schemas.openxmlformats.org/officeDocument/2006/relationships/hyperlink" Target="consultantplus://offline/ref=5721A5239629FC8C59F660B973035C15242AC07B1AFF48BB0DE60DB69CEDA934C2B9EB778C6BC436991E9CE330F3BA5425029A161C63DAJ" TargetMode="External"/><Relationship Id="rId65" Type="http://schemas.openxmlformats.org/officeDocument/2006/relationships/hyperlink" Target="consultantplus://offline/ref=67899944A2853EC07B89D82490EF7FF2761F778BEAE6B196915B0C59E18896BAFB2CF1144817F47D2E7A8AC513B4735C12073EA3375AM7N" TargetMode="External"/><Relationship Id="rId81" Type="http://schemas.openxmlformats.org/officeDocument/2006/relationships/hyperlink" Target="consultantplus://offline/ref=6C51E03275F07A07F50E53881BB38FC95FBB800E58EB0AA1084CAAA28119085550D7ED53DA59C6B0AF2CC090B7B7CB1DFB2F0D164F31SEM" TargetMode="External"/><Relationship Id="rId86" Type="http://schemas.openxmlformats.org/officeDocument/2006/relationships/hyperlink" Target="consultantplus://offline/ref=E84866E08FD294C38A5ACE233FCD1D5E3FE954F4870C02880DC2D02A6629EBFE1D355ECEF67FCD48D7BDFA32536FC4EEDB727DBF6Fz2SAI" TargetMode="External"/><Relationship Id="rId130" Type="http://schemas.openxmlformats.org/officeDocument/2006/relationships/hyperlink" Target="consultantplus://offline/ref=67899944A2853EC07B89D82490EF7FF2761F778BEAE6B196915B0C59E18896BAFB2CF1164E19F47D2E7A8AC513B4735C12073EA3375AM7N" TargetMode="External"/><Relationship Id="rId135" Type="http://schemas.openxmlformats.org/officeDocument/2006/relationships/hyperlink" Target="consultantplus://offline/ref=67899944A2853EC07B89D82490EF7FF2761F778BEAE6B196915B0C59E18896BAFB2CF1174A1EF47D2E7A8AC513B4735C12073EA3375AM7N" TargetMode="External"/><Relationship Id="rId151" Type="http://schemas.openxmlformats.org/officeDocument/2006/relationships/hyperlink" Target="consultantplus://offline/ref=C53DCF56DC2040968485928D6D04A19A686C2463CEB4632BF8E2FE5521499D6DC7AC0F4E43D10778C1DB81E8ED45FE85ABE30FF129B848G" TargetMode="External"/><Relationship Id="rId156" Type="http://schemas.openxmlformats.org/officeDocument/2006/relationships/hyperlink" Target="consultantplus://offline/ref=67899944A2853EC07B89D82490EF7FF2761F778BEAE6B196915B0C59E18896BAFB2CF1144817F47D2E7A8AC513B4735C12073EA3375AM7N" TargetMode="External"/><Relationship Id="rId177" Type="http://schemas.openxmlformats.org/officeDocument/2006/relationships/hyperlink" Target="consultantplus://offline/ref=67899944A2853EC07B89D82490EF7FF2761F778BEAE6B196915B0C59E18896BAFB2CF1164E19F47D2E7A8AC513B4735C12073EA3375AM7N" TargetMode="External"/><Relationship Id="rId198" Type="http://schemas.openxmlformats.org/officeDocument/2006/relationships/hyperlink" Target="consultantplus://offline/ref=D1543CCDAAAC6DA6BBF3DA2C9603CE9E49986B1965F99F3CC5B3BE94FBC38373F73AD3E01A96B0448865939054221A60D42957DC26V8IDI" TargetMode="External"/><Relationship Id="rId172" Type="http://schemas.openxmlformats.org/officeDocument/2006/relationships/hyperlink" Target="consultantplus://offline/ref=67899944A2853EC07B89D82490EF7FF2761F778BEAE6B196915B0C59E18896BAFB2CF1164E19F47D2E7A8AC513B4735C12073EA3375AM7N" TargetMode="External"/><Relationship Id="rId193" Type="http://schemas.openxmlformats.org/officeDocument/2006/relationships/hyperlink" Target="consultantplus://offline/ref=0754FD42A752A97D8BB077741EEBF91207B10C565C3D0BDF5EAC7568E3EB4FC7B986765795F1BBFC81F20EBF1E0AE9BAA17C6C116D02CF23aDhFH" TargetMode="External"/><Relationship Id="rId202" Type="http://schemas.openxmlformats.org/officeDocument/2006/relationships/hyperlink" Target="consultantplus://offline/ref=67899944A2853EC07B89D82490EF7FF2761F778BEAE6B196915B0C59E18896BAFB2CF1144817F47D2E7A8AC513B4735C12073EA3375AM7N" TargetMode="External"/><Relationship Id="rId207" Type="http://schemas.openxmlformats.org/officeDocument/2006/relationships/hyperlink" Target="consultantplus://offline/ref=67899944A2853EC07B89D82490EF7FF2761F778BEAE6B196915B0C59E18896BAFB2CF1144817F47D2E7A8AC513B4735C12073EA3375AM7N" TargetMode="External"/><Relationship Id="rId223" Type="http://schemas.openxmlformats.org/officeDocument/2006/relationships/hyperlink" Target="consultantplus://offline/ref=E84866E08FD294C38A5ACE233FCD1D5E3FE954F4870C02880DC2D02A6629EBFE1D355ECEF774CD48D7BDFA32536FC4EEDB727DBF6Fz2SAI" TargetMode="External"/><Relationship Id="rId228" Type="http://schemas.openxmlformats.org/officeDocument/2006/relationships/hyperlink" Target="consultantplus://offline/ref=C53DCF56DC2040968485928D6D04A19A686C2463CEB4632BF8E2FE5521499D6DC7AC0F4E43D10778C1DB81E8ED45FE85ABE30FF129B848G" TargetMode="External"/><Relationship Id="rId244" Type="http://schemas.openxmlformats.org/officeDocument/2006/relationships/hyperlink" Target="consultantplus://offline/ref=67899944A2853EC07B89D82490EF7FF2761F778BEAE6B196915B0C59E18896BAFB2CF1174A1EF47D2E7A8AC513B4735C12073EA3375AM7N" TargetMode="External"/><Relationship Id="rId249" Type="http://schemas.openxmlformats.org/officeDocument/2006/relationships/fontTable" Target="fontTable.xml"/><Relationship Id="rId13" Type="http://schemas.openxmlformats.org/officeDocument/2006/relationships/hyperlink" Target="consultantplus://offline/ref=8566FEF7FAD535DC41C4952F7156934D14BE67708B5FD963CE0B2350C49D2292932C57954344D4010D2709E9B811D835D8216F8CFE304E86O3wBJ" TargetMode="External"/><Relationship Id="rId18" Type="http://schemas.openxmlformats.org/officeDocument/2006/relationships/hyperlink" Target="consultantplus://offline/ref=3091C7DC81DDAF167578C3E8CDF68384CEE2FC35777114FB1701683A70E563850A1040C7E8E0E8FB599037730DEBEAE13BBB6A32B2DBhEH" TargetMode="External"/><Relationship Id="rId39" Type="http://schemas.openxmlformats.org/officeDocument/2006/relationships/hyperlink" Target="consultantplus://offline/ref=67899944A2853EC07B89D82490EF7FF2761F778BEAE6B196915B0C59E18896BAFB2CF1144817F47D2E7A8AC513B4735C12073EA3375AM7N" TargetMode="External"/><Relationship Id="rId109" Type="http://schemas.openxmlformats.org/officeDocument/2006/relationships/hyperlink" Target="consultantplus://offline/ref=78168A679198E80DAA8C46F4F66185543DEFB27C0B56240FB54947D60C2D9ED9D00CDBDE8BF61E65B4B0FDC0BFDCCE21838CF0D8UD63M" TargetMode="External"/><Relationship Id="rId34" Type="http://schemas.openxmlformats.org/officeDocument/2006/relationships/hyperlink" Target="consultantplus://offline/ref=E84866E08FD294C38A5ACE233FCD1D5E3FE954F4870C02880DC2D02A6629EBFE1D355ECEF67FCD48D7BDFA32536FC4EEDB727DBF6Fz2SAI" TargetMode="External"/><Relationship Id="rId50" Type="http://schemas.openxmlformats.org/officeDocument/2006/relationships/hyperlink" Target="consultantplus://offline/ref=D59B4464992BEB1644CCA41659BE07FCBD10365B521A7C9DD965CF14B0E5902B80771F563DA8D1600211A5694A5216A3960F085C3E59DCC3WAR2J" TargetMode="External"/><Relationship Id="rId55" Type="http://schemas.openxmlformats.org/officeDocument/2006/relationships/hyperlink" Target="consultantplus://offline/ref=E84866E08FD294C38A5ACE233FCD1D5E3FE954F4870C02880DC2D02A6629EBFE1D355ECEF774CD48D7BDFA32536FC4EEDB727DBF6Fz2SAI" TargetMode="External"/><Relationship Id="rId76" Type="http://schemas.openxmlformats.org/officeDocument/2006/relationships/hyperlink" Target="consultantplus://offline/ref=E84866E08FD294C38A5ACE233FCD1D5E3FE954F4870C02880DC2D02A6629EBFE1D355ECEF67FCD48D7BDFA32536FC4EEDB727DBF6Fz2SAI" TargetMode="External"/><Relationship Id="rId97" Type="http://schemas.openxmlformats.org/officeDocument/2006/relationships/hyperlink" Target="consultantplus://offline/ref=0754FD42A752A97D8BB077741EEBF91207B10C565C3D0BDF5EAC7568E3EB4FC7B986765795F1BBFF84F20EBF1E0AE9BAA17C6C116D02CF23aDhFH" TargetMode="External"/><Relationship Id="rId104" Type="http://schemas.openxmlformats.org/officeDocument/2006/relationships/hyperlink" Target="consultantplus://offline/ref=67899944A2853EC07B89D82490EF7FF2761F778BEAE6B196915B0C59E18896BAFB2CF1174A1EF47D2E7A8AC513B4735C12073EA3375AM7N" TargetMode="External"/><Relationship Id="rId120" Type="http://schemas.openxmlformats.org/officeDocument/2006/relationships/hyperlink" Target="consultantplus://offline/ref=67899944A2853EC07B89D82490EF7FF2761F778BEAE6B196915B0C59E18896BAFB2CF1174A1EF47D2E7A8AC513B4735C12073EA3375AM7N" TargetMode="External"/><Relationship Id="rId125" Type="http://schemas.openxmlformats.org/officeDocument/2006/relationships/hyperlink" Target="consultantplus://offline/ref=874ECE587407937C84D589CF3AABF77E85FF78B1E4C985199BD16CF7D558848F358DD7E224300FB8D27614AC135808794977EB12E9r0h0M" TargetMode="External"/><Relationship Id="rId141" Type="http://schemas.openxmlformats.org/officeDocument/2006/relationships/hyperlink" Target="consultantplus://offline/ref=798076F3405FCC45F4FD20B8F434C394405948B1AD850155A9991BF70A5927D1E97DB18EA4D2A74F24ABBE98223BEA0FAA228AD7BBy8G1N" TargetMode="External"/><Relationship Id="rId146" Type="http://schemas.openxmlformats.org/officeDocument/2006/relationships/hyperlink" Target="consultantplus://offline/ref=67899944A2853EC07B89D82490EF7FF2761F778BEAE6B196915B0C59E18896BAFB2CF1174A1EF47D2E7A8AC513B4735C12073EA3375AM7N" TargetMode="External"/><Relationship Id="rId167" Type="http://schemas.openxmlformats.org/officeDocument/2006/relationships/hyperlink" Target="consultantplus://offline/ref=67899944A2853EC07B89D82490EF7FF2761F778BEAE6B196915B0C59E18896BAFB2CF1174A1EF47D2E7A8AC513B4735C12073EA3375AM7N" TargetMode="External"/><Relationship Id="rId188" Type="http://schemas.openxmlformats.org/officeDocument/2006/relationships/hyperlink" Target="consultantplus://offline/ref=67899944A2853EC07B89D82490EF7FF2761F778BEAE6B196915B0C59E18896BAFB2CF1144817F47D2E7A8AC513B4735C12073EA3375AM7N" TargetMode="External"/><Relationship Id="rId7" Type="http://schemas.openxmlformats.org/officeDocument/2006/relationships/endnotes" Target="endnotes.xml"/><Relationship Id="rId71" Type="http://schemas.openxmlformats.org/officeDocument/2006/relationships/hyperlink" Target="consultantplus://offline/ref=377002ABEDDA5B2964F71A6298DDA1C53BF44A780539DF1C10A4CD351F229C97482848CF1E00B92DA1C686231D80329E8B9E3659EDH7h0L" TargetMode="External"/><Relationship Id="rId92" Type="http://schemas.openxmlformats.org/officeDocument/2006/relationships/hyperlink" Target="consultantplus://offline/ref=0754FD42A752A97D8BB077741EEBF91207B10C565C3D0BDF5EAC7568E3EB4FC7B986765795F1BBFF84F20EBF1E0AE9BAA17C6C116D02CF23aDhFH" TargetMode="External"/><Relationship Id="rId162" Type="http://schemas.openxmlformats.org/officeDocument/2006/relationships/hyperlink" Target="consultantplus://offline/ref=67899944A2853EC07B89D82490EF7FF2761F778BEAE6B196915B0C59E18896BAFB2CF1174A1EF47D2E7A8AC513B4735C12073EA3375AM7N" TargetMode="External"/><Relationship Id="rId183" Type="http://schemas.openxmlformats.org/officeDocument/2006/relationships/hyperlink" Target="consultantplus://offline/ref=0754FD42A752A97D8BB077741EEBF91207B10C565C3D0BDF5EAC7568E3EB4FC7B986765795F1BBFC81F20EBF1E0AE9BAA17C6C116D02CF23aDhFH" TargetMode="External"/><Relationship Id="rId213" Type="http://schemas.openxmlformats.org/officeDocument/2006/relationships/hyperlink" Target="consultantplus://offline/ref=3091C7DC81DDAF167578C3E8CDF68384CEE2FC35777114FB1701683A70E563850A1040C7E8E0E8FB599037730DEBEAE13BBB6A32B2DBhEH" TargetMode="External"/><Relationship Id="rId218" Type="http://schemas.openxmlformats.org/officeDocument/2006/relationships/hyperlink" Target="consultantplus://offline/ref=67899944A2853EC07B89D82490EF7FF2761F778BEAE6B196915B0C59E18896BAFB2CF1174A1EF47D2E7A8AC513B4735C12073EA3375AM7N" TargetMode="External"/><Relationship Id="rId234" Type="http://schemas.openxmlformats.org/officeDocument/2006/relationships/hyperlink" Target="consultantplus://offline/ref=874ECE587407937C84D589CF3AABF77E85FF78B1E4C985199BD16CF7D558848F358DD7E224300FB8D27614AC135808794977EB12E9r0h0M" TargetMode="External"/><Relationship Id="rId239" Type="http://schemas.openxmlformats.org/officeDocument/2006/relationships/hyperlink" Target="consultantplus://offline/ref=C53DCF56DC2040968485928D6D04A19A686C2463CEB4632BF8E2FE5521499D6DC7AC0F4E43D10778C1DB81E8ED45FE85ABE30FF129B848G" TargetMode="External"/><Relationship Id="rId2" Type="http://schemas.openxmlformats.org/officeDocument/2006/relationships/numbering" Target="numbering.xml"/><Relationship Id="rId29" Type="http://schemas.openxmlformats.org/officeDocument/2006/relationships/hyperlink" Target="consultantplus://offline/ref=67899944A2853EC07B89D82490EF7FF2761F778BEAE6B196915B0C59E18896BAFB2CF1174A1EF47D2E7A8AC513B4735C12073EA3375AM7N" TargetMode="External"/><Relationship Id="rId250" Type="http://schemas.openxmlformats.org/officeDocument/2006/relationships/theme" Target="theme/theme1.xml"/><Relationship Id="rId24" Type="http://schemas.openxmlformats.org/officeDocument/2006/relationships/hyperlink" Target="consultantplus://offline/ref=0754FD42A752A97D8BB077741EEBF91207B10C565C3D0BDF5EAC7568E3EB4FC7B986765795F1BBFC81F20EBF1E0AE9BAA17C6C116D02CF23aDhFH" TargetMode="External"/><Relationship Id="rId40" Type="http://schemas.openxmlformats.org/officeDocument/2006/relationships/hyperlink" Target="consultantplus://offline/ref=67899944A2853EC07B89D82490EF7FF2761F778BEAE6B196915B0C59E18896BAFB2CF1174A1EF47D2E7A8AC513B4735C12073EA3375AM7N" TargetMode="External"/><Relationship Id="rId45" Type="http://schemas.openxmlformats.org/officeDocument/2006/relationships/hyperlink" Target="consultantplus://offline/ref=E84866E08FD294C38A5ACE233FCD1D5E3FE954F4870C02880DC2D02A6629EBFE1D355ECEF67FCD48D7BDFA32536FC4EEDB727DBF6Fz2SAI" TargetMode="External"/><Relationship Id="rId66" Type="http://schemas.openxmlformats.org/officeDocument/2006/relationships/hyperlink" Target="consultantplus://offline/ref=67899944A2853EC07B89D82490EF7FF2761F778BEAE6B196915B0C59E18896BAFB2CF1174A1EF47D2E7A8AC513B4735C12073EA3375AM7N" TargetMode="External"/><Relationship Id="rId87" Type="http://schemas.openxmlformats.org/officeDocument/2006/relationships/hyperlink" Target="consultantplus://offline/ref=67899944A2853EC07B89D82490EF7FF2761F778BEAE6B196915B0C59E18896BAFB2CF1144817F47D2E7A8AC513B4735C12073EA3375AM7N" TargetMode="External"/><Relationship Id="rId110" Type="http://schemas.openxmlformats.org/officeDocument/2006/relationships/hyperlink" Target="consultantplus://offline/ref=874ECE587407937C84D589CF3AABF77E85FF78B1E4C985199BD16CF7D558848F358DD7E1273505E88A3915F0570F1B794377E91AF60BBEE3r1h6M" TargetMode="External"/><Relationship Id="rId115" Type="http://schemas.openxmlformats.org/officeDocument/2006/relationships/hyperlink" Target="consultantplus://offline/ref=0754FD42A752A97D8BB077741EEBF91207B10C565C3D0BDF5EAC7568E3EB4FC7B986765795F1BBFF84F20EBF1E0AE9BAA17C6C116D02CF23aDhFH" TargetMode="External"/><Relationship Id="rId131" Type="http://schemas.openxmlformats.org/officeDocument/2006/relationships/hyperlink" Target="consultantplus://offline/ref=0754FD42A752A97D8BB077741EEBF91207B10C565C3D0BDF5EAC7568E3EB4FC7B986765795F1BBFC81F20EBF1E0AE9BAA17C6C116D02CF23aDhFH" TargetMode="External"/><Relationship Id="rId136" Type="http://schemas.openxmlformats.org/officeDocument/2006/relationships/hyperlink" Target="consultantplus://offline/ref=67899944A2853EC07B89D82490EF7FF2761F778BEAE6B196915B0C59E18896BAFB2CF1164E19F47D2E7A8AC513B4735C12073EA3375AM7N" TargetMode="External"/><Relationship Id="rId157" Type="http://schemas.openxmlformats.org/officeDocument/2006/relationships/hyperlink" Target="consultantplus://offline/ref=67899944A2853EC07B89D82490EF7FF2761F778BEAE6B196915B0C59E18896BAFB2CF1174A1EF47D2E7A8AC513B4735C12073EA3375AM7N" TargetMode="External"/><Relationship Id="rId178" Type="http://schemas.openxmlformats.org/officeDocument/2006/relationships/hyperlink" Target="consultantplus://offline/ref=04DC95437D445E1F279FCE8C60144531B323F8D740A4A5E8D463C661B41EC13A1E47280D6A9F1369BF62289539448C10FFD78D5F7EGEhCH" TargetMode="External"/><Relationship Id="rId61" Type="http://schemas.openxmlformats.org/officeDocument/2006/relationships/hyperlink" Target="consultantplus://offline/ref=D59B4464992BEB1644CCA41659BE07FCBD10365B521A7C9DD965CF14B0E5902B80771F563DA8D1600211A5694A5216A3960F085C3E59DCC3WAR2J" TargetMode="External"/><Relationship Id="rId82" Type="http://schemas.openxmlformats.org/officeDocument/2006/relationships/hyperlink" Target="consultantplus://offline/ref=67899944A2853EC07B89D82490EF7FF2761F778BEAE6B196915B0C59E18896BAFB2CF1144817F47D2E7A8AC513B4735C12073EA3375AM7N" TargetMode="External"/><Relationship Id="rId152" Type="http://schemas.openxmlformats.org/officeDocument/2006/relationships/hyperlink" Target="consultantplus://offline/ref=798076F3405FCC45F4FD20B8F434C394405948B1AD850155A9991BF70A5927D1E97DB18EA4D2A74F24ABBE98223BEA0FAA228AD7BBy8G1N" TargetMode="External"/><Relationship Id="rId173" Type="http://schemas.openxmlformats.org/officeDocument/2006/relationships/hyperlink" Target="consultantplus://offline/ref=E84866E08FD294C38A5ACE233FCD1D5E3FE954F4870C02880DC2D02A6629EBFE1D355ECEF774CD48D7BDFA32536FC4EEDB727DBF6Fz2SAI" TargetMode="External"/><Relationship Id="rId194" Type="http://schemas.openxmlformats.org/officeDocument/2006/relationships/hyperlink" Target="consultantplus://offline/ref=0754FD42A752A97D8BB077741EEBF91207B10C565C3D0BDF5EAC7568E3EB4FC7B986765795F1BBFF84F20EBF1E0AE9BAA17C6C116D02CF23aDhFH" TargetMode="External"/><Relationship Id="rId199" Type="http://schemas.openxmlformats.org/officeDocument/2006/relationships/hyperlink" Target="consultantplus://offline/ref=D1543CCDAAAC6DA6BBF3DA2C9603CE9E49986B1965F99F3CC5B3BE94FBC38373F73AD3E01A93B0448865939054221A60D42957DC26V8IDI" TargetMode="External"/><Relationship Id="rId203" Type="http://schemas.openxmlformats.org/officeDocument/2006/relationships/hyperlink" Target="consultantplus://offline/ref=67899944A2853EC07B89D82490EF7FF2761F778BEAE6B196915B0C59E18896BAFB2CF1174A1EF47D2E7A8AC513B4735C12073EA3375AM7N" TargetMode="External"/><Relationship Id="rId208" Type="http://schemas.openxmlformats.org/officeDocument/2006/relationships/hyperlink" Target="consultantplus://offline/ref=67899944A2853EC07B89D82490EF7FF2761F778BEAE6B196915B0C59E18896BAFB2CF1174A1EF47D2E7A8AC513B4735C12073EA3375AM7N" TargetMode="External"/><Relationship Id="rId229" Type="http://schemas.openxmlformats.org/officeDocument/2006/relationships/hyperlink" Target="consultantplus://offline/ref=04DC95437D445E1F279FCE8C60144531B323F8D740A4A5E8D463C661B41EC13A1E47280D6A9F1369BF62289539448C10FFD78D5F7EGEhCH" TargetMode="External"/><Relationship Id="rId19" Type="http://schemas.openxmlformats.org/officeDocument/2006/relationships/hyperlink" Target="consultantplus://offline/ref=67899944A2853EC07B89D82490EF7FF2761F778BEAE6B196915B0C59E18896BAFB2CF1144817F47D2E7A8AC513B4735C12073EA3375AM7N" TargetMode="External"/><Relationship Id="rId224" Type="http://schemas.openxmlformats.org/officeDocument/2006/relationships/hyperlink" Target="consultantplus://offline/ref=E84866E08FD294C38A5ACE233FCD1D5E3FE954F4870C02880DC2D02A6629EBFE1D355ECEF67FCD48D7BDFA32536FC4EEDB727DBF6Fz2SAI" TargetMode="External"/><Relationship Id="rId240" Type="http://schemas.openxmlformats.org/officeDocument/2006/relationships/hyperlink" Target="consultantplus://offline/ref=798076F3405FCC45F4FD20B8F434C394405948B1AD850155A9991BF70A5927D1E97DB18EA4D2A74F24ABBE98223BEA0FAA228AD7BBy8G1N" TargetMode="External"/><Relationship Id="rId245" Type="http://schemas.openxmlformats.org/officeDocument/2006/relationships/hyperlink" Target="consultantplus://offline/ref=67899944A2853EC07B89D82490EF7FF2761F778BEAE6B196915B0C59E18896BAFB2CF1164E19F47D2E7A8AC513B4735C12073EA3375AM7N" TargetMode="External"/><Relationship Id="rId14" Type="http://schemas.openxmlformats.org/officeDocument/2006/relationships/hyperlink" Target="consultantplus://offline/ref=8566FEF7FAD535DC41C4952F7156934D14BE67708B5FD963CE0B2350C49D2292932C57954344D4010F2709E9B811D835D8216F8CFE304E86O3wBJ" TargetMode="External"/><Relationship Id="rId30" Type="http://schemas.openxmlformats.org/officeDocument/2006/relationships/hyperlink" Target="consultantplus://offline/ref=67899944A2853EC07B89D82490EF7FF2761F778BEAE6B196915B0C59E18896BAFB2CF1164E19F47D2E7A8AC513B4735C12073EA3375AM7N" TargetMode="External"/><Relationship Id="rId35" Type="http://schemas.openxmlformats.org/officeDocument/2006/relationships/hyperlink" Target="consultantplus://offline/ref=0754FD42A752A97D8BB077741EEBF91207B10C565C3D0BDF5EAC7568E3EB4FC7B986765795F1BBFC81F20EBF1E0AE9BAA17C6C116D02CF23aDhFH" TargetMode="External"/><Relationship Id="rId56" Type="http://schemas.openxmlformats.org/officeDocument/2006/relationships/hyperlink" Target="consultantplus://offline/ref=E84866E08FD294C38A5ACE233FCD1D5E3FE954F4870C02880DC2D02A6629EBFE1D355ECEF67FCD48D7BDFA32536FC4EEDB727DBF6Fz2SAI" TargetMode="External"/><Relationship Id="rId77" Type="http://schemas.openxmlformats.org/officeDocument/2006/relationships/hyperlink" Target="consultantplus://offline/ref=874ECE587407937C84D589CF3AABF77E85FF78B1E4C985199BD16CF7D558848F358DD7E1273505E88A3915F0570F1B794377E91AF60BBEE3r1h6M" TargetMode="External"/><Relationship Id="rId100" Type="http://schemas.openxmlformats.org/officeDocument/2006/relationships/hyperlink" Target="consultantplus://offline/ref=67899944A2853EC07B89D82490EF7FF2761F778BEAE6B196915B0C59E18896BAFB2CF1164E19F47D2E7A8AC513B4735C12073EA3375AM7N" TargetMode="External"/><Relationship Id="rId105" Type="http://schemas.openxmlformats.org/officeDocument/2006/relationships/hyperlink" Target="consultantplus://offline/ref=67899944A2853EC07B89D82490EF7FF2761F778BEAE6B196915B0C59E18896BAFB2CF1164E19F47D2E7A8AC513B4735C12073EA3375AM7N" TargetMode="External"/><Relationship Id="rId126" Type="http://schemas.openxmlformats.org/officeDocument/2006/relationships/hyperlink" Target="consultantplus://offline/ref=0754FD42A752A97D8BB077741EEBF91207B10C565C3D0BDF5EAC7568E3EB4FC7B986765795F1BBFC81F20EBF1E0AE9BAA17C6C116D02CF23aDhFH" TargetMode="External"/><Relationship Id="rId147" Type="http://schemas.openxmlformats.org/officeDocument/2006/relationships/hyperlink" Target="consultantplus://offline/ref=67899944A2853EC07B89D82490EF7FF2761F778BEAE6B196915B0C59E18896BAFB2CF1164E19F47D2E7A8AC513B4735C12073EA3375AM7N" TargetMode="External"/><Relationship Id="rId168" Type="http://schemas.openxmlformats.org/officeDocument/2006/relationships/hyperlink" Target="consultantplus://offline/ref=67899944A2853EC07B89D82490EF7FF2761F778BEAE6B196915B0C59E18896BAFB2CF1164E19F47D2E7A8AC513B4735C12073EA3375AM7N" TargetMode="External"/><Relationship Id="rId8" Type="http://schemas.openxmlformats.org/officeDocument/2006/relationships/hyperlink" Target="consultantplus://offline/ref=CEEE3EC35B1339CF7A2D074F6E8F1558AE6516072BB4DB04F184EDF73A3FC2F514AC4779A2C348D07218568F33P0y5I" TargetMode="External"/><Relationship Id="rId51" Type="http://schemas.openxmlformats.org/officeDocument/2006/relationships/hyperlink" Target="consultantplus://offline/ref=67899944A2853EC07B89D82490EF7FF2761F778BEAE6B196915B0C59E18896BAFB2CF1144817F47D2E7A8AC513B4735C12073EA3375AM7N" TargetMode="External"/><Relationship Id="rId72" Type="http://schemas.openxmlformats.org/officeDocument/2006/relationships/hyperlink" Target="consultantplus://offline/ref=5721A5239629FC8C59F660B973035C15242AC07B1AFF48BB0DE60DB69CEDA934C2B9EB778C6CC436991E9CE330F3BA5425029A161C63DAJ" TargetMode="External"/><Relationship Id="rId93" Type="http://schemas.openxmlformats.org/officeDocument/2006/relationships/hyperlink" Target="consultantplus://offline/ref=67899944A2853EC07B89D82490EF7FF2761F778BEAE6B196915B0C59E18896BAFB2CF1144817F47D2E7A8AC513B4735C12073EA3375AM7N" TargetMode="External"/><Relationship Id="rId98" Type="http://schemas.openxmlformats.org/officeDocument/2006/relationships/hyperlink" Target="consultantplus://offline/ref=67899944A2853EC07B89D82490EF7FF2761F778BEAE6B196915B0C59E18896BAFB2CF1144817F47D2E7A8AC513B4735C12073EA3375AM7N" TargetMode="External"/><Relationship Id="rId121" Type="http://schemas.openxmlformats.org/officeDocument/2006/relationships/hyperlink" Target="consultantplus://offline/ref=67899944A2853EC07B89D82490EF7FF2761F778BEAE6B196915B0C59E18896BAFB2CF1164E19F47D2E7A8AC513B4735C12073EA3375AM7N" TargetMode="External"/><Relationship Id="rId142" Type="http://schemas.openxmlformats.org/officeDocument/2006/relationships/hyperlink" Target="consultantplus://offline/ref=798076F3405FCC45F4FD20B8F434C394405948B1AD850155A9991BF70A5927D1E97DB18DA6DBA74F24ABBE98223BEA0FAA228AD7BBy8G1N" TargetMode="External"/><Relationship Id="rId163" Type="http://schemas.openxmlformats.org/officeDocument/2006/relationships/hyperlink" Target="consultantplus://offline/ref=67899944A2853EC07B89D82490EF7FF2761F778BEAE6B196915B0C59E18896BAFB2CF1164E19F47D2E7A8AC513B4735C12073EA3375AM7N" TargetMode="External"/><Relationship Id="rId184" Type="http://schemas.openxmlformats.org/officeDocument/2006/relationships/hyperlink" Target="consultantplus://offline/ref=0754FD42A752A97D8BB077741EEBF91207B10C565C3D0BDF5EAC7568E3EB4FC7B986765795F1BBFF84F20EBF1E0AE9BAA17C6C116D02CF23aDhFH" TargetMode="External"/><Relationship Id="rId189" Type="http://schemas.openxmlformats.org/officeDocument/2006/relationships/hyperlink" Target="consultantplus://offline/ref=67899944A2853EC07B89D82490EF7FF2761F778BEAE6B196915B0C59E18896BAFB2CF1174A1EF47D2E7A8AC513B4735C12073EA3375AM7N" TargetMode="External"/><Relationship Id="rId219" Type="http://schemas.openxmlformats.org/officeDocument/2006/relationships/hyperlink" Target="consultantplus://offline/ref=67899944A2853EC07B89D82490EF7FF2761F778BEAE6B196915B0C59E18896BAFB2CF1164E19F47D2E7A8AC513B4735C12073EA3375AM7N" TargetMode="External"/><Relationship Id="rId3" Type="http://schemas.openxmlformats.org/officeDocument/2006/relationships/styles" Target="styles.xml"/><Relationship Id="rId214" Type="http://schemas.openxmlformats.org/officeDocument/2006/relationships/hyperlink" Target="consultantplus://offline/ref=D59B4464992BEB1644CCA41659BE07FCBD10365B521A7C9DD965CF14B0E5902B80771F563DA8D1600211A5694A5216A3960F085C3E59DCC3WAR2J" TargetMode="External"/><Relationship Id="rId230" Type="http://schemas.openxmlformats.org/officeDocument/2006/relationships/hyperlink" Target="consultantplus://offline/ref=04DC95437D445E1F279FCE8C60144531B323F8D740A4A5E8D463C661B41EC13A1E47280D69941369BF62289539448C10FFD78D5F7EGEhCH" TargetMode="External"/><Relationship Id="rId235" Type="http://schemas.openxmlformats.org/officeDocument/2006/relationships/hyperlink" Target="consultantplus://offline/ref=B2CFE177122FBE825A121A3BC179D2676F1150D2EDDDAF1698D262CC528411DB02B8C4662734BB6577C6E4CB0AA2290D81FE7E5D7AJ32BG" TargetMode="External"/><Relationship Id="rId25" Type="http://schemas.openxmlformats.org/officeDocument/2006/relationships/hyperlink" Target="consultantplus://offline/ref=0754FD42A752A97D8BB077741EEBF91207B10C565C3D0BDF5EAC7568E3EB4FC7B986765795F1BBFF84F20EBF1E0AE9BAA17C6C116D02CF23aDhFH" TargetMode="External"/><Relationship Id="rId46" Type="http://schemas.openxmlformats.org/officeDocument/2006/relationships/hyperlink" Target="consultantplus://offline/ref=0754FD42A752A97D8BB077741EEBF91207B10C565C3D0BDF5EAC7568E3EB4FC7B986765795F1BBFC81F20EBF1E0AE9BAA17C6C116D02CF23aDhFH" TargetMode="External"/><Relationship Id="rId67" Type="http://schemas.openxmlformats.org/officeDocument/2006/relationships/hyperlink" Target="consultantplus://offline/ref=67899944A2853EC07B89D82490EF7FF2761F778BEAE6B196915B0C59E18896BAFB2CF1164E19F47D2E7A8AC513B4735C12073EA3375AM7N" TargetMode="External"/><Relationship Id="rId116" Type="http://schemas.openxmlformats.org/officeDocument/2006/relationships/hyperlink" Target="consultantplus://offline/ref=C53DCF56DC2040968485928D6D04A19A686C2463CEB4632BF8E2FE5521499D6DC7AC0F4E4CD60778C1DB81E8ED45FE85ABE30FF129B848G" TargetMode="External"/><Relationship Id="rId137" Type="http://schemas.openxmlformats.org/officeDocument/2006/relationships/hyperlink" Target="consultantplus://offline/ref=0754FD42A752A97D8BB077741EEBF91207B10C565C3D0BDF5EAC7568E3EB4FC7B986765795F1BBFC81F20EBF1E0AE9BAA17C6C116D02CF23aDhFH" TargetMode="External"/><Relationship Id="rId158" Type="http://schemas.openxmlformats.org/officeDocument/2006/relationships/hyperlink" Target="consultantplus://offline/ref=67899944A2853EC07B89D82490EF7FF2761F778BEAE6B196915B0C59E18896BAFB2CF1164E19F47D2E7A8AC513B4735C12073EA3375AM7N" TargetMode="External"/><Relationship Id="rId20" Type="http://schemas.openxmlformats.org/officeDocument/2006/relationships/hyperlink" Target="consultantplus://offline/ref=67899944A2853EC07B89D82490EF7FF2761F778BEAE6B196915B0C59E18896BAFB2CF1174A1EF47D2E7A8AC513B4735C12073EA3375AM7N" TargetMode="External"/><Relationship Id="rId41" Type="http://schemas.openxmlformats.org/officeDocument/2006/relationships/hyperlink" Target="consultantplus://offline/ref=67899944A2853EC07B89D82490EF7FF2761F778BEAE6B196915B0C59E18896BAFB2CF1164E19F47D2E7A8AC513B4735C12073EA3375AM7N" TargetMode="External"/><Relationship Id="rId62" Type="http://schemas.openxmlformats.org/officeDocument/2006/relationships/hyperlink" Target="consultantplus://offline/ref=0754FD42A752A97D8BB077741EEBF91207B10C565C3D0BDF5EAC7568E3EB4FC7B986765795F1BBFC81F20EBF1E0AE9BAA17C6C116D02CF23aDhFH" TargetMode="External"/><Relationship Id="rId83" Type="http://schemas.openxmlformats.org/officeDocument/2006/relationships/hyperlink" Target="consultantplus://offline/ref=67899944A2853EC07B89D82490EF7FF2761F778BEAE6B196915B0C59E18896BAFB2CF1174A1EF47D2E7A8AC513B4735C12073EA3375AM7N" TargetMode="External"/><Relationship Id="rId88" Type="http://schemas.openxmlformats.org/officeDocument/2006/relationships/hyperlink" Target="consultantplus://offline/ref=67899944A2853EC07B89D82490EF7FF2761F778BEAE6B196915B0C59E18896BAFB2CF1174A1EF47D2E7A8AC513B4735C12073EA3375AM7N" TargetMode="External"/><Relationship Id="rId111" Type="http://schemas.openxmlformats.org/officeDocument/2006/relationships/hyperlink" Target="consultantplus://offline/ref=874ECE587407937C84D589CF3AABF77E85FF78B1E4C985199BD16CF7D558848F358DD7E224300FB8D27614AC135808794977EB12E9r0h0M" TargetMode="External"/><Relationship Id="rId132" Type="http://schemas.openxmlformats.org/officeDocument/2006/relationships/hyperlink" Target="consultantplus://offline/ref=0754FD42A752A97D8BB077741EEBF91207B10C565C3D0BDF5EAC7568E3EB4FC7B986765795F1BBFF84F20EBF1E0AE9BAA17C6C116D02CF23aDhFH" TargetMode="External"/><Relationship Id="rId153" Type="http://schemas.openxmlformats.org/officeDocument/2006/relationships/hyperlink" Target="consultantplus://offline/ref=798076F3405FCC45F4FD20B8F434C394405948B1AD850155A9991BF70A5927D1E97DB18DA6DBA74F24ABBE98223BEA0FAA228AD7BBy8G1N" TargetMode="External"/><Relationship Id="rId174" Type="http://schemas.openxmlformats.org/officeDocument/2006/relationships/hyperlink" Target="consultantplus://offline/ref=E84866E08FD294C38A5ACE233FCD1D5E3FE954F4870C02880DC2D02A6629EBFE1D355ECEF67FCD48D7BDFA32536FC4EEDB727DBF6Fz2SAI" TargetMode="External"/><Relationship Id="rId179" Type="http://schemas.openxmlformats.org/officeDocument/2006/relationships/hyperlink" Target="consultantplus://offline/ref=04DC95437D445E1F279FCE8C60144531B323F8D740A4A5E8D463C661B41EC13A1E47280D69941369BF62289539448C10FFD78D5F7EGEhCH" TargetMode="External"/><Relationship Id="rId195" Type="http://schemas.openxmlformats.org/officeDocument/2006/relationships/hyperlink" Target="consultantplus://offline/ref=F1E6DCBA9773B484A715CAFF8DBF8D45D998D2A0C470E977BE131D2430A6520B52F23D963AB99D158DA15EA337E7E40E20DD9E4DrBHAI" TargetMode="External"/><Relationship Id="rId209" Type="http://schemas.openxmlformats.org/officeDocument/2006/relationships/hyperlink" Target="consultantplus://offline/ref=67899944A2853EC07B89D82490EF7FF2761F778BEAE6B196915B0C59E18896BAFB2CF1164E19F47D2E7A8AC513B4735C12073EA3375AM7N" TargetMode="External"/><Relationship Id="rId190" Type="http://schemas.openxmlformats.org/officeDocument/2006/relationships/hyperlink" Target="consultantplus://offline/ref=67899944A2853EC07B89D82490EF7FF2761F778BEAE6B196915B0C59E18896BAFB2CF1164E19F47D2E7A8AC513B4735C12073EA3375AM7N" TargetMode="External"/><Relationship Id="rId204" Type="http://schemas.openxmlformats.org/officeDocument/2006/relationships/hyperlink" Target="consultantplus://offline/ref=67899944A2853EC07B89D82490EF7FF2761F778BEAE6B196915B0C59E18896BAFB2CF1164E19F47D2E7A8AC513B4735C12073EA3375AM7N" TargetMode="External"/><Relationship Id="rId220" Type="http://schemas.openxmlformats.org/officeDocument/2006/relationships/hyperlink" Target="consultantplus://offline/ref=377002ABEDDA5B2964F71A6298DDA1C53BF44A780539DF1C10A4CD351F229C97482848CF1E00B92DA1C686231D80329E8B9E3659EDH7h0L" TargetMode="External"/><Relationship Id="rId225" Type="http://schemas.openxmlformats.org/officeDocument/2006/relationships/hyperlink" Target="consultantplus://offline/ref=0754FD42A752A97D8BB077741EEBF91207B10C565C3D0BDF5EAC7568E3EB4FC7B986765795F1BBFC81F20EBF1E0AE9BAA17C6C116D02CF23aDhFH" TargetMode="External"/><Relationship Id="rId241" Type="http://schemas.openxmlformats.org/officeDocument/2006/relationships/hyperlink" Target="consultantplus://offline/ref=798076F3405FCC45F4FD20B8F434C394405948B1AD850155A9991BF70A5927D1E97DB18DA6DBA74F24ABBE98223BEA0FAA228AD7BBy8G1N" TargetMode="External"/><Relationship Id="rId246" Type="http://schemas.openxmlformats.org/officeDocument/2006/relationships/hyperlink" Target="consultantplus://offline/ref=0754FD42A752A97D8BB077741EEBF91207B10C565C3D0BDF5EAC7568E3EB4FC7B986765795F1BBFC81F20EBF1E0AE9BAA17C6C116D02CF23aDhFH" TargetMode="External"/><Relationship Id="rId15" Type="http://schemas.openxmlformats.org/officeDocument/2006/relationships/hyperlink" Target="consultantplus://offline/ref=8566FEF7FAD535DC41C4952F7156934D14BE67708B5FD963CE0B2350C49D2292932C57954344D4010E2709E9B811D835D8216F8CFE304E86O3wBJ" TargetMode="External"/><Relationship Id="rId36" Type="http://schemas.openxmlformats.org/officeDocument/2006/relationships/hyperlink" Target="consultantplus://offline/ref=0754FD42A752A97D8BB077741EEBF91207B10C565C3D0BDF5EAC7568E3EB4FC7B986765795F1BBFF84F20EBF1E0AE9BAA17C6C116D02CF23aDhFH" TargetMode="External"/><Relationship Id="rId57" Type="http://schemas.openxmlformats.org/officeDocument/2006/relationships/hyperlink" Target="consultantplus://offline/ref=0754FD42A752A97D8BB077741EEBF91207B10C565C3D0BDF5EAC7568E3EB4FC7B986765795F1BBFC81F20EBF1E0AE9BAA17C6C116D02CF23aDhFH" TargetMode="External"/><Relationship Id="rId106" Type="http://schemas.openxmlformats.org/officeDocument/2006/relationships/hyperlink" Target="consultantplus://offline/ref=5721A5239629FC8C59F660B973035C15242AC07B1AFF48BB0DE60DB69CEDA934C2B9EB778C6CC436991E9CE330F3BA5425029A161C63DAJ" TargetMode="External"/><Relationship Id="rId127" Type="http://schemas.openxmlformats.org/officeDocument/2006/relationships/hyperlink" Target="consultantplus://offline/ref=0754FD42A752A97D8BB077741EEBF91207B10C565C3D0BDF5EAC7568E3EB4FC7B986765795F1BBFF84F20EBF1E0AE9BAA17C6C116D02CF23aDhFH" TargetMode="External"/><Relationship Id="rId10" Type="http://schemas.openxmlformats.org/officeDocument/2006/relationships/hyperlink" Target="consultantplus://offline/ref=592B61253CAFC5509FD25E5F4B7FC4AD3243278AD139FFB43F93ADED60D03FDFC2E05BB752609DCD50C96DF59Az1n4J" TargetMode="External"/><Relationship Id="rId31" Type="http://schemas.openxmlformats.org/officeDocument/2006/relationships/hyperlink" Target="consultantplus://offline/ref=377002ABEDDA5B2964F71A6298DDA1C53BF44A780539DF1C10A4CD351F229C97482848CF1E00B92DA1C686231D80329E8B9E3659EDH7h0L" TargetMode="External"/><Relationship Id="rId52" Type="http://schemas.openxmlformats.org/officeDocument/2006/relationships/hyperlink" Target="consultantplus://offline/ref=67899944A2853EC07B89D82490EF7FF2761F778BEAE6B196915B0C59E18896BAFB2CF1174A1EF47D2E7A8AC513B4735C12073EA3375AM7N" TargetMode="External"/><Relationship Id="rId73" Type="http://schemas.openxmlformats.org/officeDocument/2006/relationships/hyperlink" Target="consultantplus://offline/ref=5721A5239629FC8C59F660B973035C15242AC07B1AFF48BB0DE60DB69CEDA934C2B9EB778C6BC436991E9CE330F3BA5425029A161C63DAJ" TargetMode="External"/><Relationship Id="rId78" Type="http://schemas.openxmlformats.org/officeDocument/2006/relationships/hyperlink" Target="consultantplus://offline/ref=874ECE587407937C84D589CF3AABF77E85FF78B1E4C985199BD16CF7D558848F358DD7E224300FB8D27614AC135808794977EB12E9r0h0M" TargetMode="External"/><Relationship Id="rId94" Type="http://schemas.openxmlformats.org/officeDocument/2006/relationships/hyperlink" Target="consultantplus://offline/ref=67899944A2853EC07B89D82490EF7FF2761F778BEAE6B196915B0C59E18896BAFB2CF1174A1EF47D2E7A8AC513B4735C12073EA3375AM7N" TargetMode="External"/><Relationship Id="rId99" Type="http://schemas.openxmlformats.org/officeDocument/2006/relationships/hyperlink" Target="consultantplus://offline/ref=67899944A2853EC07B89D82490EF7FF2761F778BEAE6B196915B0C59E18896BAFB2CF1174A1EF47D2E7A8AC513B4735C12073EA3375AM7N" TargetMode="External"/><Relationship Id="rId101" Type="http://schemas.openxmlformats.org/officeDocument/2006/relationships/hyperlink" Target="consultantplus://offline/ref=9013A8843157ECAEC4897DDDB6309F128B96AE21D3E04F544722D31766E7B3C285B4CD9A126B67BE6D784140BB72873480C5AF197BW9q1M" TargetMode="External"/><Relationship Id="rId122" Type="http://schemas.openxmlformats.org/officeDocument/2006/relationships/hyperlink" Target="consultantplus://offline/ref=3091C7DC81DDAF167578C3E8CDF68384CEE2FC35777114FB1701683A70E563850A1040C7E8E7E8FB599037730DEBEAE13BBB6A32B2DBhEH" TargetMode="External"/><Relationship Id="rId143" Type="http://schemas.openxmlformats.org/officeDocument/2006/relationships/hyperlink" Target="consultantplus://offline/ref=798076F3405FCC45F4FD20B8F434C394405948B1AD850155A9991BF70A5927D1E97DB18CA2DCA74F24ABBE98223BEA0FAA228AD7BBy8G1N" TargetMode="External"/><Relationship Id="rId148" Type="http://schemas.openxmlformats.org/officeDocument/2006/relationships/hyperlink" Target="consultantplus://offline/ref=E84866E08FD294C38A5ACE233FCD1D5E3FE954F4870C02880DC2D02A6629EBFE1D355ECEF774CD48D7BDFA32536FC4EEDB727DBF6Fz2SAI" TargetMode="External"/><Relationship Id="rId164" Type="http://schemas.openxmlformats.org/officeDocument/2006/relationships/hyperlink" Target="consultantplus://offline/ref=0B91D73FD2D89256740D5BE2C0649A1A22EBB8EB07CE2455FC4E482BCF1E56FC1E6AE3BE7159A3A2407E2BE916B1FE354099DB649EE0A9C5M2x0N" TargetMode="External"/><Relationship Id="rId169" Type="http://schemas.openxmlformats.org/officeDocument/2006/relationships/hyperlink" Target="consultantplus://offline/ref=56C3441E18CABFC3697B6EC5D2E60B5F0A744FF3456C8054CA1A13799A562E21FB8273EF0A2AA1F4BC7B85E94C598FF6242120G0V9H" TargetMode="External"/><Relationship Id="rId185" Type="http://schemas.openxmlformats.org/officeDocument/2006/relationships/hyperlink" Target="consultantplus://offline/ref=67899944A2853EC07B89D82490EF7FF2761F778BEAE6B196915B0C59E18896BAFB2CF1144817F47D2E7A8AC513B4735C12073EA3375AM7N" TargetMode="External"/><Relationship Id="rId4" Type="http://schemas.openxmlformats.org/officeDocument/2006/relationships/settings" Target="settings.xml"/><Relationship Id="rId9" Type="http://schemas.openxmlformats.org/officeDocument/2006/relationships/hyperlink" Target="consultantplus://offline/ref=CEEE3EC35B1339CF7A2D074F6E8F1558AE65160E2BB7DB04F184EDF73A3FC2F514AC4779A2C348D07218568F33P0y5I" TargetMode="External"/><Relationship Id="rId180" Type="http://schemas.openxmlformats.org/officeDocument/2006/relationships/hyperlink" Target="consultantplus://offline/ref=67899944A2853EC07B89D82490EF7FF2761F778BEAE6B196915B0C59E18896BAFB2CF1144817F47D2E7A8AC513B4735C12073EA3375AM7N" TargetMode="External"/><Relationship Id="rId210" Type="http://schemas.openxmlformats.org/officeDocument/2006/relationships/hyperlink" Target="consultantplus://offline/ref=04DC95437D445E1F279FCE8C60144531B323F8D740A4A5E8D463C661B41EC13A1E47280D6A9F1369BF62289539448C10FFD78D5F7EGEhCH" TargetMode="External"/><Relationship Id="rId215" Type="http://schemas.openxmlformats.org/officeDocument/2006/relationships/hyperlink" Target="consultantplus://offline/ref=0754FD42A752A97D8BB077741EEBF91207B10C565C3D0BDF5EAC7568E3EB4FC7B986765795F1BBFC81F20EBF1E0AE9BAA17C6C116D02CF23aDhFH" TargetMode="External"/><Relationship Id="rId236" Type="http://schemas.openxmlformats.org/officeDocument/2006/relationships/hyperlink" Target="consultantplus://offline/ref=B2CFE177122FBE825A121A3BC179D2676F1150D2EDDDAF1698D262CC528411DB02B8C4662635BB6577C6E4CB0AA2290D81FE7E5D7AJ32BG" TargetMode="External"/><Relationship Id="rId26" Type="http://schemas.openxmlformats.org/officeDocument/2006/relationships/hyperlink" Target="consultantplus://offline/ref=5721A5239629FC8C59F660B973035C15242AC07B1AFF48BB0DE60DB69CEDA934C2B9EB778C6CC436991E9CE330F3BA5425029A161C63DAJ" TargetMode="External"/><Relationship Id="rId231" Type="http://schemas.openxmlformats.org/officeDocument/2006/relationships/hyperlink" Target="consultantplus://offline/ref=377002ABEDDA5B2964F71A6298DDA1C53BF44A780539DF1C10A4CD351F229C97482848CF1E00B92DA1C686231D80329E8B9E3659EDH7h0L" TargetMode="External"/><Relationship Id="rId47" Type="http://schemas.openxmlformats.org/officeDocument/2006/relationships/hyperlink" Target="consultantplus://offline/ref=0754FD42A752A97D8BB077741EEBF91207B10C565C3D0BDF5EAC7568E3EB4FC7B986765795F1BBFF84F20EBF1E0AE9BAA17C6C116D02CF23aDhFH" TargetMode="External"/><Relationship Id="rId68" Type="http://schemas.openxmlformats.org/officeDocument/2006/relationships/hyperlink" Target="consultantplus://offline/ref=377002ABEDDA5B2964F71A6298DDA1C53BF44A780539DF1C10A4CD351F229C97482848CF1E00B92DA1C686231D80329E8B9E3659EDH7h0L" TargetMode="External"/><Relationship Id="rId89" Type="http://schemas.openxmlformats.org/officeDocument/2006/relationships/hyperlink" Target="consultantplus://offline/ref=67899944A2853EC07B89D82490EF7FF2761F778BEAE6B196915B0C59E18896BAFB2CF1164E19F47D2E7A8AC513B4735C12073EA3375AM7N" TargetMode="External"/><Relationship Id="rId112" Type="http://schemas.openxmlformats.org/officeDocument/2006/relationships/hyperlink" Target="consultantplus://offline/ref=B2CFE177122FBE825A121A3BC179D2676F1150D2EDDDAF1698D262CC528411DB02B8C4662734BB6577C6E4CB0AA2290D81FE7E5D7AJ32BG" TargetMode="External"/><Relationship Id="rId133" Type="http://schemas.openxmlformats.org/officeDocument/2006/relationships/hyperlink" Target="consultantplus://offline/ref=6C51E03275F07A07F50E53881BB38FC95FBB800E58EB0AA1084CAAA28119085550D7ED53DA59C6B0AF2CC090B7B7CB1DFB2F0D164F31SEM" TargetMode="External"/><Relationship Id="rId154" Type="http://schemas.openxmlformats.org/officeDocument/2006/relationships/hyperlink" Target="consultantplus://offline/ref=798076F3405FCC45F4FD20B8F434C394405948B1AD850155A9991BF70A5927D1E97DB18CA2DCA74F24ABBE98223BEA0FAA228AD7BBy8G1N" TargetMode="External"/><Relationship Id="rId175" Type="http://schemas.openxmlformats.org/officeDocument/2006/relationships/hyperlink" Target="consultantplus://offline/ref=67899944A2853EC07B89D82490EF7FF2761F778BEAE6B196915B0C59E18896BAFB2CF1144817F47D2E7A8AC513B4735C12073EA3375AM7N" TargetMode="External"/><Relationship Id="rId196" Type="http://schemas.openxmlformats.org/officeDocument/2006/relationships/hyperlink" Target="consultantplus://offline/ref=C53DCF56DC2040968485928D6D04A19A686C2463CEB4632BF8E2FE5521499D6DC7AC0F4E4CD60778C1DB81E8ED45FE85ABE30FF129B848G" TargetMode="External"/><Relationship Id="rId200" Type="http://schemas.openxmlformats.org/officeDocument/2006/relationships/hyperlink" Target="consultantplus://offline/ref=3210DA56FE14B8C12B4D57D6D1435DEB7A7D8BD8DCC0766EF01959BB1F90588A8EC5EA0D176FFFBD48350022B302C62DAD566C4701N2E4H" TargetMode="External"/><Relationship Id="rId16" Type="http://schemas.openxmlformats.org/officeDocument/2006/relationships/hyperlink" Target="consultantplus://offline/ref=153D41C753ED986B9D018B5F9AFAF44EF101A96F7385CEDC085242562AB03BC94941647877DF93129770DC1DD05F38F57CA8E61A7AE87260IFf2I" TargetMode="External"/><Relationship Id="rId221" Type="http://schemas.openxmlformats.org/officeDocument/2006/relationships/hyperlink" Target="consultantplus://offline/ref=5721A5239629FC8C59F660B973035C15242AC07B1AFF48BB0DE60DB69CEDA934C2B9EB778C6CC436991E9CE330F3BA5425029A161C63DAJ" TargetMode="External"/><Relationship Id="rId242" Type="http://schemas.openxmlformats.org/officeDocument/2006/relationships/hyperlink" Target="consultantplus://offline/ref=798076F3405FCC45F4FD20B8F434C394405948B1AD850155A9991BF70A5927D1E97DB18CA2DCA74F24ABBE98223BEA0FAA228AD7BBy8G1N" TargetMode="External"/><Relationship Id="rId37" Type="http://schemas.openxmlformats.org/officeDocument/2006/relationships/hyperlink" Target="consultantplus://offline/ref=5721A5239629FC8C59F660B973035C15242AC07B1AFF48BB0DE60DB69CEDA934C2B9EB778C6CC436991E9CE330F3BA5425029A161C63DAJ" TargetMode="External"/><Relationship Id="rId58" Type="http://schemas.openxmlformats.org/officeDocument/2006/relationships/hyperlink" Target="consultantplus://offline/ref=0754FD42A752A97D8BB077741EEBF91207B10C565C3D0BDF5EAC7568E3EB4FC7B986765795F1BBFF84F20EBF1E0AE9BAA17C6C116D02CF23aDhFH" TargetMode="External"/><Relationship Id="rId79" Type="http://schemas.openxmlformats.org/officeDocument/2006/relationships/hyperlink" Target="consultantplus://offline/ref=0754FD42A752A97D8BB077741EEBF91207B10C565C3D0BDF5EAC7568E3EB4FC7B986765795F1BBFC81F20EBF1E0AE9BAA17C6C116D02CF23aDhFH" TargetMode="External"/><Relationship Id="rId102" Type="http://schemas.openxmlformats.org/officeDocument/2006/relationships/hyperlink" Target="consultantplus://offline/ref=9013A8843157ECAEC4897DDDB6309F128B96AE21D3E04F544722D31766E7B3C285B4CD9A136367BE6D784140BB72873480C5AF197BW9q1M" TargetMode="External"/><Relationship Id="rId123" Type="http://schemas.openxmlformats.org/officeDocument/2006/relationships/hyperlink" Target="consultantplus://offline/ref=3091C7DC81DDAF167578C3E8CDF68384CEE2FC35777114FB1701683A70E563850A1040C7E8E0E8FB599037730DEBEAE13BBB6A32B2DBhEH" TargetMode="External"/><Relationship Id="rId144" Type="http://schemas.openxmlformats.org/officeDocument/2006/relationships/hyperlink" Target="consultantplus://offline/ref=6C51E03275F07A07F50E53881BB38FC95FBB800E58EB0AA1084CAAA28119085550D7ED53DA59C6B0AF2CC090B7B7CB1DFB2F0D164F31SEM" TargetMode="External"/><Relationship Id="rId90" Type="http://schemas.openxmlformats.org/officeDocument/2006/relationships/hyperlink" Target="consultantplus://offline/ref=E7B3341AE270B85A0CC3F0D1FFDAC227CAA2759249C246FF101E69F5A5E81AEA5A042E3F52116278AD2ABAD1EE30DF25EF5DBA5FD7C0EE08v9bFN" TargetMode="External"/><Relationship Id="rId165" Type="http://schemas.openxmlformats.org/officeDocument/2006/relationships/hyperlink" Target="consultantplus://offline/ref=0B91D73FD2D89256740D5BE2C0649A1A22EBB8EB07CE2455FC4E482BCF1E56FC1E6AE3BE755CA8F412312AB550E4ED364299D86681MExBN" TargetMode="External"/><Relationship Id="rId186" Type="http://schemas.openxmlformats.org/officeDocument/2006/relationships/hyperlink" Target="consultantplus://offline/ref=67899944A2853EC07B89D82490EF7FF2761F778BEAE6B196915B0C59E18896BAFB2CF1174A1EF47D2E7A8AC513B4735C12073EA3375AM7N" TargetMode="External"/><Relationship Id="rId211" Type="http://schemas.openxmlformats.org/officeDocument/2006/relationships/hyperlink" Target="consultantplus://offline/ref=04DC95437D445E1F279FCE8C60144531B323F8D740A4A5E8D463C661B41EC13A1E47280D69941369BF62289539448C10FFD78D5F7EGEhCH" TargetMode="External"/><Relationship Id="rId232" Type="http://schemas.openxmlformats.org/officeDocument/2006/relationships/hyperlink" Target="consultantplus://offline/ref=D59B4464992BEB1644CCA41659BE07FCBD10365B521A7C9DD965CF14B0E5902B80771F563DA8D1600211A5694A5216A3960F085C3E59DCC3WAR2J" TargetMode="External"/><Relationship Id="rId27" Type="http://schemas.openxmlformats.org/officeDocument/2006/relationships/hyperlink" Target="consultantplus://offline/ref=5721A5239629FC8C59F660B973035C15242AC07B1AFF48BB0DE60DB69CEDA934C2B9EB778C6BC436991E9CE330F3BA5425029A161C63DAJ" TargetMode="External"/><Relationship Id="rId48" Type="http://schemas.openxmlformats.org/officeDocument/2006/relationships/hyperlink" Target="consultantplus://offline/ref=5721A5239629FC8C59F660B973035C15242AC07B1AFF48BB0DE60DB69CEDA934C2B9EB778C6CC436991E9CE330F3BA5425029A161C63DAJ" TargetMode="External"/><Relationship Id="rId69" Type="http://schemas.openxmlformats.org/officeDocument/2006/relationships/hyperlink" Target="consultantplus://offline/ref=E84866E08FD294C38A5ACE233FCD1D5E3FE954F4870C02880DC2D02A6629EBFE1D355ECEF774CD48D7BDFA32536FC4EEDB727DBF6Fz2SAI" TargetMode="External"/><Relationship Id="rId113" Type="http://schemas.openxmlformats.org/officeDocument/2006/relationships/hyperlink" Target="consultantplus://offline/ref=B2CFE177122FBE825A121A3BC179D2676F1150D2EDDDAF1698D262CC528411DB02B8C4662635BB6577C6E4CB0AA2290D81FE7E5D7AJ32BG" TargetMode="External"/><Relationship Id="rId134" Type="http://schemas.openxmlformats.org/officeDocument/2006/relationships/hyperlink" Target="consultantplus://offline/ref=67899944A2853EC07B89D82490EF7FF2761F778BEAE6B196915B0C59E18896BAFB2CF1144817F47D2E7A8AC513B4735C12073EA3375AM7N" TargetMode="External"/><Relationship Id="rId80" Type="http://schemas.openxmlformats.org/officeDocument/2006/relationships/hyperlink" Target="consultantplus://offline/ref=0754FD42A752A97D8BB077741EEBF91207B10C565C3D0BDF5EAC7568E3EB4FC7B986765795F1BBFF84F20EBF1E0AE9BAA17C6C116D02CF23aDhFH" TargetMode="External"/><Relationship Id="rId155" Type="http://schemas.openxmlformats.org/officeDocument/2006/relationships/hyperlink" Target="consultantplus://offline/ref=6C51E03275F07A07F50E53881BB38FC95FBB800E58EB0AA1084CAAA28119085550D7ED53DA59C6B0AF2CC090B7B7CB1DFB2F0D164F31SEM" TargetMode="External"/><Relationship Id="rId176" Type="http://schemas.openxmlformats.org/officeDocument/2006/relationships/hyperlink" Target="consultantplus://offline/ref=67899944A2853EC07B89D82490EF7FF2761F778BEAE6B196915B0C59E18896BAFB2CF1174A1EF47D2E7A8AC513B4735C12073EA3375AM7N" TargetMode="External"/><Relationship Id="rId197" Type="http://schemas.openxmlformats.org/officeDocument/2006/relationships/hyperlink" Target="consultantplus://offline/ref=C53DCF56DC2040968485928D6D04A19A686C2463CEB4632BF8E2FE5521499D6DC7AC0F4E43D10778C1DB81E8ED45FE85ABE30FF129B848G" TargetMode="External"/><Relationship Id="rId201" Type="http://schemas.openxmlformats.org/officeDocument/2006/relationships/hyperlink" Target="consultantplus://offline/ref=3210DA56FE14B8C12B4D57D6D1435DEB7A7D8BD8DCC0766EF01959BB1F90588A8EC5EA0D1769FFBD48350022B302C62DAD566C4701N2E4H" TargetMode="External"/><Relationship Id="rId222" Type="http://schemas.openxmlformats.org/officeDocument/2006/relationships/hyperlink" Target="consultantplus://offline/ref=5721A5239629FC8C59F660B973035C15242AC07B1AFF48BB0DE60DB69CEDA934C2B9EB778C6BC436991E9CE330F3BA5425029A161C63DAJ" TargetMode="External"/><Relationship Id="rId243" Type="http://schemas.openxmlformats.org/officeDocument/2006/relationships/hyperlink" Target="consultantplus://offline/ref=67899944A2853EC07B89D82490EF7FF2761F778BEAE6B196915B0C59E18896BAFB2CF1144817F47D2E7A8AC513B4735C12073EA3375AM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97A56-9CAE-4B10-9FC1-31F62F9DA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129</Pages>
  <Words>66675</Words>
  <Characters>380050</Characters>
  <Application>Microsoft Office Word</Application>
  <DocSecurity>0</DocSecurity>
  <Lines>3167</Lines>
  <Paragraphs>891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dc:creator>
  <cp:lastModifiedBy>liza</cp:lastModifiedBy>
  <cp:revision>5</cp:revision>
  <cp:lastPrinted>2020-12-29T12:48:00Z</cp:lastPrinted>
  <dcterms:created xsi:type="dcterms:W3CDTF">2021-11-26T12:39:00Z</dcterms:created>
  <dcterms:modified xsi:type="dcterms:W3CDTF">2021-12-08T14:16:00Z</dcterms:modified>
</cp:coreProperties>
</file>